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CB9" w:rsidRPr="009F3CB9" w:rsidRDefault="009F3CB9" w:rsidP="009F3CB9">
      <w:pPr>
        <w:pStyle w:val="Brdtekst"/>
        <w:ind w:left="0"/>
        <w:jc w:val="center"/>
      </w:pPr>
      <w:bookmarkStart w:id="0" w:name="Undertittel"/>
      <w:r>
        <w:rPr>
          <w:noProof/>
        </w:rPr>
        <w:drawing>
          <wp:inline distT="0" distB="0" distL="0" distR="0">
            <wp:extent cx="3808730" cy="1981200"/>
            <wp:effectExtent l="19050" t="0" r="1270" b="0"/>
            <wp:docPr id="17" name="Picture 5" descr="e2b-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2b-logo"/>
                    <pic:cNvPicPr>
                      <a:picLocks noChangeAspect="1" noChangeArrowheads="1"/>
                    </pic:cNvPicPr>
                  </pic:nvPicPr>
                  <pic:blipFill>
                    <a:blip r:embed="rId8" cstate="print"/>
                    <a:srcRect/>
                    <a:stretch>
                      <a:fillRect/>
                    </a:stretch>
                  </pic:blipFill>
                  <pic:spPr bwMode="auto">
                    <a:xfrm>
                      <a:off x="0" y="0"/>
                      <a:ext cx="3808730" cy="1981200"/>
                    </a:xfrm>
                    <a:prstGeom prst="rect">
                      <a:avLst/>
                    </a:prstGeom>
                    <a:noFill/>
                  </pic:spPr>
                </pic:pic>
              </a:graphicData>
            </a:graphic>
          </wp:inline>
        </w:drawing>
      </w:r>
    </w:p>
    <w:p w:rsidR="00285E5B" w:rsidRDefault="00285E5B" w:rsidP="009F3CB9">
      <w:pPr>
        <w:pStyle w:val="TitleCover"/>
        <w:pBdr>
          <w:bottom w:val="none" w:sz="0" w:space="0" w:color="auto"/>
        </w:pBdr>
        <w:jc w:val="left"/>
      </w:pPr>
    </w:p>
    <w:p w:rsidR="009F3CB9" w:rsidRDefault="009F3CB9" w:rsidP="00285E5B">
      <w:pPr>
        <w:pStyle w:val="Brdtekst"/>
      </w:pPr>
    </w:p>
    <w:p w:rsidR="00285E5B" w:rsidRPr="00285E5B" w:rsidRDefault="00285E5B" w:rsidP="00285E5B">
      <w:pPr>
        <w:pStyle w:val="Brdtekst"/>
      </w:pPr>
    </w:p>
    <w:p w:rsidR="00FA612D" w:rsidRPr="00AD78CA" w:rsidRDefault="00FA612D">
      <w:pPr>
        <w:pStyle w:val="TitleCover"/>
      </w:pPr>
      <w:r w:rsidRPr="00AD78CA">
        <w:t>e2b Fakturaformat</w:t>
      </w:r>
    </w:p>
    <w:bookmarkEnd w:id="0"/>
    <w:p w:rsidR="00FA612D" w:rsidRPr="00AD78CA" w:rsidRDefault="004056FE">
      <w:pPr>
        <w:pStyle w:val="SubtitleCover"/>
        <w:rPr>
          <w:sz w:val="40"/>
        </w:rPr>
      </w:pPr>
      <w:r w:rsidRPr="00AD78CA">
        <w:rPr>
          <w:sz w:val="40"/>
        </w:rPr>
        <w:t>Meldingsbeskrivelse</w:t>
      </w:r>
    </w:p>
    <w:p w:rsidR="00FA612D" w:rsidRPr="00AD78CA" w:rsidRDefault="00FA612D">
      <w:pPr>
        <w:pStyle w:val="Brdtekst"/>
      </w:pPr>
    </w:p>
    <w:p w:rsidR="00104B10" w:rsidRPr="00AD78CA" w:rsidRDefault="00442527" w:rsidP="00104B10">
      <w:pPr>
        <w:pStyle w:val="Brdtekst"/>
        <w:tabs>
          <w:tab w:val="left" w:pos="4536"/>
        </w:tabs>
        <w:ind w:left="0"/>
        <w:jc w:val="center"/>
        <w:rPr>
          <w:b/>
          <w:sz w:val="24"/>
        </w:rPr>
      </w:pPr>
      <w:r>
        <w:rPr>
          <w:b/>
          <w:sz w:val="24"/>
        </w:rPr>
        <w:t>Versjon: 3.</w:t>
      </w:r>
      <w:r w:rsidR="00807F6D">
        <w:rPr>
          <w:b/>
          <w:sz w:val="24"/>
        </w:rPr>
        <w:t>4</w:t>
      </w:r>
      <w:r w:rsidR="00EE268B">
        <w:rPr>
          <w:b/>
          <w:sz w:val="24"/>
        </w:rPr>
        <w:t>.</w:t>
      </w:r>
      <w:r w:rsidR="00FF2357">
        <w:rPr>
          <w:b/>
          <w:sz w:val="24"/>
        </w:rPr>
        <w:t>2</w:t>
      </w:r>
    </w:p>
    <w:p w:rsidR="00FA612D" w:rsidRPr="00AD78CA" w:rsidRDefault="00FA612D">
      <w:pPr>
        <w:pStyle w:val="Brdtekst"/>
        <w:tabs>
          <w:tab w:val="left" w:pos="4536"/>
        </w:tabs>
        <w:ind w:left="0"/>
        <w:jc w:val="center"/>
        <w:rPr>
          <w:b/>
          <w:sz w:val="24"/>
        </w:rPr>
      </w:pPr>
    </w:p>
    <w:p w:rsidR="00FA612D" w:rsidRPr="00AD78CA" w:rsidRDefault="00FF2357">
      <w:pPr>
        <w:pStyle w:val="Brdtekst"/>
        <w:tabs>
          <w:tab w:val="left" w:pos="4536"/>
        </w:tabs>
        <w:ind w:left="0"/>
        <w:jc w:val="center"/>
        <w:rPr>
          <w:b/>
          <w:sz w:val="24"/>
        </w:rPr>
      </w:pPr>
      <w:proofErr w:type="gramStart"/>
      <w:r>
        <w:rPr>
          <w:b/>
          <w:sz w:val="24"/>
        </w:rPr>
        <w:t>12.03</w:t>
      </w:r>
      <w:r w:rsidR="00807F6D">
        <w:rPr>
          <w:b/>
          <w:sz w:val="24"/>
        </w:rPr>
        <w:t>.20</w:t>
      </w:r>
      <w:r>
        <w:rPr>
          <w:b/>
          <w:sz w:val="24"/>
        </w:rPr>
        <w:t>12</w:t>
      </w:r>
      <w:proofErr w:type="gramEnd"/>
    </w:p>
    <w:p w:rsidR="00FA612D" w:rsidRPr="00AD78CA" w:rsidRDefault="00FA612D">
      <w:pPr>
        <w:pStyle w:val="Brdtekst"/>
      </w:pPr>
    </w:p>
    <w:p w:rsidR="00FA612D" w:rsidRPr="00AD78CA" w:rsidRDefault="00FA612D">
      <w:pPr>
        <w:pStyle w:val="Brdtekst"/>
      </w:pPr>
    </w:p>
    <w:p w:rsidR="00FA612D" w:rsidRPr="00AD78CA" w:rsidRDefault="00FA612D">
      <w:pPr>
        <w:pStyle w:val="Brdtekst"/>
      </w:pPr>
    </w:p>
    <w:p w:rsidR="00FA612D" w:rsidRPr="00AD78CA" w:rsidRDefault="00FA612D">
      <w:pPr>
        <w:pStyle w:val="Brdtekst"/>
      </w:pPr>
    </w:p>
    <w:p w:rsidR="00FA612D" w:rsidRPr="00AD78CA" w:rsidRDefault="00FA612D">
      <w:pPr>
        <w:pStyle w:val="Brdtekst"/>
      </w:pPr>
    </w:p>
    <w:p w:rsidR="00FA612D" w:rsidRPr="00AD78CA" w:rsidRDefault="00FA612D">
      <w:pPr>
        <w:pStyle w:val="Brdtekst"/>
        <w:sectPr w:rsidR="00FA612D" w:rsidRPr="00AD78CA" w:rsidSect="00285E5B">
          <w:headerReference w:type="default" r:id="rId9"/>
          <w:footerReference w:type="default" r:id="rId10"/>
          <w:headerReference w:type="first" r:id="rId11"/>
          <w:footerReference w:type="first" r:id="rId12"/>
          <w:footnotePr>
            <w:numRestart w:val="eachPage"/>
          </w:footnotePr>
          <w:pgSz w:w="11907" w:h="16840" w:code="9"/>
          <w:pgMar w:top="567" w:right="1418" w:bottom="1418" w:left="1418" w:header="709" w:footer="709" w:gutter="0"/>
          <w:pgNumType w:start="1"/>
          <w:cols w:space="708"/>
          <w:titlePg/>
        </w:sectPr>
      </w:pPr>
    </w:p>
    <w:p w:rsidR="00FA612D" w:rsidRPr="00AD78CA" w:rsidRDefault="00FA612D">
      <w:pPr>
        <w:pStyle w:val="DokumentHeading2"/>
        <w:outlineLvl w:val="0"/>
        <w:rPr>
          <w:rFonts w:ascii="Arial" w:hAnsi="Arial"/>
          <w:color w:val="auto"/>
        </w:rPr>
      </w:pPr>
      <w:r w:rsidRPr="00AD78CA">
        <w:rPr>
          <w:rFonts w:ascii="Arial" w:hAnsi="Arial"/>
          <w:color w:val="auto"/>
        </w:rPr>
        <w:lastRenderedPageBreak/>
        <w:t>Endringskatalog</w:t>
      </w:r>
    </w:p>
    <w:tbl>
      <w:tblPr>
        <w:tblW w:w="9214" w:type="dxa"/>
        <w:tblInd w:w="10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tblPr>
      <w:tblGrid>
        <w:gridCol w:w="1276"/>
        <w:gridCol w:w="851"/>
        <w:gridCol w:w="1559"/>
        <w:gridCol w:w="5528"/>
      </w:tblGrid>
      <w:tr w:rsidR="00FA612D" w:rsidRPr="00AD78CA" w:rsidTr="00807F6D">
        <w:tc>
          <w:tcPr>
            <w:tcW w:w="1276" w:type="dxa"/>
            <w:shd w:val="pct20" w:color="000000" w:fill="FFFFFF"/>
          </w:tcPr>
          <w:p w:rsidR="00FA612D" w:rsidRPr="00AD78CA" w:rsidRDefault="00FA612D">
            <w:pPr>
              <w:pStyle w:val="Tabelloverskrift"/>
              <w:rPr>
                <w:rFonts w:ascii="Arial" w:hAnsi="Arial"/>
                <w:sz w:val="20"/>
              </w:rPr>
            </w:pPr>
            <w:r w:rsidRPr="00AD78CA">
              <w:rPr>
                <w:rFonts w:ascii="Arial" w:hAnsi="Arial"/>
                <w:sz w:val="20"/>
              </w:rPr>
              <w:t>Dato</w:t>
            </w:r>
          </w:p>
        </w:tc>
        <w:tc>
          <w:tcPr>
            <w:tcW w:w="851" w:type="dxa"/>
            <w:shd w:val="pct20" w:color="000000" w:fill="FFFFFF"/>
          </w:tcPr>
          <w:p w:rsidR="00FA612D" w:rsidRPr="00AD78CA" w:rsidRDefault="00FA612D">
            <w:pPr>
              <w:pStyle w:val="Tabelloverskrift"/>
              <w:jc w:val="center"/>
              <w:rPr>
                <w:rFonts w:ascii="Arial" w:hAnsi="Arial"/>
                <w:sz w:val="20"/>
              </w:rPr>
            </w:pPr>
            <w:r w:rsidRPr="00AD78CA">
              <w:rPr>
                <w:rFonts w:ascii="Arial" w:hAnsi="Arial"/>
                <w:sz w:val="20"/>
              </w:rPr>
              <w:t>Ver</w:t>
            </w:r>
          </w:p>
        </w:tc>
        <w:tc>
          <w:tcPr>
            <w:tcW w:w="1559" w:type="dxa"/>
            <w:shd w:val="pct20" w:color="000000" w:fill="FFFFFF"/>
          </w:tcPr>
          <w:p w:rsidR="00FA612D" w:rsidRPr="00AD78CA" w:rsidRDefault="00FA612D">
            <w:pPr>
              <w:pStyle w:val="Tabelloverskrift"/>
              <w:rPr>
                <w:rFonts w:ascii="Arial" w:hAnsi="Arial"/>
                <w:sz w:val="20"/>
              </w:rPr>
            </w:pPr>
            <w:r w:rsidRPr="00AD78CA">
              <w:rPr>
                <w:rFonts w:ascii="Arial" w:hAnsi="Arial"/>
                <w:sz w:val="20"/>
              </w:rPr>
              <w:t>Utført av</w:t>
            </w:r>
          </w:p>
        </w:tc>
        <w:tc>
          <w:tcPr>
            <w:tcW w:w="5528" w:type="dxa"/>
            <w:shd w:val="pct20" w:color="000000" w:fill="FFFFFF"/>
          </w:tcPr>
          <w:p w:rsidR="00FA612D" w:rsidRPr="00AD78CA" w:rsidRDefault="001D4224">
            <w:pPr>
              <w:pStyle w:val="Tabelloverskrift"/>
              <w:rPr>
                <w:rFonts w:ascii="Arial" w:hAnsi="Arial"/>
                <w:sz w:val="20"/>
              </w:rPr>
            </w:pPr>
            <w:r>
              <w:rPr>
                <w:rFonts w:ascii="Arial" w:hAnsi="Arial"/>
                <w:sz w:val="20"/>
              </w:rPr>
              <w:t>endringer</w:t>
            </w:r>
          </w:p>
        </w:tc>
      </w:tr>
      <w:tr w:rsidR="00EE268B" w:rsidRPr="00AD78CA" w:rsidTr="00CF6796">
        <w:tc>
          <w:tcPr>
            <w:tcW w:w="1276" w:type="dxa"/>
          </w:tcPr>
          <w:p w:rsidR="00EE268B" w:rsidRPr="00AD78CA" w:rsidRDefault="0042577F" w:rsidP="001A1838">
            <w:pPr>
              <w:pStyle w:val="Normalutenluft"/>
              <w:spacing w:before="120"/>
              <w:rPr>
                <w:sz w:val="20"/>
              </w:rPr>
            </w:pPr>
            <w:proofErr w:type="gramStart"/>
            <w:r>
              <w:rPr>
                <w:sz w:val="20"/>
              </w:rPr>
              <w:t>12.03.2012</w:t>
            </w:r>
            <w:proofErr w:type="gramEnd"/>
          </w:p>
        </w:tc>
        <w:tc>
          <w:tcPr>
            <w:tcW w:w="851" w:type="dxa"/>
          </w:tcPr>
          <w:p w:rsidR="00EE268B" w:rsidRPr="00AD78CA" w:rsidRDefault="0042577F" w:rsidP="00CF6796">
            <w:pPr>
              <w:pStyle w:val="Normalutenluft"/>
              <w:spacing w:before="120"/>
              <w:jc w:val="center"/>
              <w:rPr>
                <w:sz w:val="20"/>
              </w:rPr>
            </w:pPr>
            <w:r>
              <w:rPr>
                <w:sz w:val="20"/>
              </w:rPr>
              <w:t>3.4.2</w:t>
            </w:r>
          </w:p>
        </w:tc>
        <w:tc>
          <w:tcPr>
            <w:tcW w:w="1559" w:type="dxa"/>
          </w:tcPr>
          <w:p w:rsidR="00EE268B" w:rsidRPr="00AD78CA" w:rsidRDefault="0042577F" w:rsidP="00CF6796">
            <w:pPr>
              <w:pStyle w:val="Normalutenluft"/>
              <w:spacing w:before="120"/>
              <w:rPr>
                <w:sz w:val="20"/>
              </w:rPr>
            </w:pPr>
            <w:r>
              <w:rPr>
                <w:sz w:val="20"/>
              </w:rPr>
              <w:t>Anne Salvesen / Magne Ove Kjeldedal</w:t>
            </w:r>
          </w:p>
        </w:tc>
        <w:tc>
          <w:tcPr>
            <w:tcW w:w="5528" w:type="dxa"/>
          </w:tcPr>
          <w:p w:rsidR="0042577F" w:rsidRDefault="0042577F" w:rsidP="0042577F">
            <w:pPr>
              <w:pStyle w:val="Normalutenluft"/>
              <w:spacing w:before="120"/>
              <w:rPr>
                <w:rFonts w:ascii="Helv" w:hAnsi="Helv" w:cs="Helv"/>
                <w:color w:val="000000"/>
                <w:sz w:val="20"/>
                <w:lang w:eastAsia="zh-CN"/>
              </w:rPr>
            </w:pPr>
            <w:r>
              <w:rPr>
                <w:rFonts w:ascii="Helv" w:hAnsi="Helv" w:cs="Helv"/>
                <w:color w:val="000000"/>
                <w:sz w:val="20"/>
                <w:lang w:eastAsia="zh-CN"/>
              </w:rPr>
              <w:t>Kun endring av dokumentasjon:</w:t>
            </w:r>
          </w:p>
          <w:p w:rsidR="0042577F" w:rsidRPr="0042577F" w:rsidRDefault="0042577F" w:rsidP="0042577F">
            <w:pPr>
              <w:pStyle w:val="Normalutenluft"/>
              <w:numPr>
                <w:ilvl w:val="0"/>
                <w:numId w:val="34"/>
              </w:numPr>
              <w:spacing w:before="120"/>
              <w:rPr>
                <w:sz w:val="20"/>
              </w:rPr>
            </w:pPr>
            <w:r>
              <w:rPr>
                <w:rFonts w:ascii="Helv" w:hAnsi="Helv" w:cs="Helv"/>
                <w:color w:val="000000"/>
                <w:sz w:val="20"/>
                <w:lang w:eastAsia="zh-CN"/>
              </w:rPr>
              <w:t>Bruk av fortegn er gjort klarer i kapittel 2.5.</w:t>
            </w:r>
          </w:p>
          <w:p w:rsidR="001A1838" w:rsidRPr="001A1838" w:rsidRDefault="0042577F" w:rsidP="0042577F">
            <w:pPr>
              <w:pStyle w:val="Normalutenluft"/>
              <w:numPr>
                <w:ilvl w:val="0"/>
                <w:numId w:val="34"/>
              </w:numPr>
              <w:spacing w:before="120"/>
              <w:rPr>
                <w:sz w:val="20"/>
              </w:rPr>
            </w:pPr>
            <w:r>
              <w:rPr>
                <w:rFonts w:ascii="Helv" w:hAnsi="Helv" w:cs="Helv"/>
                <w:color w:val="000000"/>
                <w:sz w:val="20"/>
                <w:lang w:eastAsia="zh-CN"/>
              </w:rPr>
              <w:t>Feil er rettet i eksemplene.</w:t>
            </w:r>
          </w:p>
        </w:tc>
      </w:tr>
      <w:tr w:rsidR="00D72279" w:rsidRPr="00AD78CA" w:rsidTr="00CF6796">
        <w:tc>
          <w:tcPr>
            <w:tcW w:w="1276" w:type="dxa"/>
          </w:tcPr>
          <w:p w:rsidR="00D72279" w:rsidRPr="00AD78CA" w:rsidRDefault="00D72279" w:rsidP="00D72279">
            <w:pPr>
              <w:pStyle w:val="Normalutenluft"/>
              <w:spacing w:before="120"/>
              <w:rPr>
                <w:sz w:val="20"/>
              </w:rPr>
            </w:pPr>
            <w:r>
              <w:rPr>
                <w:sz w:val="20"/>
              </w:rPr>
              <w:t>21.12.2011</w:t>
            </w:r>
          </w:p>
        </w:tc>
        <w:tc>
          <w:tcPr>
            <w:tcW w:w="851" w:type="dxa"/>
          </w:tcPr>
          <w:p w:rsidR="00D72279" w:rsidRPr="00AD78CA" w:rsidRDefault="00D72279" w:rsidP="00D72279">
            <w:pPr>
              <w:pStyle w:val="Normalutenluft"/>
              <w:spacing w:before="120"/>
              <w:jc w:val="center"/>
              <w:rPr>
                <w:sz w:val="20"/>
              </w:rPr>
            </w:pPr>
            <w:r>
              <w:rPr>
                <w:sz w:val="20"/>
              </w:rPr>
              <w:t>3.4.1</w:t>
            </w:r>
          </w:p>
        </w:tc>
        <w:tc>
          <w:tcPr>
            <w:tcW w:w="1559" w:type="dxa"/>
          </w:tcPr>
          <w:p w:rsidR="00D72279" w:rsidRPr="00AD78CA" w:rsidRDefault="00D72279" w:rsidP="00D72279">
            <w:pPr>
              <w:pStyle w:val="Normalutenluft"/>
              <w:spacing w:before="120"/>
              <w:rPr>
                <w:sz w:val="20"/>
              </w:rPr>
            </w:pPr>
            <w:r>
              <w:rPr>
                <w:sz w:val="20"/>
              </w:rPr>
              <w:t>Are Berg</w:t>
            </w:r>
          </w:p>
        </w:tc>
        <w:tc>
          <w:tcPr>
            <w:tcW w:w="5528" w:type="dxa"/>
          </w:tcPr>
          <w:p w:rsidR="00D72279" w:rsidRPr="001A1838" w:rsidRDefault="00D72279" w:rsidP="00D72279">
            <w:pPr>
              <w:pStyle w:val="Normalutenluft"/>
              <w:spacing w:before="120"/>
              <w:rPr>
                <w:sz w:val="20"/>
              </w:rPr>
            </w:pPr>
            <w:r>
              <w:rPr>
                <w:sz w:val="20"/>
              </w:rPr>
              <w:t>Hovedendringen i denne versjonen er en feilretting i Message Header.</w:t>
            </w:r>
            <w:r>
              <w:rPr>
                <w:sz w:val="20"/>
              </w:rPr>
              <w:br/>
            </w:r>
            <w:r w:rsidRPr="001A1838">
              <w:rPr>
                <w:sz w:val="20"/>
              </w:rPr>
              <w:t>Følgende er endret</w:t>
            </w:r>
            <w:r>
              <w:rPr>
                <w:sz w:val="20"/>
              </w:rPr>
              <w:t xml:space="preserve"> i dette dokumentet</w:t>
            </w:r>
            <w:r w:rsidRPr="001A1838">
              <w:rPr>
                <w:sz w:val="20"/>
              </w:rPr>
              <w:t>:</w:t>
            </w:r>
          </w:p>
          <w:p w:rsidR="00D72279" w:rsidRDefault="00D72279" w:rsidP="00D72279">
            <w:pPr>
              <w:pStyle w:val="Normalutenluft"/>
              <w:numPr>
                <w:ilvl w:val="0"/>
                <w:numId w:val="31"/>
              </w:numPr>
              <w:spacing w:before="120"/>
              <w:ind w:left="176" w:hanging="176"/>
              <w:rPr>
                <w:sz w:val="20"/>
              </w:rPr>
            </w:pPr>
            <w:r w:rsidRPr="001A1838">
              <w:rPr>
                <w:sz w:val="20"/>
              </w:rPr>
              <w:t>Nytt innhold i kapittel 2.5, Utfylling av beløpsfelter</w:t>
            </w:r>
          </w:p>
          <w:p w:rsidR="00D72279" w:rsidRDefault="00D72279" w:rsidP="00D72279">
            <w:pPr>
              <w:pStyle w:val="Normalutenluft"/>
              <w:numPr>
                <w:ilvl w:val="0"/>
                <w:numId w:val="31"/>
              </w:numPr>
              <w:spacing w:before="120"/>
              <w:ind w:left="176" w:hanging="176"/>
              <w:rPr>
                <w:sz w:val="20"/>
              </w:rPr>
            </w:pPr>
            <w:r>
              <w:rPr>
                <w:sz w:val="20"/>
              </w:rPr>
              <w:t xml:space="preserve">Lagt inn 3.4.1 som lovlig verdi i MessageVersion i kapittel 4.2 </w:t>
            </w:r>
          </w:p>
          <w:p w:rsidR="00D72279" w:rsidRPr="001A1838" w:rsidRDefault="00D72279" w:rsidP="00D72279">
            <w:pPr>
              <w:pStyle w:val="Normalutenluft"/>
              <w:numPr>
                <w:ilvl w:val="0"/>
                <w:numId w:val="31"/>
              </w:numPr>
              <w:spacing w:before="120"/>
              <w:ind w:left="176" w:hanging="176"/>
              <w:rPr>
                <w:sz w:val="20"/>
              </w:rPr>
            </w:pPr>
            <w:r>
              <w:rPr>
                <w:sz w:val="20"/>
              </w:rPr>
              <w:t>Ny eksempelmelding for Kreditnota som Vedlegg 2</w:t>
            </w:r>
          </w:p>
        </w:tc>
      </w:tr>
      <w:tr w:rsidR="00D72279" w:rsidRPr="00AD78CA" w:rsidTr="00CF6796">
        <w:tc>
          <w:tcPr>
            <w:tcW w:w="1276" w:type="dxa"/>
          </w:tcPr>
          <w:p w:rsidR="00D72279" w:rsidRDefault="00D72279" w:rsidP="001A1838">
            <w:pPr>
              <w:pStyle w:val="Normalutenluft"/>
              <w:spacing w:before="120"/>
              <w:rPr>
                <w:sz w:val="20"/>
              </w:rPr>
            </w:pPr>
            <w:r>
              <w:rPr>
                <w:sz w:val="20"/>
              </w:rPr>
              <w:t>21.12.2011</w:t>
            </w:r>
          </w:p>
        </w:tc>
        <w:tc>
          <w:tcPr>
            <w:tcW w:w="851" w:type="dxa"/>
          </w:tcPr>
          <w:p w:rsidR="00D72279" w:rsidRDefault="00D72279" w:rsidP="00CF6796">
            <w:pPr>
              <w:pStyle w:val="Normalutenluft"/>
              <w:spacing w:before="120"/>
              <w:jc w:val="center"/>
              <w:rPr>
                <w:sz w:val="20"/>
              </w:rPr>
            </w:pPr>
            <w:r>
              <w:rPr>
                <w:sz w:val="20"/>
              </w:rPr>
              <w:t>3.4.1</w:t>
            </w:r>
          </w:p>
        </w:tc>
        <w:tc>
          <w:tcPr>
            <w:tcW w:w="1559" w:type="dxa"/>
          </w:tcPr>
          <w:p w:rsidR="00D72279" w:rsidRDefault="00D72279" w:rsidP="00CF6796">
            <w:pPr>
              <w:pStyle w:val="Normalutenluft"/>
              <w:spacing w:before="120"/>
              <w:rPr>
                <w:sz w:val="20"/>
              </w:rPr>
            </w:pPr>
            <w:r>
              <w:rPr>
                <w:sz w:val="20"/>
              </w:rPr>
              <w:t>Are Berg</w:t>
            </w:r>
          </w:p>
        </w:tc>
        <w:tc>
          <w:tcPr>
            <w:tcW w:w="5528" w:type="dxa"/>
          </w:tcPr>
          <w:p w:rsidR="00D72279" w:rsidRPr="001A1838" w:rsidRDefault="00D72279" w:rsidP="00D72279">
            <w:pPr>
              <w:pStyle w:val="Normalutenluft"/>
              <w:spacing w:before="120"/>
              <w:rPr>
                <w:sz w:val="20"/>
              </w:rPr>
            </w:pPr>
            <w:r>
              <w:rPr>
                <w:sz w:val="20"/>
              </w:rPr>
              <w:t>Hovedendringen i denne versjonen er en feilretting i Message Header.</w:t>
            </w:r>
            <w:r>
              <w:rPr>
                <w:sz w:val="20"/>
              </w:rPr>
              <w:br/>
            </w:r>
            <w:r w:rsidRPr="001A1838">
              <w:rPr>
                <w:sz w:val="20"/>
              </w:rPr>
              <w:t>Følgende er endret</w:t>
            </w:r>
            <w:r>
              <w:rPr>
                <w:sz w:val="20"/>
              </w:rPr>
              <w:t xml:space="preserve"> i dette dokumentet</w:t>
            </w:r>
            <w:r w:rsidRPr="001A1838">
              <w:rPr>
                <w:sz w:val="20"/>
              </w:rPr>
              <w:t>:</w:t>
            </w:r>
          </w:p>
          <w:p w:rsidR="00D72279" w:rsidRDefault="00D72279" w:rsidP="00D72279">
            <w:pPr>
              <w:pStyle w:val="Normalutenluft"/>
              <w:numPr>
                <w:ilvl w:val="0"/>
                <w:numId w:val="31"/>
              </w:numPr>
              <w:spacing w:before="120"/>
              <w:ind w:left="176" w:hanging="176"/>
              <w:rPr>
                <w:sz w:val="20"/>
              </w:rPr>
            </w:pPr>
            <w:r w:rsidRPr="001A1838">
              <w:rPr>
                <w:sz w:val="20"/>
              </w:rPr>
              <w:t>Nytt innhold i kapittel 2.5, Utfylling av beløpsfelter</w:t>
            </w:r>
          </w:p>
          <w:p w:rsidR="00D72279" w:rsidRDefault="00D72279" w:rsidP="00D72279">
            <w:pPr>
              <w:pStyle w:val="Normalutenluft"/>
              <w:numPr>
                <w:ilvl w:val="0"/>
                <w:numId w:val="31"/>
              </w:numPr>
              <w:spacing w:before="120"/>
              <w:ind w:left="176" w:hanging="176"/>
              <w:rPr>
                <w:sz w:val="20"/>
              </w:rPr>
            </w:pPr>
            <w:r>
              <w:rPr>
                <w:sz w:val="20"/>
              </w:rPr>
              <w:t xml:space="preserve">Lagt inn 3.4.1 som lovlig verdi i MessageVersion i kapittel 4.2 </w:t>
            </w:r>
          </w:p>
          <w:p w:rsidR="00D72279" w:rsidRDefault="00D72279" w:rsidP="001A1838">
            <w:pPr>
              <w:pStyle w:val="Normalutenluft"/>
              <w:spacing w:before="120"/>
              <w:rPr>
                <w:sz w:val="20"/>
              </w:rPr>
            </w:pPr>
            <w:r>
              <w:rPr>
                <w:sz w:val="20"/>
              </w:rPr>
              <w:t>Ny eksempelmelding for Kreditnota som Vedlegg 2</w:t>
            </w:r>
          </w:p>
        </w:tc>
      </w:tr>
      <w:tr w:rsidR="00D72279" w:rsidRPr="00AD78CA" w:rsidTr="00807F6D">
        <w:tc>
          <w:tcPr>
            <w:tcW w:w="1276" w:type="dxa"/>
          </w:tcPr>
          <w:p w:rsidR="00D72279" w:rsidRPr="00AD78CA" w:rsidRDefault="00D72279" w:rsidP="00F06FDA">
            <w:pPr>
              <w:pStyle w:val="Normalutenluft"/>
              <w:spacing w:before="120"/>
              <w:rPr>
                <w:sz w:val="20"/>
              </w:rPr>
            </w:pPr>
            <w:r>
              <w:rPr>
                <w:sz w:val="20"/>
              </w:rPr>
              <w:t>06.12.2007</w:t>
            </w:r>
          </w:p>
        </w:tc>
        <w:tc>
          <w:tcPr>
            <w:tcW w:w="851" w:type="dxa"/>
          </w:tcPr>
          <w:p w:rsidR="00D72279" w:rsidRPr="00AD78CA" w:rsidRDefault="00D72279" w:rsidP="00F06FDA">
            <w:pPr>
              <w:pStyle w:val="Normalutenluft"/>
              <w:spacing w:before="120"/>
              <w:jc w:val="center"/>
              <w:rPr>
                <w:sz w:val="20"/>
              </w:rPr>
            </w:pPr>
            <w:r>
              <w:rPr>
                <w:sz w:val="20"/>
              </w:rPr>
              <w:t>3.4</w:t>
            </w:r>
          </w:p>
        </w:tc>
        <w:tc>
          <w:tcPr>
            <w:tcW w:w="1559" w:type="dxa"/>
          </w:tcPr>
          <w:p w:rsidR="00D72279" w:rsidRPr="00AD78CA" w:rsidRDefault="00D72279" w:rsidP="00F06FDA">
            <w:pPr>
              <w:pStyle w:val="Normalutenluft"/>
              <w:spacing w:before="120"/>
              <w:rPr>
                <w:sz w:val="20"/>
              </w:rPr>
            </w:pPr>
            <w:r>
              <w:rPr>
                <w:sz w:val="20"/>
              </w:rPr>
              <w:t>Lars Olavesen</w:t>
            </w:r>
          </w:p>
        </w:tc>
        <w:tc>
          <w:tcPr>
            <w:tcW w:w="5528" w:type="dxa"/>
          </w:tcPr>
          <w:p w:rsidR="00D72279" w:rsidRPr="000C7B0B" w:rsidRDefault="00D72279" w:rsidP="00F06FDA">
            <w:pPr>
              <w:pStyle w:val="Normalutenluft"/>
              <w:spacing w:before="120"/>
              <w:rPr>
                <w:sz w:val="20"/>
              </w:rPr>
            </w:pPr>
            <w:r>
              <w:rPr>
                <w:sz w:val="20"/>
              </w:rPr>
              <w:t>Ref. Endringslogg på www.e2b.no</w:t>
            </w:r>
          </w:p>
        </w:tc>
      </w:tr>
      <w:tr w:rsidR="00D72279" w:rsidRPr="00AD78CA" w:rsidTr="00807F6D">
        <w:tc>
          <w:tcPr>
            <w:tcW w:w="1276" w:type="dxa"/>
          </w:tcPr>
          <w:p w:rsidR="00D72279" w:rsidRPr="00AD78CA" w:rsidRDefault="00D72279" w:rsidP="000D7797">
            <w:pPr>
              <w:pStyle w:val="Normalutenluft"/>
              <w:spacing w:before="120"/>
              <w:rPr>
                <w:sz w:val="20"/>
              </w:rPr>
            </w:pPr>
            <w:proofErr w:type="gramStart"/>
            <w:r>
              <w:rPr>
                <w:sz w:val="20"/>
              </w:rPr>
              <w:t>22.06.2007</w:t>
            </w:r>
            <w:proofErr w:type="gramEnd"/>
          </w:p>
        </w:tc>
        <w:tc>
          <w:tcPr>
            <w:tcW w:w="851" w:type="dxa"/>
          </w:tcPr>
          <w:p w:rsidR="00D72279" w:rsidRPr="00AD78CA" w:rsidRDefault="00D72279" w:rsidP="000D7797">
            <w:pPr>
              <w:pStyle w:val="Normalutenluft"/>
              <w:spacing w:before="120"/>
              <w:jc w:val="center"/>
              <w:rPr>
                <w:sz w:val="20"/>
              </w:rPr>
            </w:pPr>
            <w:r>
              <w:rPr>
                <w:sz w:val="20"/>
              </w:rPr>
              <w:t>3.3.1</w:t>
            </w:r>
          </w:p>
        </w:tc>
        <w:tc>
          <w:tcPr>
            <w:tcW w:w="1559" w:type="dxa"/>
          </w:tcPr>
          <w:p w:rsidR="00D72279" w:rsidRPr="00AD78CA" w:rsidRDefault="00D72279" w:rsidP="000D7797">
            <w:pPr>
              <w:pStyle w:val="Normalutenluft"/>
              <w:spacing w:before="120"/>
              <w:rPr>
                <w:sz w:val="20"/>
              </w:rPr>
            </w:pPr>
            <w:r w:rsidRPr="00AD78CA">
              <w:rPr>
                <w:sz w:val="20"/>
              </w:rPr>
              <w:t>Are Berg</w:t>
            </w:r>
          </w:p>
        </w:tc>
        <w:tc>
          <w:tcPr>
            <w:tcW w:w="5528" w:type="dxa"/>
          </w:tcPr>
          <w:p w:rsidR="00D72279" w:rsidRPr="000C7B0B" w:rsidRDefault="00D72279" w:rsidP="000D7797">
            <w:pPr>
              <w:pStyle w:val="Normalutenluft"/>
              <w:spacing w:before="120"/>
              <w:rPr>
                <w:sz w:val="20"/>
              </w:rPr>
            </w:pPr>
            <w:r>
              <w:rPr>
                <w:sz w:val="20"/>
              </w:rPr>
              <w:t>Rettet i kapittel 3.7 i Meldingsbeskrivelsen der denne avviker fra XML Schema (</w:t>
            </w:r>
            <w:r w:rsidRPr="00F57065">
              <w:rPr>
                <w:sz w:val="20"/>
              </w:rPr>
              <w:t>Endringsrapport 0</w:t>
            </w:r>
            <w:r>
              <w:rPr>
                <w:sz w:val="20"/>
              </w:rPr>
              <w:t>6</w:t>
            </w:r>
            <w:r w:rsidRPr="00F57065">
              <w:rPr>
                <w:sz w:val="20"/>
              </w:rPr>
              <w:t>-</w:t>
            </w:r>
            <w:r>
              <w:rPr>
                <w:sz w:val="20"/>
              </w:rPr>
              <w:t>10</w:t>
            </w:r>
            <w:r w:rsidRPr="00F57065">
              <w:rPr>
                <w:sz w:val="20"/>
              </w:rPr>
              <w:t>).</w:t>
            </w:r>
            <w:r>
              <w:rPr>
                <w:sz w:val="20"/>
              </w:rPr>
              <w:t xml:space="preserve"> </w:t>
            </w:r>
          </w:p>
        </w:tc>
      </w:tr>
      <w:tr w:rsidR="00D72279" w:rsidRPr="00AD78CA" w:rsidTr="00807F6D">
        <w:tc>
          <w:tcPr>
            <w:tcW w:w="1276" w:type="dxa"/>
          </w:tcPr>
          <w:p w:rsidR="00D72279" w:rsidRPr="00AD78CA" w:rsidRDefault="00D72279" w:rsidP="000D7797">
            <w:pPr>
              <w:pStyle w:val="Normalutenluft"/>
              <w:spacing w:before="120"/>
              <w:rPr>
                <w:sz w:val="20"/>
              </w:rPr>
            </w:pPr>
            <w:proofErr w:type="gramStart"/>
            <w:r>
              <w:rPr>
                <w:sz w:val="20"/>
              </w:rPr>
              <w:t>29.06.2006</w:t>
            </w:r>
            <w:proofErr w:type="gramEnd"/>
          </w:p>
        </w:tc>
        <w:tc>
          <w:tcPr>
            <w:tcW w:w="851" w:type="dxa"/>
          </w:tcPr>
          <w:p w:rsidR="00D72279" w:rsidRPr="00AD78CA" w:rsidRDefault="00D72279" w:rsidP="000D7797">
            <w:pPr>
              <w:pStyle w:val="Normalutenluft"/>
              <w:spacing w:before="120"/>
              <w:jc w:val="center"/>
              <w:rPr>
                <w:sz w:val="20"/>
              </w:rPr>
            </w:pPr>
            <w:r>
              <w:rPr>
                <w:sz w:val="20"/>
              </w:rPr>
              <w:t>3.3</w:t>
            </w:r>
          </w:p>
        </w:tc>
        <w:tc>
          <w:tcPr>
            <w:tcW w:w="1559" w:type="dxa"/>
          </w:tcPr>
          <w:p w:rsidR="00D72279" w:rsidRPr="00AD78CA" w:rsidRDefault="00D72279" w:rsidP="000D7797">
            <w:pPr>
              <w:pStyle w:val="Normalutenluft"/>
              <w:spacing w:before="120"/>
              <w:rPr>
                <w:sz w:val="20"/>
              </w:rPr>
            </w:pPr>
            <w:r w:rsidRPr="00AD78CA">
              <w:rPr>
                <w:sz w:val="20"/>
              </w:rPr>
              <w:t>Are Berg</w:t>
            </w:r>
          </w:p>
        </w:tc>
        <w:tc>
          <w:tcPr>
            <w:tcW w:w="5528" w:type="dxa"/>
          </w:tcPr>
          <w:p w:rsidR="00D72279" w:rsidRPr="000C7B0B" w:rsidRDefault="00D72279" w:rsidP="000D7797">
            <w:pPr>
              <w:pStyle w:val="Normalutenluft"/>
              <w:spacing w:before="120"/>
              <w:rPr>
                <w:sz w:val="20"/>
              </w:rPr>
            </w:pPr>
            <w:r>
              <w:rPr>
                <w:sz w:val="20"/>
              </w:rPr>
              <w:t>Ref. Endringslogg på www.e2b.no</w:t>
            </w:r>
          </w:p>
        </w:tc>
      </w:tr>
      <w:tr w:rsidR="00D72279" w:rsidRPr="00AD78CA" w:rsidTr="00807F6D">
        <w:tc>
          <w:tcPr>
            <w:tcW w:w="1276" w:type="dxa"/>
          </w:tcPr>
          <w:p w:rsidR="00D72279" w:rsidRPr="00AD78CA" w:rsidRDefault="00D72279" w:rsidP="000D7797">
            <w:pPr>
              <w:pStyle w:val="Normalutenluft"/>
              <w:spacing w:before="120"/>
              <w:rPr>
                <w:sz w:val="20"/>
              </w:rPr>
            </w:pPr>
            <w:r>
              <w:rPr>
                <w:sz w:val="20"/>
              </w:rPr>
              <w:t>23.12</w:t>
            </w:r>
            <w:r w:rsidRPr="00AD78CA">
              <w:rPr>
                <w:sz w:val="20"/>
              </w:rPr>
              <w:t>.2005</w:t>
            </w:r>
          </w:p>
        </w:tc>
        <w:tc>
          <w:tcPr>
            <w:tcW w:w="851" w:type="dxa"/>
          </w:tcPr>
          <w:p w:rsidR="00D72279" w:rsidRPr="00AD78CA" w:rsidRDefault="00D72279" w:rsidP="000D7797">
            <w:pPr>
              <w:pStyle w:val="Normalutenluft"/>
              <w:spacing w:before="120"/>
              <w:jc w:val="center"/>
              <w:rPr>
                <w:sz w:val="20"/>
              </w:rPr>
            </w:pPr>
            <w:r>
              <w:rPr>
                <w:sz w:val="20"/>
              </w:rPr>
              <w:t>3.2</w:t>
            </w:r>
          </w:p>
        </w:tc>
        <w:tc>
          <w:tcPr>
            <w:tcW w:w="1559" w:type="dxa"/>
          </w:tcPr>
          <w:p w:rsidR="00D72279" w:rsidRPr="00AD78CA" w:rsidRDefault="00D72279" w:rsidP="000D7797">
            <w:pPr>
              <w:pStyle w:val="Normalutenluft"/>
              <w:spacing w:before="120"/>
              <w:rPr>
                <w:sz w:val="20"/>
              </w:rPr>
            </w:pPr>
            <w:smartTag w:uri="urn:schemas-microsoft-com:office:smarttags" w:element="PersonName">
              <w:r w:rsidRPr="00AD78CA">
                <w:rPr>
                  <w:sz w:val="20"/>
                </w:rPr>
                <w:t>Are Berg</w:t>
              </w:r>
            </w:smartTag>
            <w:r>
              <w:rPr>
                <w:sz w:val="20"/>
              </w:rPr>
              <w:t>/</w:t>
            </w:r>
            <w:r>
              <w:rPr>
                <w:sz w:val="20"/>
              </w:rPr>
              <w:br/>
            </w:r>
            <w:smartTag w:uri="urn:schemas-microsoft-com:office:smarttags" w:element="PersonName">
              <w:r>
                <w:rPr>
                  <w:sz w:val="20"/>
                </w:rPr>
                <w:t>Geir Bonde</w:t>
              </w:r>
            </w:smartTag>
          </w:p>
        </w:tc>
        <w:tc>
          <w:tcPr>
            <w:tcW w:w="5528" w:type="dxa"/>
          </w:tcPr>
          <w:p w:rsidR="00D72279" w:rsidRPr="000C7B0B" w:rsidRDefault="00D72279" w:rsidP="000D7797">
            <w:pPr>
              <w:pStyle w:val="Normalutenluft"/>
              <w:spacing w:before="120"/>
              <w:rPr>
                <w:sz w:val="20"/>
              </w:rPr>
            </w:pPr>
            <w:bookmarkStart w:id="1" w:name="OLE_LINK6"/>
            <w:bookmarkStart w:id="2" w:name="OLE_LINK7"/>
            <w:r>
              <w:rPr>
                <w:sz w:val="20"/>
              </w:rPr>
              <w:t>Ref. Endringslogg på www.e2b.no</w:t>
            </w:r>
            <w:bookmarkEnd w:id="1"/>
            <w:bookmarkEnd w:id="2"/>
          </w:p>
        </w:tc>
      </w:tr>
      <w:tr w:rsidR="00D72279" w:rsidRPr="00AD78CA" w:rsidTr="00807F6D">
        <w:tc>
          <w:tcPr>
            <w:tcW w:w="1276" w:type="dxa"/>
          </w:tcPr>
          <w:p w:rsidR="00D72279" w:rsidRPr="00AD78CA" w:rsidRDefault="00D72279" w:rsidP="000D7797">
            <w:pPr>
              <w:pStyle w:val="Normalutenluft"/>
              <w:spacing w:before="120"/>
              <w:rPr>
                <w:sz w:val="20"/>
              </w:rPr>
            </w:pPr>
            <w:proofErr w:type="gramStart"/>
            <w:r w:rsidRPr="00AD78CA">
              <w:rPr>
                <w:sz w:val="20"/>
              </w:rPr>
              <w:t>01.07.2005</w:t>
            </w:r>
            <w:proofErr w:type="gramEnd"/>
          </w:p>
        </w:tc>
        <w:tc>
          <w:tcPr>
            <w:tcW w:w="851" w:type="dxa"/>
          </w:tcPr>
          <w:p w:rsidR="00D72279" w:rsidRPr="00AD78CA" w:rsidRDefault="00D72279" w:rsidP="000D7797">
            <w:pPr>
              <w:pStyle w:val="Normalutenluft"/>
              <w:spacing w:before="120"/>
              <w:jc w:val="center"/>
              <w:rPr>
                <w:sz w:val="20"/>
              </w:rPr>
            </w:pPr>
            <w:r w:rsidRPr="00AD78CA">
              <w:rPr>
                <w:sz w:val="20"/>
              </w:rPr>
              <w:t>3.1</w:t>
            </w:r>
          </w:p>
        </w:tc>
        <w:tc>
          <w:tcPr>
            <w:tcW w:w="1559" w:type="dxa"/>
          </w:tcPr>
          <w:p w:rsidR="00D72279" w:rsidRPr="00AD78CA" w:rsidRDefault="00D72279" w:rsidP="000D7797">
            <w:pPr>
              <w:pStyle w:val="Normalutenluft"/>
              <w:spacing w:before="120"/>
              <w:rPr>
                <w:sz w:val="20"/>
              </w:rPr>
            </w:pPr>
            <w:r w:rsidRPr="00AD78CA">
              <w:rPr>
                <w:sz w:val="20"/>
              </w:rPr>
              <w:t>Are Berg</w:t>
            </w:r>
          </w:p>
        </w:tc>
        <w:tc>
          <w:tcPr>
            <w:tcW w:w="5528" w:type="dxa"/>
          </w:tcPr>
          <w:p w:rsidR="00D72279" w:rsidRPr="00AD78CA" w:rsidRDefault="00D72279" w:rsidP="000D7797">
            <w:pPr>
              <w:pStyle w:val="Normalutenluft"/>
              <w:spacing w:before="120"/>
              <w:rPr>
                <w:sz w:val="20"/>
              </w:rPr>
            </w:pPr>
            <w:r>
              <w:rPr>
                <w:sz w:val="20"/>
              </w:rPr>
              <w:t>Ref. Endringslogg på www.e2b.no</w:t>
            </w:r>
          </w:p>
        </w:tc>
      </w:tr>
      <w:tr w:rsidR="00D72279" w:rsidRPr="00AD78CA" w:rsidTr="00807F6D">
        <w:tc>
          <w:tcPr>
            <w:tcW w:w="1276" w:type="dxa"/>
          </w:tcPr>
          <w:p w:rsidR="00D72279" w:rsidRPr="00AD78CA" w:rsidRDefault="00D72279" w:rsidP="000D7797">
            <w:pPr>
              <w:pStyle w:val="Normalutenluft"/>
              <w:spacing w:before="120"/>
              <w:rPr>
                <w:sz w:val="20"/>
              </w:rPr>
            </w:pPr>
            <w:proofErr w:type="gramStart"/>
            <w:r w:rsidRPr="00AD78CA">
              <w:rPr>
                <w:sz w:val="20"/>
              </w:rPr>
              <w:t>01.02.2005</w:t>
            </w:r>
            <w:proofErr w:type="gramEnd"/>
          </w:p>
        </w:tc>
        <w:tc>
          <w:tcPr>
            <w:tcW w:w="851" w:type="dxa"/>
          </w:tcPr>
          <w:p w:rsidR="00D72279" w:rsidRPr="00AD78CA" w:rsidRDefault="00D72279" w:rsidP="000D7797">
            <w:pPr>
              <w:pStyle w:val="Normalutenluft"/>
              <w:spacing w:before="120"/>
              <w:jc w:val="center"/>
              <w:rPr>
                <w:sz w:val="20"/>
              </w:rPr>
            </w:pPr>
            <w:r w:rsidRPr="00AD78CA">
              <w:rPr>
                <w:sz w:val="20"/>
              </w:rPr>
              <w:t>3.0</w:t>
            </w:r>
          </w:p>
        </w:tc>
        <w:tc>
          <w:tcPr>
            <w:tcW w:w="1559" w:type="dxa"/>
          </w:tcPr>
          <w:p w:rsidR="00D72279" w:rsidRPr="00AD78CA" w:rsidRDefault="00D72279" w:rsidP="000D7797">
            <w:pPr>
              <w:pStyle w:val="Normalutenluft"/>
              <w:spacing w:before="120"/>
              <w:rPr>
                <w:sz w:val="20"/>
              </w:rPr>
            </w:pPr>
            <w:r w:rsidRPr="00AD78CA">
              <w:rPr>
                <w:sz w:val="20"/>
              </w:rPr>
              <w:t>Are Berg</w:t>
            </w:r>
          </w:p>
        </w:tc>
        <w:tc>
          <w:tcPr>
            <w:tcW w:w="5528" w:type="dxa"/>
          </w:tcPr>
          <w:p w:rsidR="00D72279" w:rsidRPr="00AD78CA" w:rsidRDefault="00D72279" w:rsidP="000D7797">
            <w:pPr>
              <w:pStyle w:val="Normalutenluft"/>
              <w:spacing w:before="120"/>
              <w:rPr>
                <w:sz w:val="20"/>
              </w:rPr>
            </w:pPr>
            <w:r>
              <w:rPr>
                <w:sz w:val="20"/>
              </w:rPr>
              <w:t>Ref. Endringslogg på www.e2b.no</w:t>
            </w:r>
          </w:p>
        </w:tc>
      </w:tr>
      <w:tr w:rsidR="00D72279" w:rsidRPr="00AD78CA" w:rsidTr="00807F6D">
        <w:tc>
          <w:tcPr>
            <w:tcW w:w="1276" w:type="dxa"/>
          </w:tcPr>
          <w:p w:rsidR="00D72279" w:rsidRPr="00AD78CA" w:rsidRDefault="00D72279" w:rsidP="000D7797">
            <w:pPr>
              <w:pStyle w:val="Normalutenluft"/>
              <w:spacing w:before="120"/>
              <w:rPr>
                <w:sz w:val="20"/>
              </w:rPr>
            </w:pPr>
            <w:r w:rsidRPr="00AD78CA">
              <w:rPr>
                <w:sz w:val="20"/>
              </w:rPr>
              <w:t>15.12.2004</w:t>
            </w:r>
          </w:p>
        </w:tc>
        <w:tc>
          <w:tcPr>
            <w:tcW w:w="851" w:type="dxa"/>
          </w:tcPr>
          <w:p w:rsidR="00D72279" w:rsidRPr="00AD78CA" w:rsidRDefault="00D72279" w:rsidP="000D7797">
            <w:pPr>
              <w:pStyle w:val="Normalutenluft"/>
              <w:spacing w:before="120"/>
              <w:jc w:val="center"/>
              <w:rPr>
                <w:sz w:val="20"/>
              </w:rPr>
            </w:pPr>
            <w:r>
              <w:rPr>
                <w:sz w:val="20"/>
              </w:rPr>
              <w:t>2.</w:t>
            </w:r>
            <w:r w:rsidRPr="00AD78CA">
              <w:rPr>
                <w:sz w:val="20"/>
              </w:rPr>
              <w:t>0</w:t>
            </w:r>
            <w:r>
              <w:rPr>
                <w:sz w:val="20"/>
              </w:rPr>
              <w:t>.</w:t>
            </w:r>
            <w:r w:rsidRPr="00AD78CA">
              <w:rPr>
                <w:sz w:val="20"/>
              </w:rPr>
              <w:t>1</w:t>
            </w:r>
          </w:p>
        </w:tc>
        <w:tc>
          <w:tcPr>
            <w:tcW w:w="1559" w:type="dxa"/>
          </w:tcPr>
          <w:p w:rsidR="00D72279" w:rsidRPr="00AD78CA" w:rsidRDefault="00D72279" w:rsidP="000D7797">
            <w:pPr>
              <w:pStyle w:val="Normalutenluft"/>
              <w:spacing w:before="120"/>
              <w:rPr>
                <w:sz w:val="20"/>
              </w:rPr>
            </w:pPr>
            <w:r w:rsidRPr="00AD78CA">
              <w:rPr>
                <w:sz w:val="20"/>
              </w:rPr>
              <w:t>Are Berg</w:t>
            </w:r>
          </w:p>
        </w:tc>
        <w:tc>
          <w:tcPr>
            <w:tcW w:w="5528" w:type="dxa"/>
          </w:tcPr>
          <w:p w:rsidR="00D72279" w:rsidRPr="00AD78CA" w:rsidRDefault="00D72279" w:rsidP="000D7797">
            <w:pPr>
              <w:pStyle w:val="Normalutenluft"/>
              <w:spacing w:before="120"/>
              <w:rPr>
                <w:sz w:val="20"/>
              </w:rPr>
            </w:pPr>
            <w:r>
              <w:rPr>
                <w:sz w:val="20"/>
              </w:rPr>
              <w:t>Ref. Endringslogg på www.e2b.no</w:t>
            </w:r>
          </w:p>
        </w:tc>
      </w:tr>
      <w:tr w:rsidR="00D72279" w:rsidRPr="00AD78CA" w:rsidTr="00807F6D">
        <w:tc>
          <w:tcPr>
            <w:tcW w:w="1276" w:type="dxa"/>
          </w:tcPr>
          <w:p w:rsidR="00D72279" w:rsidRPr="00AD78CA" w:rsidRDefault="00D72279" w:rsidP="000D7797">
            <w:pPr>
              <w:pStyle w:val="Normalutenluft"/>
              <w:spacing w:before="120"/>
              <w:rPr>
                <w:sz w:val="20"/>
              </w:rPr>
            </w:pPr>
            <w:r w:rsidRPr="00AD78CA">
              <w:rPr>
                <w:sz w:val="20"/>
              </w:rPr>
              <w:t>01.10.2004</w:t>
            </w:r>
          </w:p>
        </w:tc>
        <w:tc>
          <w:tcPr>
            <w:tcW w:w="851" w:type="dxa"/>
          </w:tcPr>
          <w:p w:rsidR="00D72279" w:rsidRPr="00AD78CA" w:rsidRDefault="00D72279" w:rsidP="000D7797">
            <w:pPr>
              <w:pStyle w:val="Normalutenluft"/>
              <w:spacing w:before="120"/>
              <w:jc w:val="center"/>
              <w:rPr>
                <w:sz w:val="20"/>
              </w:rPr>
            </w:pPr>
            <w:r w:rsidRPr="00AD78CA">
              <w:rPr>
                <w:sz w:val="20"/>
              </w:rPr>
              <w:t>2.0</w:t>
            </w:r>
          </w:p>
        </w:tc>
        <w:tc>
          <w:tcPr>
            <w:tcW w:w="1559" w:type="dxa"/>
          </w:tcPr>
          <w:p w:rsidR="00D72279" w:rsidRPr="00AD78CA" w:rsidRDefault="00D72279" w:rsidP="000D7797">
            <w:pPr>
              <w:pStyle w:val="Normalutenluft"/>
              <w:spacing w:before="120"/>
              <w:rPr>
                <w:sz w:val="20"/>
              </w:rPr>
            </w:pPr>
            <w:r w:rsidRPr="00AD78CA">
              <w:rPr>
                <w:sz w:val="20"/>
              </w:rPr>
              <w:t>Are Berg</w:t>
            </w:r>
          </w:p>
        </w:tc>
        <w:tc>
          <w:tcPr>
            <w:tcW w:w="5528" w:type="dxa"/>
          </w:tcPr>
          <w:p w:rsidR="00D72279" w:rsidRPr="00AD78CA" w:rsidRDefault="00D72279" w:rsidP="000D7797">
            <w:pPr>
              <w:pStyle w:val="Normalutenluft"/>
              <w:spacing w:before="120"/>
              <w:rPr>
                <w:sz w:val="20"/>
              </w:rPr>
            </w:pPr>
            <w:r>
              <w:rPr>
                <w:sz w:val="20"/>
              </w:rPr>
              <w:t>Ref. Endringslogg på www.e2b.no</w:t>
            </w:r>
          </w:p>
        </w:tc>
      </w:tr>
      <w:tr w:rsidR="00D72279" w:rsidRPr="00AD78CA" w:rsidTr="00807F6D">
        <w:tc>
          <w:tcPr>
            <w:tcW w:w="1276" w:type="dxa"/>
          </w:tcPr>
          <w:p w:rsidR="00D72279" w:rsidRPr="00AD78CA" w:rsidRDefault="00D72279" w:rsidP="000D7797">
            <w:pPr>
              <w:pStyle w:val="Normalutenluft"/>
              <w:spacing w:before="120"/>
              <w:rPr>
                <w:sz w:val="20"/>
              </w:rPr>
            </w:pPr>
            <w:proofErr w:type="gramStart"/>
            <w:r w:rsidRPr="00AD78CA">
              <w:rPr>
                <w:sz w:val="20"/>
              </w:rPr>
              <w:t>16.06.2004</w:t>
            </w:r>
            <w:proofErr w:type="gramEnd"/>
          </w:p>
        </w:tc>
        <w:tc>
          <w:tcPr>
            <w:tcW w:w="851" w:type="dxa"/>
          </w:tcPr>
          <w:p w:rsidR="00D72279" w:rsidRPr="00AD78CA" w:rsidRDefault="00D72279" w:rsidP="000D7797">
            <w:pPr>
              <w:pStyle w:val="Normalutenluft"/>
              <w:spacing w:before="120"/>
              <w:jc w:val="center"/>
              <w:rPr>
                <w:sz w:val="20"/>
              </w:rPr>
            </w:pPr>
            <w:r w:rsidRPr="00AD78CA">
              <w:rPr>
                <w:sz w:val="20"/>
              </w:rPr>
              <w:t>1.3</w:t>
            </w:r>
          </w:p>
        </w:tc>
        <w:tc>
          <w:tcPr>
            <w:tcW w:w="1559" w:type="dxa"/>
          </w:tcPr>
          <w:p w:rsidR="00D72279" w:rsidRPr="00AD78CA" w:rsidRDefault="00D72279" w:rsidP="000D7797">
            <w:pPr>
              <w:pStyle w:val="Normalutenluft"/>
              <w:spacing w:before="120"/>
              <w:rPr>
                <w:sz w:val="20"/>
              </w:rPr>
            </w:pPr>
            <w:r w:rsidRPr="00AD78CA">
              <w:rPr>
                <w:sz w:val="20"/>
              </w:rPr>
              <w:t>Are Berg</w:t>
            </w:r>
          </w:p>
        </w:tc>
        <w:tc>
          <w:tcPr>
            <w:tcW w:w="5528" w:type="dxa"/>
          </w:tcPr>
          <w:p w:rsidR="00D72279" w:rsidRPr="00AD78CA" w:rsidRDefault="00D72279" w:rsidP="000D7797">
            <w:pPr>
              <w:pStyle w:val="Normalutenluft"/>
              <w:spacing w:before="120"/>
              <w:rPr>
                <w:sz w:val="20"/>
              </w:rPr>
            </w:pPr>
            <w:r>
              <w:rPr>
                <w:sz w:val="20"/>
              </w:rPr>
              <w:t>Ref. Endringslogg på www.e2b.no</w:t>
            </w:r>
          </w:p>
        </w:tc>
      </w:tr>
      <w:tr w:rsidR="00D72279" w:rsidRPr="00AD78CA" w:rsidTr="00807F6D">
        <w:tc>
          <w:tcPr>
            <w:tcW w:w="1276" w:type="dxa"/>
          </w:tcPr>
          <w:p w:rsidR="00D72279" w:rsidRPr="00AD78CA" w:rsidRDefault="00D72279" w:rsidP="000D7797">
            <w:pPr>
              <w:pStyle w:val="Normalutenluft"/>
              <w:spacing w:before="120"/>
              <w:rPr>
                <w:sz w:val="20"/>
              </w:rPr>
            </w:pPr>
            <w:proofErr w:type="gramStart"/>
            <w:r w:rsidRPr="00AD78CA">
              <w:rPr>
                <w:sz w:val="20"/>
              </w:rPr>
              <w:t>03.05.2004</w:t>
            </w:r>
            <w:proofErr w:type="gramEnd"/>
          </w:p>
        </w:tc>
        <w:tc>
          <w:tcPr>
            <w:tcW w:w="851" w:type="dxa"/>
          </w:tcPr>
          <w:p w:rsidR="00D72279" w:rsidRPr="00AD78CA" w:rsidRDefault="00D72279" w:rsidP="000D7797">
            <w:pPr>
              <w:pStyle w:val="Normalutenluft"/>
              <w:spacing w:before="120"/>
              <w:jc w:val="center"/>
              <w:rPr>
                <w:sz w:val="20"/>
              </w:rPr>
            </w:pPr>
            <w:r w:rsidRPr="00AD78CA">
              <w:rPr>
                <w:sz w:val="20"/>
              </w:rPr>
              <w:t>1.2</w:t>
            </w:r>
          </w:p>
        </w:tc>
        <w:tc>
          <w:tcPr>
            <w:tcW w:w="1559" w:type="dxa"/>
          </w:tcPr>
          <w:p w:rsidR="00D72279" w:rsidRPr="00AD78CA" w:rsidRDefault="00D72279" w:rsidP="000D7797">
            <w:pPr>
              <w:pStyle w:val="Normalutenluft"/>
              <w:spacing w:before="120"/>
              <w:rPr>
                <w:sz w:val="20"/>
              </w:rPr>
            </w:pPr>
            <w:r w:rsidRPr="00AD78CA">
              <w:rPr>
                <w:sz w:val="20"/>
              </w:rPr>
              <w:t>Are Berg</w:t>
            </w:r>
          </w:p>
        </w:tc>
        <w:tc>
          <w:tcPr>
            <w:tcW w:w="5528" w:type="dxa"/>
          </w:tcPr>
          <w:p w:rsidR="00D72279" w:rsidRPr="00AD78CA" w:rsidRDefault="00D72279" w:rsidP="000D7797">
            <w:pPr>
              <w:pStyle w:val="Normalutenluft"/>
              <w:spacing w:before="120"/>
              <w:rPr>
                <w:sz w:val="20"/>
              </w:rPr>
            </w:pPr>
            <w:r>
              <w:rPr>
                <w:sz w:val="20"/>
              </w:rPr>
              <w:t>Ref. Endringslogg på www.e2b.no</w:t>
            </w:r>
          </w:p>
        </w:tc>
      </w:tr>
      <w:tr w:rsidR="00D72279" w:rsidRPr="00AD78CA" w:rsidTr="00807F6D">
        <w:tc>
          <w:tcPr>
            <w:tcW w:w="1276" w:type="dxa"/>
          </w:tcPr>
          <w:p w:rsidR="00D72279" w:rsidRPr="00AD78CA" w:rsidRDefault="00D72279" w:rsidP="000D7797">
            <w:pPr>
              <w:pStyle w:val="Normalutenluft"/>
              <w:spacing w:before="120"/>
              <w:rPr>
                <w:sz w:val="20"/>
              </w:rPr>
            </w:pPr>
            <w:proofErr w:type="gramStart"/>
            <w:r w:rsidRPr="00AD78CA">
              <w:rPr>
                <w:sz w:val="20"/>
              </w:rPr>
              <w:t>16.04.2004</w:t>
            </w:r>
            <w:proofErr w:type="gramEnd"/>
          </w:p>
        </w:tc>
        <w:tc>
          <w:tcPr>
            <w:tcW w:w="851" w:type="dxa"/>
          </w:tcPr>
          <w:p w:rsidR="00D72279" w:rsidRPr="00AD78CA" w:rsidRDefault="00D72279" w:rsidP="000D7797">
            <w:pPr>
              <w:pStyle w:val="Normalutenluft"/>
              <w:spacing w:before="120"/>
              <w:jc w:val="center"/>
              <w:rPr>
                <w:sz w:val="20"/>
              </w:rPr>
            </w:pPr>
            <w:r w:rsidRPr="00AD78CA">
              <w:rPr>
                <w:sz w:val="20"/>
              </w:rPr>
              <w:t>1.1</w:t>
            </w:r>
          </w:p>
        </w:tc>
        <w:tc>
          <w:tcPr>
            <w:tcW w:w="1559" w:type="dxa"/>
          </w:tcPr>
          <w:p w:rsidR="00D72279" w:rsidRPr="00AD78CA" w:rsidRDefault="00D72279" w:rsidP="000D7797">
            <w:pPr>
              <w:pStyle w:val="Normalutenluft"/>
              <w:spacing w:before="120"/>
              <w:rPr>
                <w:sz w:val="20"/>
              </w:rPr>
            </w:pPr>
            <w:r w:rsidRPr="00AD78CA">
              <w:rPr>
                <w:sz w:val="20"/>
              </w:rPr>
              <w:t>Are Berg</w:t>
            </w:r>
          </w:p>
        </w:tc>
        <w:tc>
          <w:tcPr>
            <w:tcW w:w="5528" w:type="dxa"/>
          </w:tcPr>
          <w:p w:rsidR="00D72279" w:rsidRPr="00AD78CA" w:rsidRDefault="00D72279" w:rsidP="000D7797">
            <w:pPr>
              <w:pStyle w:val="Normalutenluft"/>
              <w:spacing w:before="120"/>
              <w:rPr>
                <w:sz w:val="20"/>
              </w:rPr>
            </w:pPr>
            <w:r>
              <w:rPr>
                <w:sz w:val="20"/>
              </w:rPr>
              <w:t>Ref. Endringslogg på www.e2b.no</w:t>
            </w:r>
          </w:p>
        </w:tc>
      </w:tr>
      <w:tr w:rsidR="00D72279" w:rsidRPr="00AD78CA" w:rsidTr="00807F6D">
        <w:tc>
          <w:tcPr>
            <w:tcW w:w="1276" w:type="dxa"/>
          </w:tcPr>
          <w:p w:rsidR="00D72279" w:rsidRPr="00AD78CA" w:rsidRDefault="00D72279" w:rsidP="000D7797">
            <w:pPr>
              <w:pStyle w:val="Normalutenluft"/>
              <w:spacing w:before="120"/>
              <w:rPr>
                <w:sz w:val="20"/>
              </w:rPr>
            </w:pPr>
            <w:proofErr w:type="gramStart"/>
            <w:r w:rsidRPr="00AD78CA">
              <w:rPr>
                <w:sz w:val="20"/>
              </w:rPr>
              <w:t>18.02.2004</w:t>
            </w:r>
            <w:proofErr w:type="gramEnd"/>
          </w:p>
        </w:tc>
        <w:tc>
          <w:tcPr>
            <w:tcW w:w="851" w:type="dxa"/>
          </w:tcPr>
          <w:p w:rsidR="00D72279" w:rsidRPr="00AD78CA" w:rsidRDefault="00D72279" w:rsidP="000D7797">
            <w:pPr>
              <w:pStyle w:val="Normalutenluft"/>
              <w:spacing w:before="120"/>
              <w:jc w:val="center"/>
              <w:rPr>
                <w:sz w:val="20"/>
              </w:rPr>
            </w:pPr>
            <w:r w:rsidRPr="00AD78CA">
              <w:rPr>
                <w:sz w:val="20"/>
              </w:rPr>
              <w:t>1.0</w:t>
            </w:r>
          </w:p>
        </w:tc>
        <w:tc>
          <w:tcPr>
            <w:tcW w:w="1559" w:type="dxa"/>
          </w:tcPr>
          <w:p w:rsidR="00D72279" w:rsidRPr="00AD78CA" w:rsidRDefault="00D72279" w:rsidP="000D7797">
            <w:pPr>
              <w:pStyle w:val="Normalutenluft"/>
              <w:spacing w:before="120"/>
              <w:rPr>
                <w:sz w:val="20"/>
              </w:rPr>
            </w:pPr>
            <w:r w:rsidRPr="00AD78CA">
              <w:rPr>
                <w:sz w:val="20"/>
              </w:rPr>
              <w:t>Are Berg</w:t>
            </w:r>
          </w:p>
        </w:tc>
        <w:tc>
          <w:tcPr>
            <w:tcW w:w="5528" w:type="dxa"/>
          </w:tcPr>
          <w:p w:rsidR="00D72279" w:rsidRPr="00AD78CA" w:rsidRDefault="00D72279" w:rsidP="000D7797">
            <w:pPr>
              <w:pStyle w:val="Normalutenluft"/>
              <w:spacing w:before="120"/>
              <w:rPr>
                <w:sz w:val="20"/>
              </w:rPr>
            </w:pPr>
            <w:r>
              <w:rPr>
                <w:sz w:val="20"/>
              </w:rPr>
              <w:t>Første offisielle versjon</w:t>
            </w:r>
          </w:p>
        </w:tc>
      </w:tr>
    </w:tbl>
    <w:p w:rsidR="00FA612D" w:rsidRPr="00AD78CA" w:rsidRDefault="00FA612D">
      <w:pPr>
        <w:pStyle w:val="Tittel"/>
        <w:pageBreakBefore/>
        <w:jc w:val="left"/>
        <w:rPr>
          <w:kern w:val="0"/>
        </w:rPr>
      </w:pPr>
      <w:r w:rsidRPr="00AD78CA">
        <w:rPr>
          <w:kern w:val="0"/>
        </w:rPr>
        <w:lastRenderedPageBreak/>
        <w:t>Innholdsfortegnelse</w:t>
      </w:r>
    </w:p>
    <w:p w:rsidR="00A21A9B" w:rsidRDefault="005F11E9">
      <w:pPr>
        <w:pStyle w:val="INNH1"/>
        <w:rPr>
          <w:rFonts w:asciiTheme="minorHAnsi" w:eastAsiaTheme="minorEastAsia" w:hAnsiTheme="minorHAnsi" w:cstheme="minorBidi"/>
          <w:b w:val="0"/>
          <w:noProof/>
          <w:szCs w:val="22"/>
          <w:lang w:eastAsia="zh-CN"/>
        </w:rPr>
      </w:pPr>
      <w:r w:rsidRPr="005F11E9">
        <w:rPr>
          <w:i/>
          <w:szCs w:val="22"/>
        </w:rPr>
        <w:fldChar w:fldCharType="begin"/>
      </w:r>
      <w:r w:rsidR="00FA612D" w:rsidRPr="00AD78CA">
        <w:rPr>
          <w:i/>
          <w:szCs w:val="22"/>
        </w:rPr>
        <w:instrText xml:space="preserve"> TOC \o "1-3" \h \z </w:instrText>
      </w:r>
      <w:r w:rsidRPr="005F11E9">
        <w:rPr>
          <w:i/>
          <w:szCs w:val="22"/>
        </w:rPr>
        <w:fldChar w:fldCharType="separate"/>
      </w:r>
      <w:hyperlink w:anchor="_Toc311102068" w:history="1">
        <w:r w:rsidR="00A21A9B" w:rsidRPr="007C7397">
          <w:rPr>
            <w:rStyle w:val="Hyperkobling"/>
            <w:noProof/>
          </w:rPr>
          <w:t>1.</w:t>
        </w:r>
        <w:r w:rsidR="00A21A9B">
          <w:rPr>
            <w:rFonts w:asciiTheme="minorHAnsi" w:eastAsiaTheme="minorEastAsia" w:hAnsiTheme="minorHAnsi" w:cstheme="minorBidi"/>
            <w:b w:val="0"/>
            <w:noProof/>
            <w:szCs w:val="22"/>
            <w:lang w:eastAsia="zh-CN"/>
          </w:rPr>
          <w:tab/>
        </w:r>
        <w:r w:rsidR="00A21A9B" w:rsidRPr="007C7397">
          <w:rPr>
            <w:rStyle w:val="Hyperkobling"/>
            <w:noProof/>
          </w:rPr>
          <w:t>Innledning</w:t>
        </w:r>
        <w:r w:rsidR="00A21A9B">
          <w:rPr>
            <w:noProof/>
            <w:webHidden/>
          </w:rPr>
          <w:tab/>
        </w:r>
        <w:r>
          <w:rPr>
            <w:noProof/>
            <w:webHidden/>
          </w:rPr>
          <w:fldChar w:fldCharType="begin"/>
        </w:r>
        <w:r w:rsidR="00A21A9B">
          <w:rPr>
            <w:noProof/>
            <w:webHidden/>
          </w:rPr>
          <w:instrText xml:space="preserve"> PAGEREF _Toc311102068 \h </w:instrText>
        </w:r>
        <w:r>
          <w:rPr>
            <w:noProof/>
            <w:webHidden/>
          </w:rPr>
        </w:r>
        <w:r>
          <w:rPr>
            <w:noProof/>
            <w:webHidden/>
          </w:rPr>
          <w:fldChar w:fldCharType="separate"/>
        </w:r>
        <w:r w:rsidR="009F3CB9">
          <w:rPr>
            <w:noProof/>
            <w:webHidden/>
          </w:rPr>
          <w:t>2</w:t>
        </w:r>
        <w:r>
          <w:rPr>
            <w:noProof/>
            <w:webHidden/>
          </w:rPr>
          <w:fldChar w:fldCharType="end"/>
        </w:r>
      </w:hyperlink>
    </w:p>
    <w:p w:rsidR="00A21A9B" w:rsidRDefault="005F11E9">
      <w:pPr>
        <w:pStyle w:val="INNH2"/>
        <w:tabs>
          <w:tab w:val="left" w:pos="880"/>
          <w:tab w:val="right" w:leader="dot" w:pos="9061"/>
        </w:tabs>
        <w:rPr>
          <w:rFonts w:asciiTheme="minorHAnsi" w:eastAsiaTheme="minorEastAsia" w:hAnsiTheme="minorHAnsi" w:cstheme="minorBidi"/>
          <w:smallCaps w:val="0"/>
          <w:noProof/>
          <w:szCs w:val="22"/>
          <w:lang w:eastAsia="zh-CN"/>
        </w:rPr>
      </w:pPr>
      <w:hyperlink w:anchor="_Toc311102069" w:history="1">
        <w:r w:rsidR="00A21A9B" w:rsidRPr="007C7397">
          <w:rPr>
            <w:rStyle w:val="Hyperkobling"/>
            <w:noProof/>
          </w:rPr>
          <w:t>1.1</w:t>
        </w:r>
        <w:r w:rsidR="00A21A9B">
          <w:rPr>
            <w:rFonts w:asciiTheme="minorHAnsi" w:eastAsiaTheme="minorEastAsia" w:hAnsiTheme="minorHAnsi" w:cstheme="minorBidi"/>
            <w:smallCaps w:val="0"/>
            <w:noProof/>
            <w:szCs w:val="22"/>
            <w:lang w:eastAsia="zh-CN"/>
          </w:rPr>
          <w:tab/>
        </w:r>
        <w:r w:rsidR="00A21A9B" w:rsidRPr="007C7397">
          <w:rPr>
            <w:rStyle w:val="Hyperkobling"/>
            <w:noProof/>
          </w:rPr>
          <w:t>Bakgrunn</w:t>
        </w:r>
        <w:r w:rsidR="00A21A9B">
          <w:rPr>
            <w:noProof/>
            <w:webHidden/>
          </w:rPr>
          <w:tab/>
        </w:r>
        <w:r>
          <w:rPr>
            <w:noProof/>
            <w:webHidden/>
          </w:rPr>
          <w:fldChar w:fldCharType="begin"/>
        </w:r>
        <w:r w:rsidR="00A21A9B">
          <w:rPr>
            <w:noProof/>
            <w:webHidden/>
          </w:rPr>
          <w:instrText xml:space="preserve"> PAGEREF _Toc311102069 \h </w:instrText>
        </w:r>
        <w:r>
          <w:rPr>
            <w:noProof/>
            <w:webHidden/>
          </w:rPr>
        </w:r>
        <w:r>
          <w:rPr>
            <w:noProof/>
            <w:webHidden/>
          </w:rPr>
          <w:fldChar w:fldCharType="separate"/>
        </w:r>
        <w:r w:rsidR="009F3CB9">
          <w:rPr>
            <w:noProof/>
            <w:webHidden/>
          </w:rPr>
          <w:t>2</w:t>
        </w:r>
        <w:r>
          <w:rPr>
            <w:noProof/>
            <w:webHidden/>
          </w:rPr>
          <w:fldChar w:fldCharType="end"/>
        </w:r>
      </w:hyperlink>
    </w:p>
    <w:p w:rsidR="00A21A9B" w:rsidRDefault="005F11E9">
      <w:pPr>
        <w:pStyle w:val="INNH2"/>
        <w:tabs>
          <w:tab w:val="left" w:pos="880"/>
          <w:tab w:val="right" w:leader="dot" w:pos="9061"/>
        </w:tabs>
        <w:rPr>
          <w:rFonts w:asciiTheme="minorHAnsi" w:eastAsiaTheme="minorEastAsia" w:hAnsiTheme="minorHAnsi" w:cstheme="minorBidi"/>
          <w:smallCaps w:val="0"/>
          <w:noProof/>
          <w:szCs w:val="22"/>
          <w:lang w:eastAsia="zh-CN"/>
        </w:rPr>
      </w:pPr>
      <w:hyperlink w:anchor="_Toc311102070" w:history="1">
        <w:r w:rsidR="00A21A9B" w:rsidRPr="007C7397">
          <w:rPr>
            <w:rStyle w:val="Hyperkobling"/>
            <w:noProof/>
          </w:rPr>
          <w:t>1.2</w:t>
        </w:r>
        <w:r w:rsidR="00A21A9B">
          <w:rPr>
            <w:rFonts w:asciiTheme="minorHAnsi" w:eastAsiaTheme="minorEastAsia" w:hAnsiTheme="minorHAnsi" w:cstheme="minorBidi"/>
            <w:smallCaps w:val="0"/>
            <w:noProof/>
            <w:szCs w:val="22"/>
            <w:lang w:eastAsia="zh-CN"/>
          </w:rPr>
          <w:tab/>
        </w:r>
        <w:r w:rsidR="00A21A9B" w:rsidRPr="007C7397">
          <w:rPr>
            <w:rStyle w:val="Hyperkobling"/>
            <w:noProof/>
          </w:rPr>
          <w:t>Innhold</w:t>
        </w:r>
        <w:r w:rsidR="00A21A9B">
          <w:rPr>
            <w:noProof/>
            <w:webHidden/>
          </w:rPr>
          <w:tab/>
        </w:r>
        <w:r>
          <w:rPr>
            <w:noProof/>
            <w:webHidden/>
          </w:rPr>
          <w:fldChar w:fldCharType="begin"/>
        </w:r>
        <w:r w:rsidR="00A21A9B">
          <w:rPr>
            <w:noProof/>
            <w:webHidden/>
          </w:rPr>
          <w:instrText xml:space="preserve"> PAGEREF _Toc311102070 \h </w:instrText>
        </w:r>
        <w:r>
          <w:rPr>
            <w:noProof/>
            <w:webHidden/>
          </w:rPr>
        </w:r>
        <w:r>
          <w:rPr>
            <w:noProof/>
            <w:webHidden/>
          </w:rPr>
          <w:fldChar w:fldCharType="separate"/>
        </w:r>
        <w:r w:rsidR="009F3CB9">
          <w:rPr>
            <w:noProof/>
            <w:webHidden/>
          </w:rPr>
          <w:t>2</w:t>
        </w:r>
        <w:r>
          <w:rPr>
            <w:noProof/>
            <w:webHidden/>
          </w:rPr>
          <w:fldChar w:fldCharType="end"/>
        </w:r>
      </w:hyperlink>
    </w:p>
    <w:p w:rsidR="00A21A9B" w:rsidRDefault="005F11E9">
      <w:pPr>
        <w:pStyle w:val="INNH2"/>
        <w:tabs>
          <w:tab w:val="left" w:pos="880"/>
          <w:tab w:val="right" w:leader="dot" w:pos="9061"/>
        </w:tabs>
        <w:rPr>
          <w:rFonts w:asciiTheme="minorHAnsi" w:eastAsiaTheme="minorEastAsia" w:hAnsiTheme="minorHAnsi" w:cstheme="minorBidi"/>
          <w:smallCaps w:val="0"/>
          <w:noProof/>
          <w:szCs w:val="22"/>
          <w:lang w:eastAsia="zh-CN"/>
        </w:rPr>
      </w:pPr>
      <w:hyperlink w:anchor="_Toc311102071" w:history="1">
        <w:r w:rsidR="00A21A9B" w:rsidRPr="007C7397">
          <w:rPr>
            <w:rStyle w:val="Hyperkobling"/>
            <w:noProof/>
          </w:rPr>
          <w:t>1.3</w:t>
        </w:r>
        <w:r w:rsidR="00A21A9B">
          <w:rPr>
            <w:rFonts w:asciiTheme="minorHAnsi" w:eastAsiaTheme="minorEastAsia" w:hAnsiTheme="minorHAnsi" w:cstheme="minorBidi"/>
            <w:smallCaps w:val="0"/>
            <w:noProof/>
            <w:szCs w:val="22"/>
            <w:lang w:eastAsia="zh-CN"/>
          </w:rPr>
          <w:tab/>
        </w:r>
        <w:r w:rsidR="00A21A9B" w:rsidRPr="007C7397">
          <w:rPr>
            <w:rStyle w:val="Hyperkobling"/>
            <w:noProof/>
          </w:rPr>
          <w:t>Målgruppe</w:t>
        </w:r>
        <w:r w:rsidR="00A21A9B">
          <w:rPr>
            <w:noProof/>
            <w:webHidden/>
          </w:rPr>
          <w:tab/>
        </w:r>
        <w:r>
          <w:rPr>
            <w:noProof/>
            <w:webHidden/>
          </w:rPr>
          <w:fldChar w:fldCharType="begin"/>
        </w:r>
        <w:r w:rsidR="00A21A9B">
          <w:rPr>
            <w:noProof/>
            <w:webHidden/>
          </w:rPr>
          <w:instrText xml:space="preserve"> PAGEREF _Toc311102071 \h </w:instrText>
        </w:r>
        <w:r>
          <w:rPr>
            <w:noProof/>
            <w:webHidden/>
          </w:rPr>
        </w:r>
        <w:r>
          <w:rPr>
            <w:noProof/>
            <w:webHidden/>
          </w:rPr>
          <w:fldChar w:fldCharType="separate"/>
        </w:r>
        <w:r w:rsidR="009F3CB9">
          <w:rPr>
            <w:noProof/>
            <w:webHidden/>
          </w:rPr>
          <w:t>2</w:t>
        </w:r>
        <w:r>
          <w:rPr>
            <w:noProof/>
            <w:webHidden/>
          </w:rPr>
          <w:fldChar w:fldCharType="end"/>
        </w:r>
      </w:hyperlink>
    </w:p>
    <w:p w:rsidR="00A21A9B" w:rsidRDefault="005F11E9">
      <w:pPr>
        <w:pStyle w:val="INNH1"/>
        <w:rPr>
          <w:rFonts w:asciiTheme="minorHAnsi" w:eastAsiaTheme="minorEastAsia" w:hAnsiTheme="minorHAnsi" w:cstheme="minorBidi"/>
          <w:b w:val="0"/>
          <w:noProof/>
          <w:szCs w:val="22"/>
          <w:lang w:eastAsia="zh-CN"/>
        </w:rPr>
      </w:pPr>
      <w:hyperlink w:anchor="_Toc311102072" w:history="1">
        <w:r w:rsidR="00A21A9B" w:rsidRPr="007C7397">
          <w:rPr>
            <w:rStyle w:val="Hyperkobling"/>
            <w:noProof/>
          </w:rPr>
          <w:t>2.</w:t>
        </w:r>
        <w:r w:rsidR="00A21A9B">
          <w:rPr>
            <w:rFonts w:asciiTheme="minorHAnsi" w:eastAsiaTheme="minorEastAsia" w:hAnsiTheme="minorHAnsi" w:cstheme="minorBidi"/>
            <w:b w:val="0"/>
            <w:noProof/>
            <w:szCs w:val="22"/>
            <w:lang w:eastAsia="zh-CN"/>
          </w:rPr>
          <w:tab/>
        </w:r>
        <w:r w:rsidR="00A21A9B" w:rsidRPr="007C7397">
          <w:rPr>
            <w:rStyle w:val="Hyperkobling"/>
            <w:noProof/>
          </w:rPr>
          <w:t>Overordnet beskrivelse av formatet</w:t>
        </w:r>
        <w:r w:rsidR="00A21A9B">
          <w:rPr>
            <w:noProof/>
            <w:webHidden/>
          </w:rPr>
          <w:tab/>
        </w:r>
        <w:r>
          <w:rPr>
            <w:noProof/>
            <w:webHidden/>
          </w:rPr>
          <w:fldChar w:fldCharType="begin"/>
        </w:r>
        <w:r w:rsidR="00A21A9B">
          <w:rPr>
            <w:noProof/>
            <w:webHidden/>
          </w:rPr>
          <w:instrText xml:space="preserve"> PAGEREF _Toc311102072 \h </w:instrText>
        </w:r>
        <w:r>
          <w:rPr>
            <w:noProof/>
            <w:webHidden/>
          </w:rPr>
        </w:r>
        <w:r>
          <w:rPr>
            <w:noProof/>
            <w:webHidden/>
          </w:rPr>
          <w:fldChar w:fldCharType="separate"/>
        </w:r>
        <w:r w:rsidR="009F3CB9">
          <w:rPr>
            <w:noProof/>
            <w:webHidden/>
          </w:rPr>
          <w:t>2</w:t>
        </w:r>
        <w:r>
          <w:rPr>
            <w:noProof/>
            <w:webHidden/>
          </w:rPr>
          <w:fldChar w:fldCharType="end"/>
        </w:r>
      </w:hyperlink>
    </w:p>
    <w:p w:rsidR="00A21A9B" w:rsidRDefault="005F11E9">
      <w:pPr>
        <w:pStyle w:val="INNH2"/>
        <w:tabs>
          <w:tab w:val="left" w:pos="880"/>
          <w:tab w:val="right" w:leader="dot" w:pos="9061"/>
        </w:tabs>
        <w:rPr>
          <w:rFonts w:asciiTheme="minorHAnsi" w:eastAsiaTheme="minorEastAsia" w:hAnsiTheme="minorHAnsi" w:cstheme="minorBidi"/>
          <w:smallCaps w:val="0"/>
          <w:noProof/>
          <w:szCs w:val="22"/>
          <w:lang w:eastAsia="zh-CN"/>
        </w:rPr>
      </w:pPr>
      <w:hyperlink w:anchor="_Toc311102073" w:history="1">
        <w:r w:rsidR="00A21A9B" w:rsidRPr="007C7397">
          <w:rPr>
            <w:rStyle w:val="Hyperkobling"/>
            <w:noProof/>
          </w:rPr>
          <w:t>2.1</w:t>
        </w:r>
        <w:r w:rsidR="00A21A9B">
          <w:rPr>
            <w:rFonts w:asciiTheme="minorHAnsi" w:eastAsiaTheme="minorEastAsia" w:hAnsiTheme="minorHAnsi" w:cstheme="minorBidi"/>
            <w:smallCaps w:val="0"/>
            <w:noProof/>
            <w:szCs w:val="22"/>
            <w:lang w:eastAsia="zh-CN"/>
          </w:rPr>
          <w:tab/>
        </w:r>
        <w:r w:rsidR="00A21A9B" w:rsidRPr="007C7397">
          <w:rPr>
            <w:rStyle w:val="Hyperkobling"/>
            <w:noProof/>
          </w:rPr>
          <w:t>Omfang og funksjonalitet</w:t>
        </w:r>
        <w:r w:rsidR="00A21A9B">
          <w:rPr>
            <w:noProof/>
            <w:webHidden/>
          </w:rPr>
          <w:tab/>
        </w:r>
        <w:r>
          <w:rPr>
            <w:noProof/>
            <w:webHidden/>
          </w:rPr>
          <w:fldChar w:fldCharType="begin"/>
        </w:r>
        <w:r w:rsidR="00A21A9B">
          <w:rPr>
            <w:noProof/>
            <w:webHidden/>
          </w:rPr>
          <w:instrText xml:space="preserve"> PAGEREF _Toc311102073 \h </w:instrText>
        </w:r>
        <w:r>
          <w:rPr>
            <w:noProof/>
            <w:webHidden/>
          </w:rPr>
        </w:r>
        <w:r>
          <w:rPr>
            <w:noProof/>
            <w:webHidden/>
          </w:rPr>
          <w:fldChar w:fldCharType="separate"/>
        </w:r>
        <w:r w:rsidR="009F3CB9">
          <w:rPr>
            <w:noProof/>
            <w:webHidden/>
          </w:rPr>
          <w:t>2</w:t>
        </w:r>
        <w:r>
          <w:rPr>
            <w:noProof/>
            <w:webHidden/>
          </w:rPr>
          <w:fldChar w:fldCharType="end"/>
        </w:r>
      </w:hyperlink>
    </w:p>
    <w:p w:rsidR="00A21A9B" w:rsidRDefault="005F11E9">
      <w:pPr>
        <w:pStyle w:val="INNH3"/>
        <w:tabs>
          <w:tab w:val="left" w:pos="1320"/>
          <w:tab w:val="right" w:leader="dot" w:pos="9061"/>
        </w:tabs>
        <w:rPr>
          <w:rFonts w:asciiTheme="minorHAnsi" w:eastAsiaTheme="minorEastAsia" w:hAnsiTheme="minorHAnsi" w:cstheme="minorBidi"/>
          <w:i w:val="0"/>
          <w:noProof/>
          <w:szCs w:val="22"/>
          <w:lang w:eastAsia="zh-CN"/>
        </w:rPr>
      </w:pPr>
      <w:hyperlink w:anchor="_Toc311102074" w:history="1">
        <w:r w:rsidR="00A21A9B" w:rsidRPr="007C7397">
          <w:rPr>
            <w:rStyle w:val="Hyperkobling"/>
            <w:noProof/>
          </w:rPr>
          <w:t>2.1.1</w:t>
        </w:r>
        <w:r w:rsidR="00A21A9B">
          <w:rPr>
            <w:rFonts w:asciiTheme="minorHAnsi" w:eastAsiaTheme="minorEastAsia" w:hAnsiTheme="minorHAnsi" w:cstheme="minorBidi"/>
            <w:i w:val="0"/>
            <w:noProof/>
            <w:szCs w:val="22"/>
            <w:lang w:eastAsia="zh-CN"/>
          </w:rPr>
          <w:tab/>
        </w:r>
        <w:r w:rsidR="00A21A9B" w:rsidRPr="007C7397">
          <w:rPr>
            <w:rStyle w:val="Hyperkobling"/>
            <w:noProof/>
          </w:rPr>
          <w:t>Forretningsprosesser som støttes</w:t>
        </w:r>
        <w:r w:rsidR="00A21A9B">
          <w:rPr>
            <w:noProof/>
            <w:webHidden/>
          </w:rPr>
          <w:tab/>
        </w:r>
        <w:r>
          <w:rPr>
            <w:noProof/>
            <w:webHidden/>
          </w:rPr>
          <w:fldChar w:fldCharType="begin"/>
        </w:r>
        <w:r w:rsidR="00A21A9B">
          <w:rPr>
            <w:noProof/>
            <w:webHidden/>
          </w:rPr>
          <w:instrText xml:space="preserve"> PAGEREF _Toc311102074 \h </w:instrText>
        </w:r>
        <w:r>
          <w:rPr>
            <w:noProof/>
            <w:webHidden/>
          </w:rPr>
        </w:r>
        <w:r>
          <w:rPr>
            <w:noProof/>
            <w:webHidden/>
          </w:rPr>
          <w:fldChar w:fldCharType="separate"/>
        </w:r>
        <w:r w:rsidR="009F3CB9">
          <w:rPr>
            <w:noProof/>
            <w:webHidden/>
          </w:rPr>
          <w:t>2</w:t>
        </w:r>
        <w:r>
          <w:rPr>
            <w:noProof/>
            <w:webHidden/>
          </w:rPr>
          <w:fldChar w:fldCharType="end"/>
        </w:r>
      </w:hyperlink>
    </w:p>
    <w:p w:rsidR="00A21A9B" w:rsidRDefault="005F11E9">
      <w:pPr>
        <w:pStyle w:val="INNH3"/>
        <w:tabs>
          <w:tab w:val="left" w:pos="1320"/>
          <w:tab w:val="right" w:leader="dot" w:pos="9061"/>
        </w:tabs>
        <w:rPr>
          <w:rFonts w:asciiTheme="minorHAnsi" w:eastAsiaTheme="minorEastAsia" w:hAnsiTheme="minorHAnsi" w:cstheme="minorBidi"/>
          <w:i w:val="0"/>
          <w:noProof/>
          <w:szCs w:val="22"/>
          <w:lang w:eastAsia="zh-CN"/>
        </w:rPr>
      </w:pPr>
      <w:hyperlink w:anchor="_Toc311102075" w:history="1">
        <w:r w:rsidR="00A21A9B" w:rsidRPr="007C7397">
          <w:rPr>
            <w:rStyle w:val="Hyperkobling"/>
            <w:noProof/>
          </w:rPr>
          <w:t>2.1.2</w:t>
        </w:r>
        <w:r w:rsidR="00A21A9B">
          <w:rPr>
            <w:rFonts w:asciiTheme="minorHAnsi" w:eastAsiaTheme="minorEastAsia" w:hAnsiTheme="minorHAnsi" w:cstheme="minorBidi"/>
            <w:i w:val="0"/>
            <w:noProof/>
            <w:szCs w:val="22"/>
            <w:lang w:eastAsia="zh-CN"/>
          </w:rPr>
          <w:tab/>
        </w:r>
        <w:r w:rsidR="00A21A9B" w:rsidRPr="007C7397">
          <w:rPr>
            <w:rStyle w:val="Hyperkobling"/>
            <w:noProof/>
          </w:rPr>
          <w:t>Fakturering</w:t>
        </w:r>
        <w:r w:rsidR="00A21A9B">
          <w:rPr>
            <w:noProof/>
            <w:webHidden/>
          </w:rPr>
          <w:tab/>
        </w:r>
        <w:r>
          <w:rPr>
            <w:noProof/>
            <w:webHidden/>
          </w:rPr>
          <w:fldChar w:fldCharType="begin"/>
        </w:r>
        <w:r w:rsidR="00A21A9B">
          <w:rPr>
            <w:noProof/>
            <w:webHidden/>
          </w:rPr>
          <w:instrText xml:space="preserve"> PAGEREF _Toc311102075 \h </w:instrText>
        </w:r>
        <w:r>
          <w:rPr>
            <w:noProof/>
            <w:webHidden/>
          </w:rPr>
        </w:r>
        <w:r>
          <w:rPr>
            <w:noProof/>
            <w:webHidden/>
          </w:rPr>
          <w:fldChar w:fldCharType="separate"/>
        </w:r>
        <w:r w:rsidR="009F3CB9">
          <w:rPr>
            <w:noProof/>
            <w:webHidden/>
          </w:rPr>
          <w:t>2</w:t>
        </w:r>
        <w:r>
          <w:rPr>
            <w:noProof/>
            <w:webHidden/>
          </w:rPr>
          <w:fldChar w:fldCharType="end"/>
        </w:r>
      </w:hyperlink>
    </w:p>
    <w:p w:rsidR="00A21A9B" w:rsidRDefault="005F11E9">
      <w:pPr>
        <w:pStyle w:val="INNH3"/>
        <w:tabs>
          <w:tab w:val="left" w:pos="1320"/>
          <w:tab w:val="right" w:leader="dot" w:pos="9061"/>
        </w:tabs>
        <w:rPr>
          <w:rFonts w:asciiTheme="minorHAnsi" w:eastAsiaTheme="minorEastAsia" w:hAnsiTheme="minorHAnsi" w:cstheme="minorBidi"/>
          <w:i w:val="0"/>
          <w:noProof/>
          <w:szCs w:val="22"/>
          <w:lang w:eastAsia="zh-CN"/>
        </w:rPr>
      </w:pPr>
      <w:hyperlink w:anchor="_Toc311102076" w:history="1">
        <w:r w:rsidR="00A21A9B" w:rsidRPr="007C7397">
          <w:rPr>
            <w:rStyle w:val="Hyperkobling"/>
            <w:noProof/>
          </w:rPr>
          <w:t>2.1.3</w:t>
        </w:r>
        <w:r w:rsidR="00A21A9B">
          <w:rPr>
            <w:rFonts w:asciiTheme="minorHAnsi" w:eastAsiaTheme="minorEastAsia" w:hAnsiTheme="minorHAnsi" w:cstheme="minorBidi"/>
            <w:i w:val="0"/>
            <w:noProof/>
            <w:szCs w:val="22"/>
            <w:lang w:eastAsia="zh-CN"/>
          </w:rPr>
          <w:tab/>
        </w:r>
        <w:r w:rsidR="00A21A9B" w:rsidRPr="007C7397">
          <w:rPr>
            <w:rStyle w:val="Hyperkobling"/>
            <w:noProof/>
          </w:rPr>
          <w:t>Forretningsdokumenter</w:t>
        </w:r>
        <w:r w:rsidR="00A21A9B">
          <w:rPr>
            <w:noProof/>
            <w:webHidden/>
          </w:rPr>
          <w:tab/>
        </w:r>
        <w:r>
          <w:rPr>
            <w:noProof/>
            <w:webHidden/>
          </w:rPr>
          <w:fldChar w:fldCharType="begin"/>
        </w:r>
        <w:r w:rsidR="00A21A9B">
          <w:rPr>
            <w:noProof/>
            <w:webHidden/>
          </w:rPr>
          <w:instrText xml:space="preserve"> PAGEREF _Toc311102076 \h </w:instrText>
        </w:r>
        <w:r>
          <w:rPr>
            <w:noProof/>
            <w:webHidden/>
          </w:rPr>
        </w:r>
        <w:r>
          <w:rPr>
            <w:noProof/>
            <w:webHidden/>
          </w:rPr>
          <w:fldChar w:fldCharType="separate"/>
        </w:r>
        <w:r w:rsidR="009F3CB9">
          <w:rPr>
            <w:noProof/>
            <w:webHidden/>
          </w:rPr>
          <w:t>2</w:t>
        </w:r>
        <w:r>
          <w:rPr>
            <w:noProof/>
            <w:webHidden/>
          </w:rPr>
          <w:fldChar w:fldCharType="end"/>
        </w:r>
      </w:hyperlink>
    </w:p>
    <w:p w:rsidR="00A21A9B" w:rsidRDefault="005F11E9">
      <w:pPr>
        <w:pStyle w:val="INNH2"/>
        <w:tabs>
          <w:tab w:val="left" w:pos="880"/>
          <w:tab w:val="right" w:leader="dot" w:pos="9061"/>
        </w:tabs>
        <w:rPr>
          <w:rFonts w:asciiTheme="minorHAnsi" w:eastAsiaTheme="minorEastAsia" w:hAnsiTheme="minorHAnsi" w:cstheme="minorBidi"/>
          <w:smallCaps w:val="0"/>
          <w:noProof/>
          <w:szCs w:val="22"/>
          <w:lang w:eastAsia="zh-CN"/>
        </w:rPr>
      </w:pPr>
      <w:hyperlink w:anchor="_Toc311102077" w:history="1">
        <w:r w:rsidR="00A21A9B" w:rsidRPr="007C7397">
          <w:rPr>
            <w:rStyle w:val="Hyperkobling"/>
            <w:noProof/>
          </w:rPr>
          <w:t>2.2</w:t>
        </w:r>
        <w:r w:rsidR="00A21A9B">
          <w:rPr>
            <w:rFonts w:asciiTheme="minorHAnsi" w:eastAsiaTheme="minorEastAsia" w:hAnsiTheme="minorHAnsi" w:cstheme="minorBidi"/>
            <w:smallCaps w:val="0"/>
            <w:noProof/>
            <w:szCs w:val="22"/>
            <w:lang w:eastAsia="zh-CN"/>
          </w:rPr>
          <w:tab/>
        </w:r>
        <w:r w:rsidR="00A21A9B" w:rsidRPr="007C7397">
          <w:rPr>
            <w:rStyle w:val="Hyperkobling"/>
            <w:noProof/>
          </w:rPr>
          <w:t>Retningslinjer for bruk av formatet</w:t>
        </w:r>
        <w:r w:rsidR="00A21A9B">
          <w:rPr>
            <w:noProof/>
            <w:webHidden/>
          </w:rPr>
          <w:tab/>
        </w:r>
        <w:r>
          <w:rPr>
            <w:noProof/>
            <w:webHidden/>
          </w:rPr>
          <w:fldChar w:fldCharType="begin"/>
        </w:r>
        <w:r w:rsidR="00A21A9B">
          <w:rPr>
            <w:noProof/>
            <w:webHidden/>
          </w:rPr>
          <w:instrText xml:space="preserve"> PAGEREF _Toc311102077 \h </w:instrText>
        </w:r>
        <w:r>
          <w:rPr>
            <w:noProof/>
            <w:webHidden/>
          </w:rPr>
        </w:r>
        <w:r>
          <w:rPr>
            <w:noProof/>
            <w:webHidden/>
          </w:rPr>
          <w:fldChar w:fldCharType="separate"/>
        </w:r>
        <w:r w:rsidR="009F3CB9">
          <w:rPr>
            <w:noProof/>
            <w:webHidden/>
          </w:rPr>
          <w:t>2</w:t>
        </w:r>
        <w:r>
          <w:rPr>
            <w:noProof/>
            <w:webHidden/>
          </w:rPr>
          <w:fldChar w:fldCharType="end"/>
        </w:r>
      </w:hyperlink>
    </w:p>
    <w:p w:rsidR="00A21A9B" w:rsidRDefault="005F11E9">
      <w:pPr>
        <w:pStyle w:val="INNH2"/>
        <w:tabs>
          <w:tab w:val="left" w:pos="880"/>
          <w:tab w:val="right" w:leader="dot" w:pos="9061"/>
        </w:tabs>
        <w:rPr>
          <w:rFonts w:asciiTheme="minorHAnsi" w:eastAsiaTheme="minorEastAsia" w:hAnsiTheme="minorHAnsi" w:cstheme="minorBidi"/>
          <w:smallCaps w:val="0"/>
          <w:noProof/>
          <w:szCs w:val="22"/>
          <w:lang w:eastAsia="zh-CN"/>
        </w:rPr>
      </w:pPr>
      <w:hyperlink w:anchor="_Toc311102078" w:history="1">
        <w:r w:rsidR="00A21A9B" w:rsidRPr="007C7397">
          <w:rPr>
            <w:rStyle w:val="Hyperkobling"/>
            <w:noProof/>
          </w:rPr>
          <w:t>2.3</w:t>
        </w:r>
        <w:r w:rsidR="00A21A9B">
          <w:rPr>
            <w:rFonts w:asciiTheme="minorHAnsi" w:eastAsiaTheme="minorEastAsia" w:hAnsiTheme="minorHAnsi" w:cstheme="minorBidi"/>
            <w:smallCaps w:val="0"/>
            <w:noProof/>
            <w:szCs w:val="22"/>
            <w:lang w:eastAsia="zh-CN"/>
          </w:rPr>
          <w:tab/>
        </w:r>
        <w:r w:rsidR="00A21A9B" w:rsidRPr="007C7397">
          <w:rPr>
            <w:rStyle w:val="Hyperkobling"/>
            <w:noProof/>
          </w:rPr>
          <w:t>Prinsipper for bransjespesifikke tillegg</w:t>
        </w:r>
        <w:r w:rsidR="00A21A9B">
          <w:rPr>
            <w:noProof/>
            <w:webHidden/>
          </w:rPr>
          <w:tab/>
        </w:r>
        <w:r>
          <w:rPr>
            <w:noProof/>
            <w:webHidden/>
          </w:rPr>
          <w:fldChar w:fldCharType="begin"/>
        </w:r>
        <w:r w:rsidR="00A21A9B">
          <w:rPr>
            <w:noProof/>
            <w:webHidden/>
          </w:rPr>
          <w:instrText xml:space="preserve"> PAGEREF _Toc311102078 \h </w:instrText>
        </w:r>
        <w:r>
          <w:rPr>
            <w:noProof/>
            <w:webHidden/>
          </w:rPr>
        </w:r>
        <w:r>
          <w:rPr>
            <w:noProof/>
            <w:webHidden/>
          </w:rPr>
          <w:fldChar w:fldCharType="separate"/>
        </w:r>
        <w:r w:rsidR="009F3CB9">
          <w:rPr>
            <w:noProof/>
            <w:webHidden/>
          </w:rPr>
          <w:t>2</w:t>
        </w:r>
        <w:r>
          <w:rPr>
            <w:noProof/>
            <w:webHidden/>
          </w:rPr>
          <w:fldChar w:fldCharType="end"/>
        </w:r>
      </w:hyperlink>
    </w:p>
    <w:p w:rsidR="00A21A9B" w:rsidRDefault="005F11E9">
      <w:pPr>
        <w:pStyle w:val="INNH2"/>
        <w:tabs>
          <w:tab w:val="left" w:pos="880"/>
          <w:tab w:val="right" w:leader="dot" w:pos="9061"/>
        </w:tabs>
        <w:rPr>
          <w:rFonts w:asciiTheme="minorHAnsi" w:eastAsiaTheme="minorEastAsia" w:hAnsiTheme="minorHAnsi" w:cstheme="minorBidi"/>
          <w:smallCaps w:val="0"/>
          <w:noProof/>
          <w:szCs w:val="22"/>
          <w:lang w:eastAsia="zh-CN"/>
        </w:rPr>
      </w:pPr>
      <w:hyperlink w:anchor="_Toc311102079" w:history="1">
        <w:r w:rsidR="00A21A9B" w:rsidRPr="007C7397">
          <w:rPr>
            <w:rStyle w:val="Hyperkobling"/>
            <w:noProof/>
          </w:rPr>
          <w:t>2.4</w:t>
        </w:r>
        <w:r w:rsidR="00A21A9B">
          <w:rPr>
            <w:rFonts w:asciiTheme="minorHAnsi" w:eastAsiaTheme="minorEastAsia" w:hAnsiTheme="minorHAnsi" w:cstheme="minorBidi"/>
            <w:smallCaps w:val="0"/>
            <w:noProof/>
            <w:szCs w:val="22"/>
            <w:lang w:eastAsia="zh-CN"/>
          </w:rPr>
          <w:tab/>
        </w:r>
        <w:r w:rsidR="00A21A9B" w:rsidRPr="007C7397">
          <w:rPr>
            <w:rStyle w:val="Hyperkobling"/>
            <w:noProof/>
          </w:rPr>
          <w:t>Tekniske retningslinjer</w:t>
        </w:r>
        <w:r w:rsidR="00A21A9B">
          <w:rPr>
            <w:noProof/>
            <w:webHidden/>
          </w:rPr>
          <w:tab/>
        </w:r>
        <w:r>
          <w:rPr>
            <w:noProof/>
            <w:webHidden/>
          </w:rPr>
          <w:fldChar w:fldCharType="begin"/>
        </w:r>
        <w:r w:rsidR="00A21A9B">
          <w:rPr>
            <w:noProof/>
            <w:webHidden/>
          </w:rPr>
          <w:instrText xml:space="preserve"> PAGEREF _Toc311102079 \h </w:instrText>
        </w:r>
        <w:r>
          <w:rPr>
            <w:noProof/>
            <w:webHidden/>
          </w:rPr>
        </w:r>
        <w:r>
          <w:rPr>
            <w:noProof/>
            <w:webHidden/>
          </w:rPr>
          <w:fldChar w:fldCharType="separate"/>
        </w:r>
        <w:r w:rsidR="009F3CB9">
          <w:rPr>
            <w:noProof/>
            <w:webHidden/>
          </w:rPr>
          <w:t>2</w:t>
        </w:r>
        <w:r>
          <w:rPr>
            <w:noProof/>
            <w:webHidden/>
          </w:rPr>
          <w:fldChar w:fldCharType="end"/>
        </w:r>
      </w:hyperlink>
    </w:p>
    <w:p w:rsidR="00A21A9B" w:rsidRDefault="005F11E9">
      <w:pPr>
        <w:pStyle w:val="INNH2"/>
        <w:tabs>
          <w:tab w:val="left" w:pos="880"/>
          <w:tab w:val="right" w:leader="dot" w:pos="9061"/>
        </w:tabs>
        <w:rPr>
          <w:rFonts w:asciiTheme="minorHAnsi" w:eastAsiaTheme="minorEastAsia" w:hAnsiTheme="minorHAnsi" w:cstheme="minorBidi"/>
          <w:smallCaps w:val="0"/>
          <w:noProof/>
          <w:szCs w:val="22"/>
          <w:lang w:eastAsia="zh-CN"/>
        </w:rPr>
      </w:pPr>
      <w:hyperlink w:anchor="_Toc311102080" w:history="1">
        <w:r w:rsidR="00A21A9B" w:rsidRPr="007C7397">
          <w:rPr>
            <w:rStyle w:val="Hyperkobling"/>
            <w:noProof/>
          </w:rPr>
          <w:t>2.5</w:t>
        </w:r>
        <w:r w:rsidR="00A21A9B">
          <w:rPr>
            <w:rFonts w:asciiTheme="minorHAnsi" w:eastAsiaTheme="minorEastAsia" w:hAnsiTheme="minorHAnsi" w:cstheme="minorBidi"/>
            <w:smallCaps w:val="0"/>
            <w:noProof/>
            <w:szCs w:val="22"/>
            <w:lang w:eastAsia="zh-CN"/>
          </w:rPr>
          <w:tab/>
        </w:r>
        <w:r w:rsidR="00A21A9B" w:rsidRPr="007C7397">
          <w:rPr>
            <w:rStyle w:val="Hyperkobling"/>
            <w:noProof/>
          </w:rPr>
          <w:t>Utfylling av beløpsfelter</w:t>
        </w:r>
        <w:r w:rsidR="00A21A9B">
          <w:rPr>
            <w:noProof/>
            <w:webHidden/>
          </w:rPr>
          <w:tab/>
        </w:r>
        <w:r>
          <w:rPr>
            <w:noProof/>
            <w:webHidden/>
          </w:rPr>
          <w:fldChar w:fldCharType="begin"/>
        </w:r>
        <w:r w:rsidR="00A21A9B">
          <w:rPr>
            <w:noProof/>
            <w:webHidden/>
          </w:rPr>
          <w:instrText xml:space="preserve"> PAGEREF _Toc311102080 \h </w:instrText>
        </w:r>
        <w:r>
          <w:rPr>
            <w:noProof/>
            <w:webHidden/>
          </w:rPr>
        </w:r>
        <w:r>
          <w:rPr>
            <w:noProof/>
            <w:webHidden/>
          </w:rPr>
          <w:fldChar w:fldCharType="separate"/>
        </w:r>
        <w:r w:rsidR="009F3CB9">
          <w:rPr>
            <w:noProof/>
            <w:webHidden/>
          </w:rPr>
          <w:t>2</w:t>
        </w:r>
        <w:r>
          <w:rPr>
            <w:noProof/>
            <w:webHidden/>
          </w:rPr>
          <w:fldChar w:fldCharType="end"/>
        </w:r>
      </w:hyperlink>
    </w:p>
    <w:p w:rsidR="00A21A9B" w:rsidRDefault="005F11E9">
      <w:pPr>
        <w:pStyle w:val="INNH1"/>
        <w:rPr>
          <w:rFonts w:asciiTheme="minorHAnsi" w:eastAsiaTheme="minorEastAsia" w:hAnsiTheme="minorHAnsi" w:cstheme="minorBidi"/>
          <w:b w:val="0"/>
          <w:noProof/>
          <w:szCs w:val="22"/>
          <w:lang w:eastAsia="zh-CN"/>
        </w:rPr>
      </w:pPr>
      <w:hyperlink w:anchor="_Toc311102081" w:history="1">
        <w:r w:rsidR="00A21A9B" w:rsidRPr="007C7397">
          <w:rPr>
            <w:rStyle w:val="Hyperkobling"/>
            <w:noProof/>
          </w:rPr>
          <w:t>3.</w:t>
        </w:r>
        <w:r w:rsidR="00A21A9B">
          <w:rPr>
            <w:rFonts w:asciiTheme="minorHAnsi" w:eastAsiaTheme="minorEastAsia" w:hAnsiTheme="minorHAnsi" w:cstheme="minorBidi"/>
            <w:b w:val="0"/>
            <w:noProof/>
            <w:szCs w:val="22"/>
            <w:lang w:eastAsia="zh-CN"/>
          </w:rPr>
          <w:tab/>
        </w:r>
        <w:r w:rsidR="00A21A9B" w:rsidRPr="007C7397">
          <w:rPr>
            <w:rStyle w:val="Hyperkobling"/>
            <w:noProof/>
          </w:rPr>
          <w:t>Oppbygging av formatet</w:t>
        </w:r>
        <w:r w:rsidR="00A21A9B">
          <w:rPr>
            <w:noProof/>
            <w:webHidden/>
          </w:rPr>
          <w:tab/>
        </w:r>
        <w:r>
          <w:rPr>
            <w:noProof/>
            <w:webHidden/>
          </w:rPr>
          <w:fldChar w:fldCharType="begin"/>
        </w:r>
        <w:r w:rsidR="00A21A9B">
          <w:rPr>
            <w:noProof/>
            <w:webHidden/>
          </w:rPr>
          <w:instrText xml:space="preserve"> PAGEREF _Toc311102081 \h </w:instrText>
        </w:r>
        <w:r>
          <w:rPr>
            <w:noProof/>
            <w:webHidden/>
          </w:rPr>
        </w:r>
        <w:r>
          <w:rPr>
            <w:noProof/>
            <w:webHidden/>
          </w:rPr>
          <w:fldChar w:fldCharType="separate"/>
        </w:r>
        <w:r w:rsidR="009F3CB9">
          <w:rPr>
            <w:noProof/>
            <w:webHidden/>
          </w:rPr>
          <w:t>2</w:t>
        </w:r>
        <w:r>
          <w:rPr>
            <w:noProof/>
            <w:webHidden/>
          </w:rPr>
          <w:fldChar w:fldCharType="end"/>
        </w:r>
      </w:hyperlink>
    </w:p>
    <w:p w:rsidR="00A21A9B" w:rsidRDefault="005F11E9">
      <w:pPr>
        <w:pStyle w:val="INNH1"/>
        <w:rPr>
          <w:rFonts w:asciiTheme="minorHAnsi" w:eastAsiaTheme="minorEastAsia" w:hAnsiTheme="minorHAnsi" w:cstheme="minorBidi"/>
          <w:b w:val="0"/>
          <w:noProof/>
          <w:szCs w:val="22"/>
          <w:lang w:eastAsia="zh-CN"/>
        </w:rPr>
      </w:pPr>
      <w:hyperlink w:anchor="_Toc311102082" w:history="1">
        <w:r w:rsidR="00A21A9B" w:rsidRPr="007C7397">
          <w:rPr>
            <w:rStyle w:val="Hyperkobling"/>
            <w:noProof/>
          </w:rPr>
          <w:t>4.</w:t>
        </w:r>
        <w:r w:rsidR="00A21A9B">
          <w:rPr>
            <w:rFonts w:asciiTheme="minorHAnsi" w:eastAsiaTheme="minorEastAsia" w:hAnsiTheme="minorHAnsi" w:cstheme="minorBidi"/>
            <w:b w:val="0"/>
            <w:noProof/>
            <w:szCs w:val="22"/>
            <w:lang w:eastAsia="zh-CN"/>
          </w:rPr>
          <w:tab/>
        </w:r>
        <w:r w:rsidR="00A21A9B" w:rsidRPr="007C7397">
          <w:rPr>
            <w:rStyle w:val="Hyperkobling"/>
            <w:noProof/>
          </w:rPr>
          <w:t>Innhold i formatet</w:t>
        </w:r>
        <w:r w:rsidR="00A21A9B">
          <w:rPr>
            <w:noProof/>
            <w:webHidden/>
          </w:rPr>
          <w:tab/>
        </w:r>
        <w:r>
          <w:rPr>
            <w:noProof/>
            <w:webHidden/>
          </w:rPr>
          <w:fldChar w:fldCharType="begin"/>
        </w:r>
        <w:r w:rsidR="00A21A9B">
          <w:rPr>
            <w:noProof/>
            <w:webHidden/>
          </w:rPr>
          <w:instrText xml:space="preserve"> PAGEREF _Toc311102082 \h </w:instrText>
        </w:r>
        <w:r>
          <w:rPr>
            <w:noProof/>
            <w:webHidden/>
          </w:rPr>
        </w:r>
        <w:r>
          <w:rPr>
            <w:noProof/>
            <w:webHidden/>
          </w:rPr>
          <w:fldChar w:fldCharType="separate"/>
        </w:r>
        <w:r w:rsidR="009F3CB9">
          <w:rPr>
            <w:noProof/>
            <w:webHidden/>
          </w:rPr>
          <w:t>2</w:t>
        </w:r>
        <w:r>
          <w:rPr>
            <w:noProof/>
            <w:webHidden/>
          </w:rPr>
          <w:fldChar w:fldCharType="end"/>
        </w:r>
      </w:hyperlink>
    </w:p>
    <w:p w:rsidR="00A21A9B" w:rsidRDefault="005F11E9">
      <w:pPr>
        <w:pStyle w:val="INNH2"/>
        <w:tabs>
          <w:tab w:val="left" w:pos="880"/>
          <w:tab w:val="right" w:leader="dot" w:pos="9061"/>
        </w:tabs>
        <w:rPr>
          <w:rFonts w:asciiTheme="minorHAnsi" w:eastAsiaTheme="minorEastAsia" w:hAnsiTheme="minorHAnsi" w:cstheme="minorBidi"/>
          <w:smallCaps w:val="0"/>
          <w:noProof/>
          <w:szCs w:val="22"/>
          <w:lang w:eastAsia="zh-CN"/>
        </w:rPr>
      </w:pPr>
      <w:hyperlink w:anchor="_Toc311102083" w:history="1">
        <w:r w:rsidR="00A21A9B" w:rsidRPr="007C7397">
          <w:rPr>
            <w:rStyle w:val="Hyperkobling"/>
            <w:noProof/>
          </w:rPr>
          <w:t>4.1</w:t>
        </w:r>
        <w:r w:rsidR="00A21A9B">
          <w:rPr>
            <w:rFonts w:asciiTheme="minorHAnsi" w:eastAsiaTheme="minorEastAsia" w:hAnsiTheme="minorHAnsi" w:cstheme="minorBidi"/>
            <w:smallCaps w:val="0"/>
            <w:noProof/>
            <w:szCs w:val="22"/>
            <w:lang w:eastAsia="zh-CN"/>
          </w:rPr>
          <w:tab/>
        </w:r>
        <w:r w:rsidR="00A21A9B" w:rsidRPr="007C7397">
          <w:rPr>
            <w:rStyle w:val="Hyperkobling"/>
            <w:noProof/>
          </w:rPr>
          <w:t>Konvolutt</w:t>
        </w:r>
        <w:r w:rsidR="00A21A9B">
          <w:rPr>
            <w:noProof/>
            <w:webHidden/>
          </w:rPr>
          <w:tab/>
        </w:r>
        <w:r>
          <w:rPr>
            <w:noProof/>
            <w:webHidden/>
          </w:rPr>
          <w:fldChar w:fldCharType="begin"/>
        </w:r>
        <w:r w:rsidR="00A21A9B">
          <w:rPr>
            <w:noProof/>
            <w:webHidden/>
          </w:rPr>
          <w:instrText xml:space="preserve"> PAGEREF _Toc311102083 \h </w:instrText>
        </w:r>
        <w:r>
          <w:rPr>
            <w:noProof/>
            <w:webHidden/>
          </w:rPr>
        </w:r>
        <w:r>
          <w:rPr>
            <w:noProof/>
            <w:webHidden/>
          </w:rPr>
          <w:fldChar w:fldCharType="separate"/>
        </w:r>
        <w:r w:rsidR="009F3CB9">
          <w:rPr>
            <w:noProof/>
            <w:webHidden/>
          </w:rPr>
          <w:t>2</w:t>
        </w:r>
        <w:r>
          <w:rPr>
            <w:noProof/>
            <w:webHidden/>
          </w:rPr>
          <w:fldChar w:fldCharType="end"/>
        </w:r>
      </w:hyperlink>
    </w:p>
    <w:p w:rsidR="00A21A9B" w:rsidRDefault="005F11E9">
      <w:pPr>
        <w:pStyle w:val="INNH2"/>
        <w:tabs>
          <w:tab w:val="left" w:pos="880"/>
          <w:tab w:val="right" w:leader="dot" w:pos="9061"/>
        </w:tabs>
        <w:rPr>
          <w:rFonts w:asciiTheme="minorHAnsi" w:eastAsiaTheme="minorEastAsia" w:hAnsiTheme="minorHAnsi" w:cstheme="minorBidi"/>
          <w:smallCaps w:val="0"/>
          <w:noProof/>
          <w:szCs w:val="22"/>
          <w:lang w:eastAsia="zh-CN"/>
        </w:rPr>
      </w:pPr>
      <w:hyperlink w:anchor="_Toc311102084" w:history="1">
        <w:r w:rsidR="00A21A9B" w:rsidRPr="007C7397">
          <w:rPr>
            <w:rStyle w:val="Hyperkobling"/>
            <w:noProof/>
          </w:rPr>
          <w:t>4.2</w:t>
        </w:r>
        <w:r w:rsidR="00A21A9B">
          <w:rPr>
            <w:rFonts w:asciiTheme="minorHAnsi" w:eastAsiaTheme="minorEastAsia" w:hAnsiTheme="minorHAnsi" w:cstheme="minorBidi"/>
            <w:smallCaps w:val="0"/>
            <w:noProof/>
            <w:szCs w:val="22"/>
            <w:lang w:eastAsia="zh-CN"/>
          </w:rPr>
          <w:tab/>
        </w:r>
        <w:r w:rsidR="00A21A9B" w:rsidRPr="007C7397">
          <w:rPr>
            <w:rStyle w:val="Hyperkobling"/>
            <w:noProof/>
          </w:rPr>
          <w:t>Fakturamelding</w:t>
        </w:r>
        <w:r w:rsidR="00A21A9B">
          <w:rPr>
            <w:noProof/>
            <w:webHidden/>
          </w:rPr>
          <w:tab/>
        </w:r>
        <w:r>
          <w:rPr>
            <w:noProof/>
            <w:webHidden/>
          </w:rPr>
          <w:fldChar w:fldCharType="begin"/>
        </w:r>
        <w:r w:rsidR="00A21A9B">
          <w:rPr>
            <w:noProof/>
            <w:webHidden/>
          </w:rPr>
          <w:instrText xml:space="preserve"> PAGEREF _Toc311102084 \h </w:instrText>
        </w:r>
        <w:r>
          <w:rPr>
            <w:noProof/>
            <w:webHidden/>
          </w:rPr>
        </w:r>
        <w:r>
          <w:rPr>
            <w:noProof/>
            <w:webHidden/>
          </w:rPr>
          <w:fldChar w:fldCharType="separate"/>
        </w:r>
        <w:r w:rsidR="009F3CB9">
          <w:rPr>
            <w:noProof/>
            <w:webHidden/>
          </w:rPr>
          <w:t>2</w:t>
        </w:r>
        <w:r>
          <w:rPr>
            <w:noProof/>
            <w:webHidden/>
          </w:rPr>
          <w:fldChar w:fldCharType="end"/>
        </w:r>
      </w:hyperlink>
    </w:p>
    <w:p w:rsidR="00A21A9B" w:rsidRDefault="005F11E9">
      <w:pPr>
        <w:pStyle w:val="INNH2"/>
        <w:tabs>
          <w:tab w:val="left" w:pos="880"/>
          <w:tab w:val="right" w:leader="dot" w:pos="9061"/>
        </w:tabs>
        <w:rPr>
          <w:rFonts w:asciiTheme="minorHAnsi" w:eastAsiaTheme="minorEastAsia" w:hAnsiTheme="minorHAnsi" w:cstheme="minorBidi"/>
          <w:smallCaps w:val="0"/>
          <w:noProof/>
          <w:szCs w:val="22"/>
          <w:lang w:eastAsia="zh-CN"/>
        </w:rPr>
      </w:pPr>
      <w:hyperlink w:anchor="_Toc311102085" w:history="1">
        <w:r w:rsidR="00A21A9B" w:rsidRPr="007C7397">
          <w:rPr>
            <w:rStyle w:val="Hyperkobling"/>
            <w:noProof/>
          </w:rPr>
          <w:t>4.3</w:t>
        </w:r>
        <w:r w:rsidR="00A21A9B">
          <w:rPr>
            <w:rFonts w:asciiTheme="minorHAnsi" w:eastAsiaTheme="minorEastAsia" w:hAnsiTheme="minorHAnsi" w:cstheme="minorBidi"/>
            <w:smallCaps w:val="0"/>
            <w:noProof/>
            <w:szCs w:val="22"/>
            <w:lang w:eastAsia="zh-CN"/>
          </w:rPr>
          <w:tab/>
        </w:r>
        <w:r w:rsidR="00A21A9B" w:rsidRPr="007C7397">
          <w:rPr>
            <w:rStyle w:val="Hyperkobling"/>
            <w:noProof/>
          </w:rPr>
          <w:t>Fakturahode</w:t>
        </w:r>
        <w:r w:rsidR="00A21A9B">
          <w:rPr>
            <w:noProof/>
            <w:webHidden/>
          </w:rPr>
          <w:tab/>
        </w:r>
        <w:r>
          <w:rPr>
            <w:noProof/>
            <w:webHidden/>
          </w:rPr>
          <w:fldChar w:fldCharType="begin"/>
        </w:r>
        <w:r w:rsidR="00A21A9B">
          <w:rPr>
            <w:noProof/>
            <w:webHidden/>
          </w:rPr>
          <w:instrText xml:space="preserve"> PAGEREF _Toc311102085 \h </w:instrText>
        </w:r>
        <w:r>
          <w:rPr>
            <w:noProof/>
            <w:webHidden/>
          </w:rPr>
        </w:r>
        <w:r>
          <w:rPr>
            <w:noProof/>
            <w:webHidden/>
          </w:rPr>
          <w:fldChar w:fldCharType="separate"/>
        </w:r>
        <w:r w:rsidR="009F3CB9">
          <w:rPr>
            <w:noProof/>
            <w:webHidden/>
          </w:rPr>
          <w:t>2</w:t>
        </w:r>
        <w:r>
          <w:rPr>
            <w:noProof/>
            <w:webHidden/>
          </w:rPr>
          <w:fldChar w:fldCharType="end"/>
        </w:r>
      </w:hyperlink>
    </w:p>
    <w:p w:rsidR="00A21A9B" w:rsidRDefault="005F11E9">
      <w:pPr>
        <w:pStyle w:val="INNH3"/>
        <w:tabs>
          <w:tab w:val="left" w:pos="1320"/>
          <w:tab w:val="right" w:leader="dot" w:pos="9061"/>
        </w:tabs>
        <w:rPr>
          <w:rFonts w:asciiTheme="minorHAnsi" w:eastAsiaTheme="minorEastAsia" w:hAnsiTheme="minorHAnsi" w:cstheme="minorBidi"/>
          <w:i w:val="0"/>
          <w:noProof/>
          <w:szCs w:val="22"/>
          <w:lang w:eastAsia="zh-CN"/>
        </w:rPr>
      </w:pPr>
      <w:hyperlink w:anchor="_Toc311102086" w:history="1">
        <w:r w:rsidR="00A21A9B" w:rsidRPr="007C7397">
          <w:rPr>
            <w:rStyle w:val="Hyperkobling"/>
            <w:noProof/>
          </w:rPr>
          <w:t>4.3.1</w:t>
        </w:r>
        <w:r w:rsidR="00A21A9B">
          <w:rPr>
            <w:rFonts w:asciiTheme="minorHAnsi" w:eastAsiaTheme="minorEastAsia" w:hAnsiTheme="minorHAnsi" w:cstheme="minorBidi"/>
            <w:i w:val="0"/>
            <w:noProof/>
            <w:szCs w:val="22"/>
            <w:lang w:eastAsia="zh-CN"/>
          </w:rPr>
          <w:tab/>
        </w:r>
        <w:r w:rsidR="00A21A9B" w:rsidRPr="007C7397">
          <w:rPr>
            <w:rStyle w:val="Hyperkobling"/>
            <w:noProof/>
          </w:rPr>
          <w:t>Aktørinformasjon</w:t>
        </w:r>
        <w:r w:rsidR="00A21A9B">
          <w:rPr>
            <w:noProof/>
            <w:webHidden/>
          </w:rPr>
          <w:tab/>
        </w:r>
        <w:r>
          <w:rPr>
            <w:noProof/>
            <w:webHidden/>
          </w:rPr>
          <w:fldChar w:fldCharType="begin"/>
        </w:r>
        <w:r w:rsidR="00A21A9B">
          <w:rPr>
            <w:noProof/>
            <w:webHidden/>
          </w:rPr>
          <w:instrText xml:space="preserve"> PAGEREF _Toc311102086 \h </w:instrText>
        </w:r>
        <w:r>
          <w:rPr>
            <w:noProof/>
            <w:webHidden/>
          </w:rPr>
        </w:r>
        <w:r>
          <w:rPr>
            <w:noProof/>
            <w:webHidden/>
          </w:rPr>
          <w:fldChar w:fldCharType="separate"/>
        </w:r>
        <w:r w:rsidR="009F3CB9">
          <w:rPr>
            <w:noProof/>
            <w:webHidden/>
          </w:rPr>
          <w:t>2</w:t>
        </w:r>
        <w:r>
          <w:rPr>
            <w:noProof/>
            <w:webHidden/>
          </w:rPr>
          <w:fldChar w:fldCharType="end"/>
        </w:r>
      </w:hyperlink>
    </w:p>
    <w:p w:rsidR="00A21A9B" w:rsidRDefault="005F11E9">
      <w:pPr>
        <w:pStyle w:val="INNH2"/>
        <w:tabs>
          <w:tab w:val="left" w:pos="880"/>
          <w:tab w:val="right" w:leader="dot" w:pos="9061"/>
        </w:tabs>
        <w:rPr>
          <w:rFonts w:asciiTheme="minorHAnsi" w:eastAsiaTheme="minorEastAsia" w:hAnsiTheme="minorHAnsi" w:cstheme="minorBidi"/>
          <w:smallCaps w:val="0"/>
          <w:noProof/>
          <w:szCs w:val="22"/>
          <w:lang w:eastAsia="zh-CN"/>
        </w:rPr>
      </w:pPr>
      <w:hyperlink w:anchor="_Toc311102087" w:history="1">
        <w:r w:rsidR="00A21A9B" w:rsidRPr="007C7397">
          <w:rPr>
            <w:rStyle w:val="Hyperkobling"/>
            <w:noProof/>
          </w:rPr>
          <w:t>4.4</w:t>
        </w:r>
        <w:r w:rsidR="00A21A9B">
          <w:rPr>
            <w:rFonts w:asciiTheme="minorHAnsi" w:eastAsiaTheme="minorEastAsia" w:hAnsiTheme="minorHAnsi" w:cstheme="minorBidi"/>
            <w:smallCaps w:val="0"/>
            <w:noProof/>
            <w:szCs w:val="22"/>
            <w:lang w:eastAsia="zh-CN"/>
          </w:rPr>
          <w:tab/>
        </w:r>
        <w:r w:rsidR="00A21A9B" w:rsidRPr="007C7397">
          <w:rPr>
            <w:rStyle w:val="Hyperkobling"/>
            <w:noProof/>
          </w:rPr>
          <w:t>Fakturadetaljer</w:t>
        </w:r>
        <w:r w:rsidR="00A21A9B">
          <w:rPr>
            <w:noProof/>
            <w:webHidden/>
          </w:rPr>
          <w:tab/>
        </w:r>
        <w:r>
          <w:rPr>
            <w:noProof/>
            <w:webHidden/>
          </w:rPr>
          <w:fldChar w:fldCharType="begin"/>
        </w:r>
        <w:r w:rsidR="00A21A9B">
          <w:rPr>
            <w:noProof/>
            <w:webHidden/>
          </w:rPr>
          <w:instrText xml:space="preserve"> PAGEREF _Toc311102087 \h </w:instrText>
        </w:r>
        <w:r>
          <w:rPr>
            <w:noProof/>
            <w:webHidden/>
          </w:rPr>
        </w:r>
        <w:r>
          <w:rPr>
            <w:noProof/>
            <w:webHidden/>
          </w:rPr>
          <w:fldChar w:fldCharType="separate"/>
        </w:r>
        <w:r w:rsidR="009F3CB9">
          <w:rPr>
            <w:noProof/>
            <w:webHidden/>
          </w:rPr>
          <w:t>2</w:t>
        </w:r>
        <w:r>
          <w:rPr>
            <w:noProof/>
            <w:webHidden/>
          </w:rPr>
          <w:fldChar w:fldCharType="end"/>
        </w:r>
      </w:hyperlink>
    </w:p>
    <w:p w:rsidR="00A21A9B" w:rsidRDefault="005F11E9">
      <w:pPr>
        <w:pStyle w:val="INNH2"/>
        <w:tabs>
          <w:tab w:val="left" w:pos="880"/>
          <w:tab w:val="right" w:leader="dot" w:pos="9061"/>
        </w:tabs>
        <w:rPr>
          <w:rFonts w:asciiTheme="minorHAnsi" w:eastAsiaTheme="minorEastAsia" w:hAnsiTheme="minorHAnsi" w:cstheme="minorBidi"/>
          <w:smallCaps w:val="0"/>
          <w:noProof/>
          <w:szCs w:val="22"/>
          <w:lang w:eastAsia="zh-CN"/>
        </w:rPr>
      </w:pPr>
      <w:hyperlink w:anchor="_Toc311102088" w:history="1">
        <w:r w:rsidR="00A21A9B" w:rsidRPr="007C7397">
          <w:rPr>
            <w:rStyle w:val="Hyperkobling"/>
            <w:noProof/>
          </w:rPr>
          <w:t>4.5</w:t>
        </w:r>
        <w:r w:rsidR="00A21A9B">
          <w:rPr>
            <w:rFonts w:asciiTheme="minorHAnsi" w:eastAsiaTheme="minorEastAsia" w:hAnsiTheme="minorHAnsi" w:cstheme="minorBidi"/>
            <w:smallCaps w:val="0"/>
            <w:noProof/>
            <w:szCs w:val="22"/>
            <w:lang w:eastAsia="zh-CN"/>
          </w:rPr>
          <w:tab/>
        </w:r>
        <w:r w:rsidR="00A21A9B" w:rsidRPr="007C7397">
          <w:rPr>
            <w:rStyle w:val="Hyperkobling"/>
            <w:noProof/>
          </w:rPr>
          <w:t>Fakturarabatter, tillegg og avgifter</w:t>
        </w:r>
        <w:r w:rsidR="00A21A9B">
          <w:rPr>
            <w:noProof/>
            <w:webHidden/>
          </w:rPr>
          <w:tab/>
        </w:r>
        <w:r>
          <w:rPr>
            <w:noProof/>
            <w:webHidden/>
          </w:rPr>
          <w:fldChar w:fldCharType="begin"/>
        </w:r>
        <w:r w:rsidR="00A21A9B">
          <w:rPr>
            <w:noProof/>
            <w:webHidden/>
          </w:rPr>
          <w:instrText xml:space="preserve"> PAGEREF _Toc311102088 \h </w:instrText>
        </w:r>
        <w:r>
          <w:rPr>
            <w:noProof/>
            <w:webHidden/>
          </w:rPr>
        </w:r>
        <w:r>
          <w:rPr>
            <w:noProof/>
            <w:webHidden/>
          </w:rPr>
          <w:fldChar w:fldCharType="separate"/>
        </w:r>
        <w:r w:rsidR="009F3CB9">
          <w:rPr>
            <w:noProof/>
            <w:webHidden/>
          </w:rPr>
          <w:t>2</w:t>
        </w:r>
        <w:r>
          <w:rPr>
            <w:noProof/>
            <w:webHidden/>
          </w:rPr>
          <w:fldChar w:fldCharType="end"/>
        </w:r>
      </w:hyperlink>
    </w:p>
    <w:p w:rsidR="00A21A9B" w:rsidRDefault="005F11E9">
      <w:pPr>
        <w:pStyle w:val="INNH2"/>
        <w:tabs>
          <w:tab w:val="left" w:pos="880"/>
          <w:tab w:val="right" w:leader="dot" w:pos="9061"/>
        </w:tabs>
        <w:rPr>
          <w:rFonts w:asciiTheme="minorHAnsi" w:eastAsiaTheme="minorEastAsia" w:hAnsiTheme="minorHAnsi" w:cstheme="minorBidi"/>
          <w:smallCaps w:val="0"/>
          <w:noProof/>
          <w:szCs w:val="22"/>
          <w:lang w:eastAsia="zh-CN"/>
        </w:rPr>
      </w:pPr>
      <w:hyperlink w:anchor="_Toc311102089" w:history="1">
        <w:r w:rsidR="00A21A9B" w:rsidRPr="007C7397">
          <w:rPr>
            <w:rStyle w:val="Hyperkobling"/>
            <w:noProof/>
          </w:rPr>
          <w:t>4.6</w:t>
        </w:r>
        <w:r w:rsidR="00A21A9B">
          <w:rPr>
            <w:rFonts w:asciiTheme="minorHAnsi" w:eastAsiaTheme="minorEastAsia" w:hAnsiTheme="minorHAnsi" w:cstheme="minorBidi"/>
            <w:smallCaps w:val="0"/>
            <w:noProof/>
            <w:szCs w:val="22"/>
            <w:lang w:eastAsia="zh-CN"/>
          </w:rPr>
          <w:tab/>
        </w:r>
        <w:r w:rsidR="00A21A9B" w:rsidRPr="007C7397">
          <w:rPr>
            <w:rStyle w:val="Hyperkobling"/>
            <w:noProof/>
          </w:rPr>
          <w:t>Fakturatotaler</w:t>
        </w:r>
        <w:r w:rsidR="00A21A9B">
          <w:rPr>
            <w:noProof/>
            <w:webHidden/>
          </w:rPr>
          <w:tab/>
        </w:r>
        <w:r>
          <w:rPr>
            <w:noProof/>
            <w:webHidden/>
          </w:rPr>
          <w:fldChar w:fldCharType="begin"/>
        </w:r>
        <w:r w:rsidR="00A21A9B">
          <w:rPr>
            <w:noProof/>
            <w:webHidden/>
          </w:rPr>
          <w:instrText xml:space="preserve"> PAGEREF _Toc311102089 \h </w:instrText>
        </w:r>
        <w:r>
          <w:rPr>
            <w:noProof/>
            <w:webHidden/>
          </w:rPr>
        </w:r>
        <w:r>
          <w:rPr>
            <w:noProof/>
            <w:webHidden/>
          </w:rPr>
          <w:fldChar w:fldCharType="separate"/>
        </w:r>
        <w:r w:rsidR="009F3CB9">
          <w:rPr>
            <w:noProof/>
            <w:webHidden/>
          </w:rPr>
          <w:t>2</w:t>
        </w:r>
        <w:r>
          <w:rPr>
            <w:noProof/>
            <w:webHidden/>
          </w:rPr>
          <w:fldChar w:fldCharType="end"/>
        </w:r>
      </w:hyperlink>
    </w:p>
    <w:p w:rsidR="00A21A9B" w:rsidRDefault="005F11E9">
      <w:pPr>
        <w:pStyle w:val="INNH1"/>
        <w:rPr>
          <w:rFonts w:asciiTheme="minorHAnsi" w:eastAsiaTheme="minorEastAsia" w:hAnsiTheme="minorHAnsi" w:cstheme="minorBidi"/>
          <w:b w:val="0"/>
          <w:noProof/>
          <w:szCs w:val="22"/>
          <w:lang w:eastAsia="zh-CN"/>
        </w:rPr>
      </w:pPr>
      <w:hyperlink w:anchor="_Toc311102090" w:history="1">
        <w:r w:rsidR="00A21A9B" w:rsidRPr="007C7397">
          <w:rPr>
            <w:rStyle w:val="Hyperkobling"/>
            <w:noProof/>
          </w:rPr>
          <w:t>Vedlegg 1: Eksempelmelding Faktura</w:t>
        </w:r>
        <w:r w:rsidR="00A21A9B">
          <w:rPr>
            <w:noProof/>
            <w:webHidden/>
          </w:rPr>
          <w:tab/>
        </w:r>
        <w:r>
          <w:rPr>
            <w:noProof/>
            <w:webHidden/>
          </w:rPr>
          <w:fldChar w:fldCharType="begin"/>
        </w:r>
        <w:r w:rsidR="00A21A9B">
          <w:rPr>
            <w:noProof/>
            <w:webHidden/>
          </w:rPr>
          <w:instrText xml:space="preserve"> PAGEREF _Toc311102090 \h </w:instrText>
        </w:r>
        <w:r>
          <w:rPr>
            <w:noProof/>
            <w:webHidden/>
          </w:rPr>
        </w:r>
        <w:r>
          <w:rPr>
            <w:noProof/>
            <w:webHidden/>
          </w:rPr>
          <w:fldChar w:fldCharType="separate"/>
        </w:r>
        <w:r w:rsidR="009F3CB9">
          <w:rPr>
            <w:noProof/>
            <w:webHidden/>
          </w:rPr>
          <w:t>2</w:t>
        </w:r>
        <w:r>
          <w:rPr>
            <w:noProof/>
            <w:webHidden/>
          </w:rPr>
          <w:fldChar w:fldCharType="end"/>
        </w:r>
      </w:hyperlink>
    </w:p>
    <w:p w:rsidR="00A21A9B" w:rsidRDefault="005F11E9">
      <w:pPr>
        <w:pStyle w:val="INNH1"/>
        <w:rPr>
          <w:rFonts w:asciiTheme="minorHAnsi" w:eastAsiaTheme="minorEastAsia" w:hAnsiTheme="minorHAnsi" w:cstheme="minorBidi"/>
          <w:b w:val="0"/>
          <w:noProof/>
          <w:szCs w:val="22"/>
          <w:lang w:eastAsia="zh-CN"/>
        </w:rPr>
      </w:pPr>
      <w:hyperlink w:anchor="_Toc311102091" w:history="1">
        <w:r w:rsidR="00A21A9B" w:rsidRPr="007C7397">
          <w:rPr>
            <w:rStyle w:val="Hyperkobling"/>
            <w:noProof/>
          </w:rPr>
          <w:t>Vedlegg 2: Eksempelmelding Kreditnota</w:t>
        </w:r>
        <w:r w:rsidR="00A21A9B">
          <w:rPr>
            <w:noProof/>
            <w:webHidden/>
          </w:rPr>
          <w:tab/>
        </w:r>
        <w:r>
          <w:rPr>
            <w:noProof/>
            <w:webHidden/>
          </w:rPr>
          <w:fldChar w:fldCharType="begin"/>
        </w:r>
        <w:r w:rsidR="00A21A9B">
          <w:rPr>
            <w:noProof/>
            <w:webHidden/>
          </w:rPr>
          <w:instrText xml:space="preserve"> PAGEREF _Toc311102091 \h </w:instrText>
        </w:r>
        <w:r>
          <w:rPr>
            <w:noProof/>
            <w:webHidden/>
          </w:rPr>
        </w:r>
        <w:r>
          <w:rPr>
            <w:noProof/>
            <w:webHidden/>
          </w:rPr>
          <w:fldChar w:fldCharType="separate"/>
        </w:r>
        <w:r w:rsidR="009F3CB9">
          <w:rPr>
            <w:noProof/>
            <w:webHidden/>
          </w:rPr>
          <w:t>2</w:t>
        </w:r>
        <w:r>
          <w:rPr>
            <w:noProof/>
            <w:webHidden/>
          </w:rPr>
          <w:fldChar w:fldCharType="end"/>
        </w:r>
      </w:hyperlink>
    </w:p>
    <w:p w:rsidR="00A21A9B" w:rsidRDefault="005F11E9">
      <w:pPr>
        <w:pStyle w:val="INNH1"/>
        <w:rPr>
          <w:rFonts w:asciiTheme="minorHAnsi" w:eastAsiaTheme="minorEastAsia" w:hAnsiTheme="minorHAnsi" w:cstheme="minorBidi"/>
          <w:b w:val="0"/>
          <w:noProof/>
          <w:szCs w:val="22"/>
          <w:lang w:eastAsia="zh-CN"/>
        </w:rPr>
      </w:pPr>
      <w:hyperlink w:anchor="_Toc311102092" w:history="1">
        <w:r w:rsidR="00A21A9B" w:rsidRPr="007C7397">
          <w:rPr>
            <w:rStyle w:val="Hyperkobling"/>
            <w:noProof/>
          </w:rPr>
          <w:t>Vedlegg 3: Information Model (Informasjonsmodell)</w:t>
        </w:r>
        <w:r w:rsidR="00A21A9B">
          <w:rPr>
            <w:noProof/>
            <w:webHidden/>
          </w:rPr>
          <w:tab/>
        </w:r>
        <w:r>
          <w:rPr>
            <w:noProof/>
            <w:webHidden/>
          </w:rPr>
          <w:fldChar w:fldCharType="begin"/>
        </w:r>
        <w:r w:rsidR="00A21A9B">
          <w:rPr>
            <w:noProof/>
            <w:webHidden/>
          </w:rPr>
          <w:instrText xml:space="preserve"> PAGEREF _Toc311102092 \h </w:instrText>
        </w:r>
        <w:r>
          <w:rPr>
            <w:noProof/>
            <w:webHidden/>
          </w:rPr>
        </w:r>
        <w:r>
          <w:rPr>
            <w:noProof/>
            <w:webHidden/>
          </w:rPr>
          <w:fldChar w:fldCharType="separate"/>
        </w:r>
        <w:r w:rsidR="009F3CB9">
          <w:rPr>
            <w:noProof/>
            <w:webHidden/>
          </w:rPr>
          <w:t>2</w:t>
        </w:r>
        <w:r>
          <w:rPr>
            <w:noProof/>
            <w:webHidden/>
          </w:rPr>
          <w:fldChar w:fldCharType="end"/>
        </w:r>
      </w:hyperlink>
    </w:p>
    <w:p w:rsidR="00A21A9B" w:rsidRDefault="005F11E9">
      <w:pPr>
        <w:pStyle w:val="INNH2"/>
        <w:tabs>
          <w:tab w:val="right" w:leader="dot" w:pos="9061"/>
        </w:tabs>
        <w:rPr>
          <w:rFonts w:asciiTheme="minorHAnsi" w:eastAsiaTheme="minorEastAsia" w:hAnsiTheme="minorHAnsi" w:cstheme="minorBidi"/>
          <w:smallCaps w:val="0"/>
          <w:noProof/>
          <w:szCs w:val="22"/>
          <w:lang w:eastAsia="zh-CN"/>
        </w:rPr>
      </w:pPr>
      <w:hyperlink w:anchor="_Toc311102093" w:history="1">
        <w:r w:rsidR="00A21A9B" w:rsidRPr="007C7397">
          <w:rPr>
            <w:rStyle w:val="Hyperkobling"/>
            <w:noProof/>
            <w:lang w:val="en-US"/>
          </w:rPr>
          <w:t>Documentation technique</w:t>
        </w:r>
        <w:r w:rsidR="00A21A9B">
          <w:rPr>
            <w:noProof/>
            <w:webHidden/>
          </w:rPr>
          <w:tab/>
        </w:r>
        <w:r>
          <w:rPr>
            <w:noProof/>
            <w:webHidden/>
          </w:rPr>
          <w:fldChar w:fldCharType="begin"/>
        </w:r>
        <w:r w:rsidR="00A21A9B">
          <w:rPr>
            <w:noProof/>
            <w:webHidden/>
          </w:rPr>
          <w:instrText xml:space="preserve"> PAGEREF _Toc311102093 \h </w:instrText>
        </w:r>
        <w:r>
          <w:rPr>
            <w:noProof/>
            <w:webHidden/>
          </w:rPr>
        </w:r>
        <w:r>
          <w:rPr>
            <w:noProof/>
            <w:webHidden/>
          </w:rPr>
          <w:fldChar w:fldCharType="separate"/>
        </w:r>
        <w:r w:rsidR="009F3CB9">
          <w:rPr>
            <w:noProof/>
            <w:webHidden/>
          </w:rPr>
          <w:t>2</w:t>
        </w:r>
        <w:r>
          <w:rPr>
            <w:noProof/>
            <w:webHidden/>
          </w:rPr>
          <w:fldChar w:fldCharType="end"/>
        </w:r>
      </w:hyperlink>
    </w:p>
    <w:p w:rsidR="00A21A9B" w:rsidRDefault="005F11E9">
      <w:pPr>
        <w:pStyle w:val="INNH2"/>
        <w:tabs>
          <w:tab w:val="right" w:leader="dot" w:pos="9061"/>
        </w:tabs>
        <w:rPr>
          <w:rFonts w:asciiTheme="minorHAnsi" w:eastAsiaTheme="minorEastAsia" w:hAnsiTheme="minorHAnsi" w:cstheme="minorBidi"/>
          <w:smallCaps w:val="0"/>
          <w:noProof/>
          <w:szCs w:val="22"/>
          <w:lang w:eastAsia="zh-CN"/>
        </w:rPr>
      </w:pPr>
      <w:hyperlink w:anchor="_Toc311102094" w:history="1">
        <w:r w:rsidR="00A21A9B" w:rsidRPr="007C7397">
          <w:rPr>
            <w:rStyle w:val="Hyperkobling"/>
            <w:noProof/>
            <w:lang w:val="en-US"/>
          </w:rPr>
          <w:t>Interchange and Message level</w:t>
        </w:r>
        <w:r w:rsidR="00A21A9B">
          <w:rPr>
            <w:noProof/>
            <w:webHidden/>
          </w:rPr>
          <w:tab/>
        </w:r>
        <w:r>
          <w:rPr>
            <w:noProof/>
            <w:webHidden/>
          </w:rPr>
          <w:fldChar w:fldCharType="begin"/>
        </w:r>
        <w:r w:rsidR="00A21A9B">
          <w:rPr>
            <w:noProof/>
            <w:webHidden/>
          </w:rPr>
          <w:instrText xml:space="preserve"> PAGEREF _Toc311102094 \h </w:instrText>
        </w:r>
        <w:r>
          <w:rPr>
            <w:noProof/>
            <w:webHidden/>
          </w:rPr>
        </w:r>
        <w:r>
          <w:rPr>
            <w:noProof/>
            <w:webHidden/>
          </w:rPr>
          <w:fldChar w:fldCharType="separate"/>
        </w:r>
        <w:r w:rsidR="009F3CB9">
          <w:rPr>
            <w:noProof/>
            <w:webHidden/>
          </w:rPr>
          <w:t>2</w:t>
        </w:r>
        <w:r>
          <w:rPr>
            <w:noProof/>
            <w:webHidden/>
          </w:rPr>
          <w:fldChar w:fldCharType="end"/>
        </w:r>
      </w:hyperlink>
    </w:p>
    <w:p w:rsidR="00A21A9B" w:rsidRDefault="005F11E9">
      <w:pPr>
        <w:pStyle w:val="INNH2"/>
        <w:tabs>
          <w:tab w:val="right" w:leader="dot" w:pos="9061"/>
        </w:tabs>
        <w:rPr>
          <w:rFonts w:asciiTheme="minorHAnsi" w:eastAsiaTheme="minorEastAsia" w:hAnsiTheme="minorHAnsi" w:cstheme="minorBidi"/>
          <w:smallCaps w:val="0"/>
          <w:noProof/>
          <w:szCs w:val="22"/>
          <w:lang w:eastAsia="zh-CN"/>
        </w:rPr>
      </w:pPr>
      <w:hyperlink w:anchor="_Toc311102095" w:history="1">
        <w:r w:rsidR="00A21A9B" w:rsidRPr="007C7397">
          <w:rPr>
            <w:rStyle w:val="Hyperkobling"/>
            <w:noProof/>
            <w:lang w:val="en-US"/>
          </w:rPr>
          <w:t>Invoice Header</w:t>
        </w:r>
        <w:r w:rsidR="00A21A9B">
          <w:rPr>
            <w:noProof/>
            <w:webHidden/>
          </w:rPr>
          <w:tab/>
        </w:r>
        <w:r>
          <w:rPr>
            <w:noProof/>
            <w:webHidden/>
          </w:rPr>
          <w:fldChar w:fldCharType="begin"/>
        </w:r>
        <w:r w:rsidR="00A21A9B">
          <w:rPr>
            <w:noProof/>
            <w:webHidden/>
          </w:rPr>
          <w:instrText xml:space="preserve"> PAGEREF _Toc311102095 \h </w:instrText>
        </w:r>
        <w:r>
          <w:rPr>
            <w:noProof/>
            <w:webHidden/>
          </w:rPr>
        </w:r>
        <w:r>
          <w:rPr>
            <w:noProof/>
            <w:webHidden/>
          </w:rPr>
          <w:fldChar w:fldCharType="separate"/>
        </w:r>
        <w:r w:rsidR="009F3CB9">
          <w:rPr>
            <w:noProof/>
            <w:webHidden/>
          </w:rPr>
          <w:t>2</w:t>
        </w:r>
        <w:r>
          <w:rPr>
            <w:noProof/>
            <w:webHidden/>
          </w:rPr>
          <w:fldChar w:fldCharType="end"/>
        </w:r>
      </w:hyperlink>
    </w:p>
    <w:p w:rsidR="00A21A9B" w:rsidRDefault="005F11E9">
      <w:pPr>
        <w:pStyle w:val="INNH2"/>
        <w:tabs>
          <w:tab w:val="right" w:leader="dot" w:pos="9061"/>
        </w:tabs>
        <w:rPr>
          <w:rFonts w:asciiTheme="minorHAnsi" w:eastAsiaTheme="minorEastAsia" w:hAnsiTheme="minorHAnsi" w:cstheme="minorBidi"/>
          <w:smallCaps w:val="0"/>
          <w:noProof/>
          <w:szCs w:val="22"/>
          <w:lang w:eastAsia="zh-CN"/>
        </w:rPr>
      </w:pPr>
      <w:hyperlink w:anchor="_Toc311102096" w:history="1">
        <w:r w:rsidR="00A21A9B" w:rsidRPr="007C7397">
          <w:rPr>
            <w:rStyle w:val="Hyperkobling"/>
            <w:noProof/>
            <w:lang w:val="en-US"/>
          </w:rPr>
          <w:t>Party type information</w:t>
        </w:r>
        <w:r w:rsidR="00A21A9B">
          <w:rPr>
            <w:noProof/>
            <w:webHidden/>
          </w:rPr>
          <w:tab/>
        </w:r>
        <w:r>
          <w:rPr>
            <w:noProof/>
            <w:webHidden/>
          </w:rPr>
          <w:fldChar w:fldCharType="begin"/>
        </w:r>
        <w:r w:rsidR="00A21A9B">
          <w:rPr>
            <w:noProof/>
            <w:webHidden/>
          </w:rPr>
          <w:instrText xml:space="preserve"> PAGEREF _Toc311102096 \h </w:instrText>
        </w:r>
        <w:r>
          <w:rPr>
            <w:noProof/>
            <w:webHidden/>
          </w:rPr>
        </w:r>
        <w:r>
          <w:rPr>
            <w:noProof/>
            <w:webHidden/>
          </w:rPr>
          <w:fldChar w:fldCharType="separate"/>
        </w:r>
        <w:r w:rsidR="009F3CB9">
          <w:rPr>
            <w:noProof/>
            <w:webHidden/>
          </w:rPr>
          <w:t>2</w:t>
        </w:r>
        <w:r>
          <w:rPr>
            <w:noProof/>
            <w:webHidden/>
          </w:rPr>
          <w:fldChar w:fldCharType="end"/>
        </w:r>
      </w:hyperlink>
    </w:p>
    <w:p w:rsidR="00A21A9B" w:rsidRDefault="005F11E9">
      <w:pPr>
        <w:pStyle w:val="INNH2"/>
        <w:tabs>
          <w:tab w:val="right" w:leader="dot" w:pos="9061"/>
        </w:tabs>
        <w:rPr>
          <w:rFonts w:asciiTheme="minorHAnsi" w:eastAsiaTheme="minorEastAsia" w:hAnsiTheme="minorHAnsi" w:cstheme="minorBidi"/>
          <w:smallCaps w:val="0"/>
          <w:noProof/>
          <w:szCs w:val="22"/>
          <w:lang w:eastAsia="zh-CN"/>
        </w:rPr>
      </w:pPr>
      <w:hyperlink w:anchor="_Toc311102097" w:history="1">
        <w:r w:rsidR="00A21A9B" w:rsidRPr="007C7397">
          <w:rPr>
            <w:rStyle w:val="Hyperkobling"/>
            <w:noProof/>
            <w:lang w:val="en-US"/>
          </w:rPr>
          <w:t>Invoice details</w:t>
        </w:r>
        <w:r w:rsidR="00A21A9B">
          <w:rPr>
            <w:noProof/>
            <w:webHidden/>
          </w:rPr>
          <w:tab/>
        </w:r>
        <w:r>
          <w:rPr>
            <w:noProof/>
            <w:webHidden/>
          </w:rPr>
          <w:fldChar w:fldCharType="begin"/>
        </w:r>
        <w:r w:rsidR="00A21A9B">
          <w:rPr>
            <w:noProof/>
            <w:webHidden/>
          </w:rPr>
          <w:instrText xml:space="preserve"> PAGEREF _Toc311102097 \h </w:instrText>
        </w:r>
        <w:r>
          <w:rPr>
            <w:noProof/>
            <w:webHidden/>
          </w:rPr>
        </w:r>
        <w:r>
          <w:rPr>
            <w:noProof/>
            <w:webHidden/>
          </w:rPr>
          <w:fldChar w:fldCharType="separate"/>
        </w:r>
        <w:r w:rsidR="009F3CB9">
          <w:rPr>
            <w:noProof/>
            <w:webHidden/>
          </w:rPr>
          <w:t>2</w:t>
        </w:r>
        <w:r>
          <w:rPr>
            <w:noProof/>
            <w:webHidden/>
          </w:rPr>
          <w:fldChar w:fldCharType="end"/>
        </w:r>
      </w:hyperlink>
    </w:p>
    <w:p w:rsidR="00A21A9B" w:rsidRDefault="005F11E9">
      <w:pPr>
        <w:pStyle w:val="INNH2"/>
        <w:tabs>
          <w:tab w:val="right" w:leader="dot" w:pos="9061"/>
        </w:tabs>
        <w:rPr>
          <w:rFonts w:asciiTheme="minorHAnsi" w:eastAsiaTheme="minorEastAsia" w:hAnsiTheme="minorHAnsi" w:cstheme="minorBidi"/>
          <w:smallCaps w:val="0"/>
          <w:noProof/>
          <w:szCs w:val="22"/>
          <w:lang w:eastAsia="zh-CN"/>
        </w:rPr>
      </w:pPr>
      <w:hyperlink w:anchor="_Toc311102098" w:history="1">
        <w:r w:rsidR="00A21A9B" w:rsidRPr="007C7397">
          <w:rPr>
            <w:rStyle w:val="Hyperkobling"/>
            <w:noProof/>
            <w:lang w:val="en-US"/>
          </w:rPr>
          <w:t>Invoice discount, charges and tax</w:t>
        </w:r>
        <w:r w:rsidR="00A21A9B">
          <w:rPr>
            <w:noProof/>
            <w:webHidden/>
          </w:rPr>
          <w:tab/>
        </w:r>
        <w:r>
          <w:rPr>
            <w:noProof/>
            <w:webHidden/>
          </w:rPr>
          <w:fldChar w:fldCharType="begin"/>
        </w:r>
        <w:r w:rsidR="00A21A9B">
          <w:rPr>
            <w:noProof/>
            <w:webHidden/>
          </w:rPr>
          <w:instrText xml:space="preserve"> PAGEREF _Toc311102098 \h </w:instrText>
        </w:r>
        <w:r>
          <w:rPr>
            <w:noProof/>
            <w:webHidden/>
          </w:rPr>
        </w:r>
        <w:r>
          <w:rPr>
            <w:noProof/>
            <w:webHidden/>
          </w:rPr>
          <w:fldChar w:fldCharType="separate"/>
        </w:r>
        <w:r w:rsidR="009F3CB9">
          <w:rPr>
            <w:noProof/>
            <w:webHidden/>
          </w:rPr>
          <w:t>2</w:t>
        </w:r>
        <w:r>
          <w:rPr>
            <w:noProof/>
            <w:webHidden/>
          </w:rPr>
          <w:fldChar w:fldCharType="end"/>
        </w:r>
      </w:hyperlink>
    </w:p>
    <w:p w:rsidR="00A21A9B" w:rsidRDefault="005F11E9">
      <w:pPr>
        <w:pStyle w:val="INNH2"/>
        <w:tabs>
          <w:tab w:val="right" w:leader="dot" w:pos="9061"/>
        </w:tabs>
        <w:rPr>
          <w:rFonts w:asciiTheme="minorHAnsi" w:eastAsiaTheme="minorEastAsia" w:hAnsiTheme="minorHAnsi" w:cstheme="minorBidi"/>
          <w:smallCaps w:val="0"/>
          <w:noProof/>
          <w:szCs w:val="22"/>
          <w:lang w:eastAsia="zh-CN"/>
        </w:rPr>
      </w:pPr>
      <w:hyperlink w:anchor="_Toc311102099" w:history="1">
        <w:r w:rsidR="00A21A9B" w:rsidRPr="007C7397">
          <w:rPr>
            <w:rStyle w:val="Hyperkobling"/>
            <w:noProof/>
            <w:lang w:val="en-US"/>
          </w:rPr>
          <w:t>Invoice totals</w:t>
        </w:r>
        <w:r w:rsidR="00A21A9B">
          <w:rPr>
            <w:noProof/>
            <w:webHidden/>
          </w:rPr>
          <w:tab/>
        </w:r>
        <w:r>
          <w:rPr>
            <w:noProof/>
            <w:webHidden/>
          </w:rPr>
          <w:fldChar w:fldCharType="begin"/>
        </w:r>
        <w:r w:rsidR="00A21A9B">
          <w:rPr>
            <w:noProof/>
            <w:webHidden/>
          </w:rPr>
          <w:instrText xml:space="preserve"> PAGEREF _Toc311102099 \h </w:instrText>
        </w:r>
        <w:r>
          <w:rPr>
            <w:noProof/>
            <w:webHidden/>
          </w:rPr>
        </w:r>
        <w:r>
          <w:rPr>
            <w:noProof/>
            <w:webHidden/>
          </w:rPr>
          <w:fldChar w:fldCharType="separate"/>
        </w:r>
        <w:r w:rsidR="009F3CB9">
          <w:rPr>
            <w:noProof/>
            <w:webHidden/>
          </w:rPr>
          <w:t>2</w:t>
        </w:r>
        <w:r>
          <w:rPr>
            <w:noProof/>
            <w:webHidden/>
          </w:rPr>
          <w:fldChar w:fldCharType="end"/>
        </w:r>
      </w:hyperlink>
    </w:p>
    <w:p w:rsidR="00FA612D" w:rsidRPr="00AD78CA" w:rsidRDefault="005F11E9">
      <w:pPr>
        <w:pStyle w:val="BodyTextKeep"/>
        <w:keepNext w:val="0"/>
      </w:pPr>
      <w:r w:rsidRPr="00AD78CA">
        <w:rPr>
          <w:i/>
          <w:szCs w:val="22"/>
        </w:rPr>
        <w:fldChar w:fldCharType="end"/>
      </w:r>
    </w:p>
    <w:p w:rsidR="00FA612D" w:rsidRPr="00AD78CA" w:rsidRDefault="00FA612D"/>
    <w:p w:rsidR="00FA612D" w:rsidRPr="00AD78CA" w:rsidRDefault="00FA612D">
      <w:pPr>
        <w:pStyle w:val="Overskrift1"/>
      </w:pPr>
      <w:bookmarkStart w:id="3" w:name="_Toc311102068"/>
      <w:r w:rsidRPr="00AD78CA">
        <w:lastRenderedPageBreak/>
        <w:t>Innledning</w:t>
      </w:r>
      <w:bookmarkEnd w:id="3"/>
    </w:p>
    <w:p w:rsidR="00FA612D" w:rsidRPr="00AD78CA" w:rsidRDefault="00FA612D" w:rsidP="00CF6796">
      <w:pPr>
        <w:pStyle w:val="Overskrift2"/>
      </w:pPr>
      <w:bookmarkStart w:id="4" w:name="_Toc311102069"/>
      <w:r w:rsidRPr="00AD78CA">
        <w:t>Bakgrunn</w:t>
      </w:r>
      <w:bookmarkEnd w:id="4"/>
    </w:p>
    <w:p w:rsidR="00A27DF2" w:rsidRPr="00AD78CA" w:rsidRDefault="00FA612D" w:rsidP="008D7298">
      <w:r w:rsidRPr="00AD78CA">
        <w:t xml:space="preserve">e2b Forum </w:t>
      </w:r>
      <w:r w:rsidR="00E11330" w:rsidRPr="00AD78CA">
        <w:t xml:space="preserve">er en sammenslutning av et antall større norske bedrifter som </w:t>
      </w:r>
      <w:r w:rsidR="00A702EC" w:rsidRPr="00AD78CA">
        <w:t>ønsker å</w:t>
      </w:r>
      <w:r w:rsidRPr="00AD78CA">
        <w:t xml:space="preserve"> jobbe for</w:t>
      </w:r>
      <w:r w:rsidR="00A702EC" w:rsidRPr="00AD78CA">
        <w:t xml:space="preserve"> å</w:t>
      </w:r>
      <w:r w:rsidRPr="00AD78CA">
        <w:t xml:space="preserve"> </w:t>
      </w:r>
      <w:r w:rsidR="00E11330" w:rsidRPr="00AD78CA">
        <w:t>øk</w:t>
      </w:r>
      <w:r w:rsidR="00A702EC" w:rsidRPr="00AD78CA">
        <w:t>e</w:t>
      </w:r>
      <w:r w:rsidR="00E11330" w:rsidRPr="00AD78CA">
        <w:t xml:space="preserve"> </w:t>
      </w:r>
      <w:r w:rsidRPr="00AD78CA">
        <w:t>utbredelse</w:t>
      </w:r>
      <w:r w:rsidR="00A702EC" w:rsidRPr="00AD78CA">
        <w:t>n</w:t>
      </w:r>
      <w:r w:rsidRPr="00AD78CA">
        <w:t xml:space="preserve"> av elektronisk fakturering</w:t>
      </w:r>
      <w:r w:rsidR="00E11330" w:rsidRPr="00AD78CA">
        <w:t xml:space="preserve"> (efaktura)</w:t>
      </w:r>
      <w:r w:rsidRPr="00AD78CA">
        <w:t xml:space="preserve"> </w:t>
      </w:r>
      <w:r w:rsidR="00A702EC" w:rsidRPr="00AD78CA">
        <w:t>i markedet</w:t>
      </w:r>
      <w:r w:rsidRPr="00AD78CA">
        <w:t xml:space="preserve">. </w:t>
      </w:r>
      <w:r w:rsidR="00E11330" w:rsidRPr="00AD78CA">
        <w:t>Forumet har sitt ut</w:t>
      </w:r>
      <w:r w:rsidR="00B0451F" w:rsidRPr="00AD78CA">
        <w:t>spring i privat</w:t>
      </w:r>
      <w:r w:rsidR="000F487C" w:rsidRPr="00AD78CA">
        <w:t>markedet</w:t>
      </w:r>
      <w:r w:rsidR="00B0451F" w:rsidRPr="00AD78CA">
        <w:t xml:space="preserve"> men </w:t>
      </w:r>
      <w:r w:rsidR="000F487C" w:rsidRPr="00AD78CA">
        <w:t>er ikke begrenset til dette, og har også</w:t>
      </w:r>
      <w:r w:rsidR="00A702EC" w:rsidRPr="00AD78CA">
        <w:t xml:space="preserve"> </w:t>
      </w:r>
      <w:r w:rsidR="000F487C" w:rsidRPr="00AD78CA">
        <w:t xml:space="preserve">med deltakere fra </w:t>
      </w:r>
      <w:r w:rsidR="00A702EC" w:rsidRPr="00AD78CA">
        <w:t>offentlig</w:t>
      </w:r>
      <w:r w:rsidR="000F487C" w:rsidRPr="00AD78CA">
        <w:t xml:space="preserve"> sektor.</w:t>
      </w:r>
      <w:r w:rsidR="00A702EC" w:rsidRPr="00AD78CA">
        <w:t xml:space="preserve"> </w:t>
      </w:r>
      <w:r w:rsidR="00A27DF2" w:rsidRPr="00AD78CA">
        <w:br/>
        <w:t xml:space="preserve">Forumet er </w:t>
      </w:r>
      <w:proofErr w:type="gramStart"/>
      <w:r w:rsidR="00A27DF2" w:rsidRPr="00AD78CA">
        <w:t>100%</w:t>
      </w:r>
      <w:proofErr w:type="gramEnd"/>
      <w:r w:rsidR="00A27DF2" w:rsidRPr="00AD78CA">
        <w:t xml:space="preserve"> brukerstyrt og bes</w:t>
      </w:r>
      <w:r w:rsidR="0028152B">
        <w:t xml:space="preserve">tår kun av fakturautstedere og </w:t>
      </w:r>
      <w:r w:rsidR="00A27DF2" w:rsidRPr="00AD78CA">
        <w:t>mottakere.</w:t>
      </w:r>
    </w:p>
    <w:p w:rsidR="001F0393" w:rsidRPr="00AD78CA" w:rsidRDefault="00FA612D" w:rsidP="008D7298">
      <w:r w:rsidRPr="00AD78CA">
        <w:t xml:space="preserve">En viktig faktor for å oppnå </w:t>
      </w:r>
      <w:r w:rsidR="00A702EC" w:rsidRPr="00AD78CA">
        <w:t xml:space="preserve">målet om økt utbredelse </w:t>
      </w:r>
      <w:r w:rsidR="001F0393" w:rsidRPr="00AD78CA">
        <w:t>er å bli enige om</w:t>
      </w:r>
      <w:r w:rsidR="00A702EC" w:rsidRPr="00AD78CA">
        <w:t xml:space="preserve"> e</w:t>
      </w:r>
      <w:r w:rsidR="001F0393" w:rsidRPr="00AD78CA">
        <w:t>t felles faktura</w:t>
      </w:r>
      <w:r w:rsidR="00A702EC" w:rsidRPr="00AD78CA">
        <w:t>format</w:t>
      </w:r>
      <w:r w:rsidR="001F0393" w:rsidRPr="00AD78CA">
        <w:t xml:space="preserve"> som kan bli en standard i markedet</w:t>
      </w:r>
      <w:r w:rsidR="000F487C" w:rsidRPr="00AD78CA">
        <w:t xml:space="preserve">. </w:t>
      </w:r>
      <w:r w:rsidR="001F0393" w:rsidRPr="00AD78CA">
        <w:t xml:space="preserve">Dette vil redusere kostnadene ved implementering og dermed </w:t>
      </w:r>
      <w:proofErr w:type="gramStart"/>
      <w:r w:rsidR="001F0393" w:rsidRPr="00AD78CA">
        <w:t>øke</w:t>
      </w:r>
      <w:proofErr w:type="gramEnd"/>
      <w:r w:rsidR="001F0393" w:rsidRPr="00AD78CA">
        <w:t xml:space="preserve"> motivasjonen for å ta i bruk efaktura </w:t>
      </w:r>
      <w:r w:rsidR="001F0393" w:rsidRPr="00AD78CA">
        <w:br/>
      </w:r>
      <w:r w:rsidR="00A27DF2" w:rsidRPr="00AD78CA">
        <w:t xml:space="preserve">Forumet har valgt å definere et eget format, e2b Fakturaformat </w:t>
      </w:r>
      <w:r w:rsidR="001F0393" w:rsidRPr="00AD78CA">
        <w:t>som p.t. forvaltes av forumet selv. Bakgrunnen for å definere et eget format er å sikre at det tilfredsstiller de krav som forumet har satt til et standardformat:</w:t>
      </w:r>
    </w:p>
    <w:p w:rsidR="001F0393" w:rsidRPr="00AD78CA" w:rsidRDefault="00CC3237" w:rsidP="00E63DF6">
      <w:pPr>
        <w:pStyle w:val="Brdtekstinnrykk3"/>
        <w:numPr>
          <w:ilvl w:val="0"/>
          <w:numId w:val="18"/>
        </w:numPr>
      </w:pPr>
      <w:r w:rsidRPr="00AD78CA">
        <w:t xml:space="preserve">Formatet må dekke alle typer fakturering </w:t>
      </w:r>
    </w:p>
    <w:p w:rsidR="006B2C6D" w:rsidRPr="00AD78CA" w:rsidRDefault="006B2C6D" w:rsidP="00E63DF6">
      <w:pPr>
        <w:pStyle w:val="Brdtekstinnrykk3"/>
        <w:numPr>
          <w:ilvl w:val="0"/>
          <w:numId w:val="18"/>
        </w:numPr>
      </w:pPr>
      <w:r w:rsidRPr="00AD78CA">
        <w:t>Formatet må være enkelte å ta i bruk for små og store aktører</w:t>
      </w:r>
    </w:p>
    <w:p w:rsidR="00FA612D" w:rsidRPr="00AD78CA" w:rsidRDefault="001F0393" w:rsidP="00E63DF6">
      <w:pPr>
        <w:pStyle w:val="Brdtekstinnrykk3"/>
        <w:numPr>
          <w:ilvl w:val="0"/>
          <w:numId w:val="18"/>
        </w:numPr>
      </w:pPr>
      <w:r w:rsidRPr="00AD78CA">
        <w:t>Formatet må</w:t>
      </w:r>
      <w:r w:rsidR="00CC3237" w:rsidRPr="00AD78CA">
        <w:t xml:space="preserve"> kunne utvides </w:t>
      </w:r>
      <w:r w:rsidR="006B2C6D" w:rsidRPr="00AD78CA">
        <w:t>i forhold til</w:t>
      </w:r>
      <w:r w:rsidR="00CC3237" w:rsidRPr="00AD78CA">
        <w:t xml:space="preserve"> behov</w:t>
      </w:r>
      <w:r w:rsidRPr="00AD78CA">
        <w:t xml:space="preserve"> fra nye bransjer</w:t>
      </w:r>
    </w:p>
    <w:p w:rsidR="001F0393" w:rsidRPr="00AD78CA" w:rsidRDefault="001F0393" w:rsidP="00E63DF6">
      <w:pPr>
        <w:pStyle w:val="Brdtekstinnrykk3"/>
        <w:numPr>
          <w:ilvl w:val="0"/>
          <w:numId w:val="18"/>
        </w:numPr>
      </w:pPr>
      <w:r w:rsidRPr="00AD78CA">
        <w:t>Formatet må være uavhengig av tekniske løsninger</w:t>
      </w:r>
    </w:p>
    <w:p w:rsidR="004056FE" w:rsidRPr="00AD78CA" w:rsidRDefault="004056FE" w:rsidP="00CF6796">
      <w:pPr>
        <w:pStyle w:val="Overskrift2"/>
      </w:pPr>
      <w:bookmarkStart w:id="5" w:name="_Toc311102070"/>
      <w:r w:rsidRPr="00AD78CA">
        <w:t>Innhold</w:t>
      </w:r>
      <w:bookmarkEnd w:id="5"/>
    </w:p>
    <w:p w:rsidR="004056FE" w:rsidRPr="00AD78CA" w:rsidRDefault="004056FE" w:rsidP="008D7298">
      <w:r w:rsidRPr="00AD78CA">
        <w:t>De</w:t>
      </w:r>
      <w:r w:rsidR="006B2C6D" w:rsidRPr="00AD78CA">
        <w:t xml:space="preserve">nne Meldingsbeskrivelsen gir en </w:t>
      </w:r>
      <w:r w:rsidR="005A7A9E" w:rsidRPr="00AD78CA">
        <w:t xml:space="preserve">generell </w:t>
      </w:r>
      <w:r w:rsidRPr="00AD78CA">
        <w:t>beskrive</w:t>
      </w:r>
      <w:r w:rsidR="006B2C6D" w:rsidRPr="00AD78CA">
        <w:t>lse av</w:t>
      </w:r>
      <w:r w:rsidRPr="00AD78CA">
        <w:t xml:space="preserve"> e2b Fakturaformat</w:t>
      </w:r>
      <w:r w:rsidR="00E11330" w:rsidRPr="00AD78CA">
        <w:t xml:space="preserve"> og er utarbeidet av</w:t>
      </w:r>
      <w:r w:rsidR="006B2C6D" w:rsidRPr="00AD78CA">
        <w:t xml:space="preserve"> e2b Forums</w:t>
      </w:r>
      <w:r w:rsidR="00E11330" w:rsidRPr="00AD78CA">
        <w:t xml:space="preserve"> Formatgruppe</w:t>
      </w:r>
      <w:r w:rsidR="006B2C6D" w:rsidRPr="00AD78CA">
        <w:t xml:space="preserve">. Det er </w:t>
      </w:r>
      <w:r w:rsidR="00E11330" w:rsidRPr="00AD78CA">
        <w:t>Styret</w:t>
      </w:r>
      <w:r w:rsidR="006B2C6D" w:rsidRPr="00AD78CA">
        <w:t xml:space="preserve"> i e2b Forum som står ansvarlig for dokumentet.  Dokumentet inneholder følgende deler:</w:t>
      </w:r>
    </w:p>
    <w:p w:rsidR="004056FE" w:rsidRPr="00AD78CA" w:rsidRDefault="004056FE" w:rsidP="00E63DF6">
      <w:pPr>
        <w:numPr>
          <w:ilvl w:val="0"/>
          <w:numId w:val="19"/>
        </w:numPr>
      </w:pPr>
      <w:r w:rsidRPr="00AD78CA">
        <w:t xml:space="preserve">Bakgrunn for </w:t>
      </w:r>
      <w:r w:rsidR="006C59B3">
        <w:t>formatet</w:t>
      </w:r>
    </w:p>
    <w:p w:rsidR="004056FE" w:rsidRPr="00AD78CA" w:rsidRDefault="004056FE" w:rsidP="00E63DF6">
      <w:pPr>
        <w:numPr>
          <w:ilvl w:val="0"/>
          <w:numId w:val="19"/>
        </w:numPr>
      </w:pPr>
      <w:r w:rsidRPr="00AD78CA">
        <w:t xml:space="preserve">Beskrivelse av </w:t>
      </w:r>
      <w:r w:rsidR="005A7A9E" w:rsidRPr="00AD78CA">
        <w:t xml:space="preserve">omfang og </w:t>
      </w:r>
      <w:r w:rsidRPr="00AD78CA">
        <w:t xml:space="preserve">bruk av </w:t>
      </w:r>
      <w:r w:rsidR="006C59B3">
        <w:t>formatet</w:t>
      </w:r>
    </w:p>
    <w:p w:rsidR="004056FE" w:rsidRPr="00AD78CA" w:rsidRDefault="004056FE" w:rsidP="00E63DF6">
      <w:pPr>
        <w:numPr>
          <w:ilvl w:val="0"/>
          <w:numId w:val="19"/>
        </w:numPr>
      </w:pPr>
      <w:r w:rsidRPr="00AD78CA">
        <w:t xml:space="preserve">Oppbygging av </w:t>
      </w:r>
      <w:r w:rsidR="006C59B3">
        <w:t>formatet</w:t>
      </w:r>
    </w:p>
    <w:p w:rsidR="004056FE" w:rsidRDefault="004056FE" w:rsidP="00E63DF6">
      <w:pPr>
        <w:numPr>
          <w:ilvl w:val="0"/>
          <w:numId w:val="19"/>
        </w:numPr>
      </w:pPr>
      <w:r w:rsidRPr="00AD78CA">
        <w:t>Definisjon av enkeltelementer</w:t>
      </w:r>
      <w:r w:rsidR="00CC3237" w:rsidRPr="00AD78CA">
        <w:t xml:space="preserve"> med eksempler</w:t>
      </w:r>
    </w:p>
    <w:p w:rsidR="00104B10" w:rsidRDefault="006C59B3" w:rsidP="00E63DF6">
      <w:pPr>
        <w:numPr>
          <w:ilvl w:val="0"/>
          <w:numId w:val="19"/>
        </w:numPr>
      </w:pPr>
      <w:r>
        <w:t>E</w:t>
      </w:r>
      <w:r w:rsidR="00104B10">
        <w:t>ksempelmelding</w:t>
      </w:r>
      <w:r>
        <w:t>er for faktura og kreditnota</w:t>
      </w:r>
    </w:p>
    <w:p w:rsidR="00104B10" w:rsidRPr="00AD78CA" w:rsidRDefault="00104B10" w:rsidP="00E63DF6">
      <w:pPr>
        <w:numPr>
          <w:ilvl w:val="0"/>
          <w:numId w:val="19"/>
        </w:numPr>
      </w:pPr>
      <w:r>
        <w:t>Informasjonsmodell</w:t>
      </w:r>
    </w:p>
    <w:p w:rsidR="006B2C6D" w:rsidRPr="00AD78CA" w:rsidRDefault="006B2C6D" w:rsidP="00E63DF6">
      <w:r w:rsidRPr="00AD78CA">
        <w:t>I de tilfeller der krav til utfylling og bruk av koder avviker fra den generelle beskrivelsen, må det utarbeides egne implementasjonsguider for å dokumentere dette. Ref. beskrivelse i kapittel 2.</w:t>
      </w:r>
    </w:p>
    <w:p w:rsidR="006B2C6D" w:rsidRPr="00AD78CA" w:rsidRDefault="006B2C6D" w:rsidP="00E63DF6">
      <w:r w:rsidRPr="00AD78CA">
        <w:t>I tillegg til basisdelen av formatet kan det defineres bransjespesifikke tillegg for å dekke behov for informasjon i ulike bransjer. Bransjespesifikke tillegg vil bli beskrevet i egne dokumentasjoner som utarbeides av de enkelte bransjene</w:t>
      </w:r>
      <w:r w:rsidR="006B307D">
        <w:t>, ref. kapittel 2.</w:t>
      </w:r>
      <w:r w:rsidR="00952015">
        <w:t>3</w:t>
      </w:r>
      <w:r w:rsidRPr="00AD78CA">
        <w:t xml:space="preserve">. </w:t>
      </w:r>
    </w:p>
    <w:p w:rsidR="00FA612D" w:rsidRPr="00AD78CA" w:rsidRDefault="004056FE" w:rsidP="00CF6796">
      <w:pPr>
        <w:pStyle w:val="Overskrift2"/>
      </w:pPr>
      <w:bookmarkStart w:id="6" w:name="_Toc311102071"/>
      <w:r w:rsidRPr="00AD78CA">
        <w:t>M</w:t>
      </w:r>
      <w:r w:rsidR="00FA612D" w:rsidRPr="00AD78CA">
        <w:t>ålgruppe</w:t>
      </w:r>
      <w:bookmarkEnd w:id="6"/>
    </w:p>
    <w:p w:rsidR="00104B10" w:rsidRPr="00AD78CA" w:rsidRDefault="00104B10" w:rsidP="00104B10">
      <w:r w:rsidRPr="00AD78CA">
        <w:t xml:space="preserve">Målgruppen for dokumentet er IT-/systempersoner som skal implementere løsninger for å sende og motta meldinger på e2b format, og integrere formatet mot interne applikasjoner. </w:t>
      </w:r>
    </w:p>
    <w:p w:rsidR="00227D99" w:rsidRPr="00AD78CA" w:rsidRDefault="00227D99">
      <w:pPr>
        <w:pStyle w:val="BodyTextKeep"/>
        <w:keepNext w:val="0"/>
      </w:pPr>
    </w:p>
    <w:p w:rsidR="00FA612D" w:rsidRPr="00AD78CA" w:rsidRDefault="00227D99" w:rsidP="004056FE">
      <w:pPr>
        <w:pStyle w:val="Overskrift1"/>
        <w:spacing w:before="0" w:after="120"/>
      </w:pPr>
      <w:bookmarkStart w:id="7" w:name="_Toc311102072"/>
      <w:r w:rsidRPr="00AD78CA">
        <w:lastRenderedPageBreak/>
        <w:t>Overordnet beskrivelse</w:t>
      </w:r>
      <w:r w:rsidR="008508FD" w:rsidRPr="00AD78CA">
        <w:t xml:space="preserve"> av formatet</w:t>
      </w:r>
      <w:bookmarkEnd w:id="7"/>
    </w:p>
    <w:p w:rsidR="000B6299" w:rsidRPr="00AD78CA" w:rsidRDefault="000B6299" w:rsidP="00CF6796">
      <w:pPr>
        <w:pStyle w:val="Overskrift2"/>
      </w:pPr>
      <w:bookmarkStart w:id="8" w:name="_Toc311102073"/>
      <w:r w:rsidRPr="00AD78CA">
        <w:t>Omfang og funksjonalitet</w:t>
      </w:r>
      <w:bookmarkEnd w:id="8"/>
    </w:p>
    <w:p w:rsidR="000B6299" w:rsidRPr="00AD78CA" w:rsidRDefault="000B6299" w:rsidP="000B6299">
      <w:pPr>
        <w:pStyle w:val="Overskrift3"/>
      </w:pPr>
      <w:bookmarkStart w:id="9" w:name="_Toc101598533"/>
      <w:bookmarkStart w:id="10" w:name="_Toc311102074"/>
      <w:r w:rsidRPr="00AD78CA">
        <w:t>Forretningsprosesser som støttes</w:t>
      </w:r>
      <w:bookmarkEnd w:id="9"/>
      <w:bookmarkEnd w:id="10"/>
    </w:p>
    <w:p w:rsidR="000B6299" w:rsidRDefault="000B6299" w:rsidP="000B6299">
      <w:r w:rsidRPr="00AD78CA">
        <w:t>F</w:t>
      </w:r>
      <w:r>
        <w:t xml:space="preserve">igur 1 </w:t>
      </w:r>
      <w:r w:rsidR="00B715D0">
        <w:t xml:space="preserve">under </w:t>
      </w:r>
      <w:r>
        <w:t xml:space="preserve">viser </w:t>
      </w:r>
      <w:r w:rsidR="00B715D0">
        <w:t>hvilke</w:t>
      </w:r>
      <w:r>
        <w:t xml:space="preserve"> aktører og funksjoner </w:t>
      </w:r>
      <w:r w:rsidR="00B715D0">
        <w:t xml:space="preserve">som er dekket av </w:t>
      </w:r>
      <w:r w:rsidR="002109C2">
        <w:t>formatet</w:t>
      </w:r>
      <w:r w:rsidR="00B715D0">
        <w:t>. Leverandør (Supplier) og Kjøper (Buyer) er påkrevd. I tillegg er det mulig å angi de aktørene som er beskrevet i diagrammet.</w:t>
      </w:r>
      <w:r>
        <w:t xml:space="preserve"> </w:t>
      </w:r>
      <w:r w:rsidR="00B715D0">
        <w:br/>
      </w:r>
      <w:r>
        <w:t>F</w:t>
      </w:r>
      <w:r w:rsidRPr="00AD78CA">
        <w:t>orretningsprosessene er nærmere beskrevet i de etterfølgende kapitlene.</w:t>
      </w:r>
    </w:p>
    <w:p w:rsidR="002700EE" w:rsidRDefault="002700EE" w:rsidP="002700EE">
      <w:r>
        <w:t>Leverandør</w:t>
      </w:r>
      <w:r w:rsidRPr="00AD78CA">
        <w:t xml:space="preserve"> starter forretningsprosessen </w:t>
      </w:r>
      <w:r>
        <w:t>Fakturering</w:t>
      </w:r>
      <w:r w:rsidRPr="00AD78CA">
        <w:t xml:space="preserve">. </w:t>
      </w:r>
      <w:bookmarkStart w:id="11" w:name="OLE_LINK2"/>
      <w:bookmarkStart w:id="12" w:name="OLE_LINK3"/>
      <w:r w:rsidRPr="00AD78CA">
        <w:t xml:space="preserve">Prosessen er som regel initiert som følge av </w:t>
      </w:r>
      <w:r>
        <w:t xml:space="preserve">varekjøp </w:t>
      </w:r>
      <w:r w:rsidRPr="00AD78CA">
        <w:t>eller forbruk av tjeneste</w:t>
      </w:r>
      <w:r>
        <w:t>.</w:t>
      </w:r>
      <w:bookmarkEnd w:id="11"/>
      <w:bookmarkEnd w:id="12"/>
      <w:r>
        <w:t xml:space="preserve"> </w:t>
      </w:r>
    </w:p>
    <w:p w:rsidR="00B715D0" w:rsidRDefault="00B715D0" w:rsidP="000B6299"/>
    <w:p w:rsidR="000B6299" w:rsidRPr="001A4631" w:rsidRDefault="00FD61A1" w:rsidP="000B6299">
      <w:r>
        <w:rPr>
          <w:noProof/>
        </w:rPr>
        <w:drawing>
          <wp:inline distT="0" distB="0" distL="0" distR="0">
            <wp:extent cx="5752465" cy="3944620"/>
            <wp:effectExtent l="1905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5752465" cy="3944620"/>
                    </a:xfrm>
                    <a:prstGeom prst="rect">
                      <a:avLst/>
                    </a:prstGeom>
                    <a:noFill/>
                    <a:ln w="9525">
                      <a:noFill/>
                      <a:miter lim="800000"/>
                      <a:headEnd/>
                      <a:tailEnd/>
                    </a:ln>
                  </pic:spPr>
                </pic:pic>
              </a:graphicData>
            </a:graphic>
          </wp:inline>
        </w:drawing>
      </w:r>
    </w:p>
    <w:p w:rsidR="000B6299" w:rsidRPr="00FA2064" w:rsidRDefault="002700EE" w:rsidP="002700EE">
      <w:pPr>
        <w:pStyle w:val="Bildetekst"/>
        <w:keepNext w:val="0"/>
        <w:ind w:left="425"/>
      </w:pPr>
      <w:r>
        <w:t>F</w:t>
      </w:r>
      <w:r w:rsidR="000B6299" w:rsidRPr="00104B10">
        <w:t xml:space="preserve">igur </w:t>
      </w:r>
      <w:r w:rsidR="005F11E9" w:rsidRPr="00FA2064">
        <w:rPr>
          <w:lang w:val="en-US"/>
        </w:rPr>
        <w:fldChar w:fldCharType="begin"/>
      </w:r>
      <w:r w:rsidR="000B6299" w:rsidRPr="00104B10">
        <w:instrText xml:space="preserve"> SEQ Figure \* ARABIC </w:instrText>
      </w:r>
      <w:r w:rsidR="005F11E9" w:rsidRPr="00FA2064">
        <w:rPr>
          <w:lang w:val="en-US"/>
        </w:rPr>
        <w:fldChar w:fldCharType="separate"/>
      </w:r>
      <w:r w:rsidR="009F3CB9">
        <w:rPr>
          <w:noProof/>
        </w:rPr>
        <w:t>1</w:t>
      </w:r>
      <w:r w:rsidR="005F11E9" w:rsidRPr="00FA2064">
        <w:rPr>
          <w:lang w:val="en-US"/>
        </w:rPr>
        <w:fldChar w:fldCharType="end"/>
      </w:r>
      <w:r w:rsidR="000B6299" w:rsidRPr="00104B10">
        <w:t xml:space="preserve">: </w:t>
      </w:r>
      <w:r w:rsidR="00B715D0">
        <w:t xml:space="preserve">Aktører og </w:t>
      </w:r>
      <w:r w:rsidR="000B6299" w:rsidRPr="00104B10">
        <w:t xml:space="preserve">Forretningsprosesser som er </w:t>
      </w:r>
      <w:r w:rsidR="00B715D0">
        <w:t>dekket av meldingen</w:t>
      </w:r>
      <w:r w:rsidR="000B6299" w:rsidRPr="00FA2064">
        <w:t xml:space="preserve"> </w:t>
      </w:r>
    </w:p>
    <w:p w:rsidR="000B6299" w:rsidRPr="00AD78CA" w:rsidRDefault="000B6299" w:rsidP="000B6299">
      <w:pPr>
        <w:pStyle w:val="Overskrift3"/>
      </w:pPr>
      <w:bookmarkStart w:id="13" w:name="_Toc311102075"/>
      <w:r>
        <w:lastRenderedPageBreak/>
        <w:t>Fakturering</w:t>
      </w:r>
      <w:bookmarkEnd w:id="13"/>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9"/>
        <w:gridCol w:w="8080"/>
      </w:tblGrid>
      <w:tr w:rsidR="000B6299" w:rsidRPr="00AD78CA">
        <w:tc>
          <w:tcPr>
            <w:tcW w:w="1809" w:type="dxa"/>
          </w:tcPr>
          <w:p w:rsidR="000B6299" w:rsidRPr="00AD78CA" w:rsidRDefault="000B6299" w:rsidP="00D91F57">
            <w:pPr>
              <w:pStyle w:val="Overskrift5"/>
              <w:spacing w:before="0" w:after="0"/>
              <w:ind w:left="0"/>
            </w:pPr>
            <w:r w:rsidRPr="00AD78CA">
              <w:t>Process name</w:t>
            </w:r>
          </w:p>
        </w:tc>
        <w:tc>
          <w:tcPr>
            <w:tcW w:w="8080" w:type="dxa"/>
          </w:tcPr>
          <w:p w:rsidR="000B6299" w:rsidRPr="00AD78CA" w:rsidRDefault="000B6299" w:rsidP="00D91F57">
            <w:pPr>
              <w:spacing w:after="0"/>
              <w:ind w:left="34"/>
            </w:pPr>
            <w:r>
              <w:t>Fakturering</w:t>
            </w:r>
          </w:p>
        </w:tc>
      </w:tr>
      <w:tr w:rsidR="000B6299" w:rsidRPr="00AD78CA">
        <w:tc>
          <w:tcPr>
            <w:tcW w:w="1809" w:type="dxa"/>
          </w:tcPr>
          <w:p w:rsidR="000B6299" w:rsidRPr="00AD78CA" w:rsidRDefault="000B6299" w:rsidP="00D91F57">
            <w:pPr>
              <w:pStyle w:val="Overskrift5"/>
              <w:spacing w:before="0" w:after="0"/>
              <w:ind w:left="0"/>
            </w:pPr>
            <w:r w:rsidRPr="00AD78CA">
              <w:t>Identifier</w:t>
            </w:r>
          </w:p>
        </w:tc>
        <w:tc>
          <w:tcPr>
            <w:tcW w:w="8080" w:type="dxa"/>
          </w:tcPr>
          <w:p w:rsidR="000B6299" w:rsidRPr="00AD78CA" w:rsidRDefault="001A4631" w:rsidP="00D91F57">
            <w:pPr>
              <w:spacing w:after="0"/>
              <w:ind w:left="34"/>
            </w:pPr>
            <w:r>
              <w:t>Ikke definert</w:t>
            </w:r>
          </w:p>
        </w:tc>
      </w:tr>
      <w:tr w:rsidR="000B6299" w:rsidRPr="00AD78CA">
        <w:tc>
          <w:tcPr>
            <w:tcW w:w="1809" w:type="dxa"/>
          </w:tcPr>
          <w:p w:rsidR="000B6299" w:rsidRPr="00AD78CA" w:rsidRDefault="000B6299" w:rsidP="00D91F57">
            <w:pPr>
              <w:pStyle w:val="Overskrift5"/>
              <w:spacing w:before="0" w:after="0"/>
              <w:ind w:left="0"/>
            </w:pPr>
            <w:r w:rsidRPr="00AD78CA">
              <w:t>Roles</w:t>
            </w:r>
          </w:p>
        </w:tc>
        <w:tc>
          <w:tcPr>
            <w:tcW w:w="8080" w:type="dxa"/>
          </w:tcPr>
          <w:p w:rsidR="000B6299" w:rsidRDefault="000B6299" w:rsidP="00D91F57">
            <w:pPr>
              <w:spacing w:after="0"/>
              <w:ind w:left="34"/>
            </w:pPr>
            <w:r>
              <w:t xml:space="preserve">Roller som er involvert i denne prosessen er: </w:t>
            </w:r>
          </w:p>
          <w:p w:rsidR="000B6299" w:rsidRDefault="000B6299" w:rsidP="00D91F57">
            <w:pPr>
              <w:pStyle w:val="Liste"/>
              <w:numPr>
                <w:ilvl w:val="0"/>
                <w:numId w:val="20"/>
              </w:numPr>
              <w:tabs>
                <w:tab w:val="clear" w:pos="1440"/>
              </w:tabs>
              <w:spacing w:after="0"/>
            </w:pPr>
            <w:r>
              <w:t>Leverandør (</w:t>
            </w:r>
            <w:r w:rsidR="002700EE">
              <w:t>F</w:t>
            </w:r>
            <w:r>
              <w:t>akturautsteder</w:t>
            </w:r>
            <w:r w:rsidR="002700EE">
              <w:t>, Factoring</w:t>
            </w:r>
            <w:r>
              <w:t>)</w:t>
            </w:r>
          </w:p>
          <w:p w:rsidR="000B6299" w:rsidRDefault="00BD6B60" w:rsidP="00D91F57">
            <w:pPr>
              <w:pStyle w:val="Liste"/>
              <w:numPr>
                <w:ilvl w:val="0"/>
                <w:numId w:val="20"/>
              </w:numPr>
              <w:tabs>
                <w:tab w:val="clear" w:pos="1440"/>
              </w:tabs>
              <w:spacing w:after="0"/>
            </w:pPr>
            <w:r>
              <w:t>Kjøper</w:t>
            </w:r>
            <w:r w:rsidR="000B6299">
              <w:t xml:space="preserve"> (Fakturamottaker, Sluttmottaker, Bestilt av, </w:t>
            </w:r>
            <w:r w:rsidR="002700EE">
              <w:t xml:space="preserve">Skipes fra, </w:t>
            </w:r>
            <w:r w:rsidR="000B6299">
              <w:t>Levert til)</w:t>
            </w:r>
          </w:p>
          <w:p w:rsidR="000B6299" w:rsidRDefault="00B66919" w:rsidP="00D91F57">
            <w:pPr>
              <w:pStyle w:val="Liste"/>
              <w:numPr>
                <w:ilvl w:val="0"/>
                <w:numId w:val="20"/>
              </w:numPr>
              <w:tabs>
                <w:tab w:val="clear" w:pos="1440"/>
              </w:tabs>
              <w:spacing w:after="0"/>
            </w:pPr>
            <w:r>
              <w:t xml:space="preserve">Leverandør kan benytte et </w:t>
            </w:r>
            <w:r w:rsidR="000B6299">
              <w:t>Factoring</w:t>
            </w:r>
            <w:r>
              <w:t>selskap</w:t>
            </w:r>
          </w:p>
          <w:p w:rsidR="000B6299" w:rsidRDefault="00B66919" w:rsidP="00D91F57">
            <w:pPr>
              <w:pStyle w:val="Liste"/>
              <w:numPr>
                <w:ilvl w:val="0"/>
                <w:numId w:val="20"/>
              </w:numPr>
              <w:tabs>
                <w:tab w:val="clear" w:pos="1440"/>
              </w:tabs>
              <w:spacing w:after="0"/>
            </w:pPr>
            <w:r>
              <w:t>Både Leverandør og Kjøper kan benytte Formidler/</w:t>
            </w:r>
            <w:r w:rsidR="000B6299">
              <w:t>Fakturahotell</w:t>
            </w:r>
          </w:p>
          <w:p w:rsidR="000B6299" w:rsidRPr="00AD78CA" w:rsidRDefault="000B6299" w:rsidP="00D91F57">
            <w:pPr>
              <w:pStyle w:val="Liste"/>
              <w:tabs>
                <w:tab w:val="clear" w:pos="1440"/>
                <w:tab w:val="num" w:pos="360"/>
              </w:tabs>
              <w:spacing w:after="0"/>
              <w:ind w:left="34" w:firstLine="0"/>
            </w:pPr>
            <w:r>
              <w:t>Aktører i parentes er aktuelle hvis de er forskjellige fra det foran parentesen.</w:t>
            </w:r>
          </w:p>
        </w:tc>
      </w:tr>
      <w:tr w:rsidR="000B6299" w:rsidRPr="00AD78CA">
        <w:tc>
          <w:tcPr>
            <w:tcW w:w="1809" w:type="dxa"/>
          </w:tcPr>
          <w:p w:rsidR="000B6299" w:rsidRPr="00AD78CA" w:rsidRDefault="000B6299" w:rsidP="00D91F57">
            <w:pPr>
              <w:pStyle w:val="Overskrift5"/>
              <w:spacing w:before="0" w:after="0"/>
              <w:ind w:left="0"/>
            </w:pPr>
            <w:r w:rsidRPr="00AD78CA">
              <w:t>Description</w:t>
            </w:r>
          </w:p>
        </w:tc>
        <w:tc>
          <w:tcPr>
            <w:tcW w:w="8080" w:type="dxa"/>
          </w:tcPr>
          <w:p w:rsidR="000B6299" w:rsidRPr="00AE755A" w:rsidRDefault="000B6299" w:rsidP="00D91F57">
            <w:pPr>
              <w:spacing w:after="0"/>
              <w:ind w:left="34"/>
            </w:pPr>
            <w:r>
              <w:t xml:space="preserve">Leverandør genererer og formidler faktura til </w:t>
            </w:r>
            <w:r w:rsidR="00BD6B60">
              <w:t>Kjøper</w:t>
            </w:r>
            <w:r>
              <w:t xml:space="preserve">. </w:t>
            </w:r>
            <w:r w:rsidR="000647AD">
              <w:t>Fysisk m</w:t>
            </w:r>
            <w:r>
              <w:t xml:space="preserve">ottaker av faktura kan være </w:t>
            </w:r>
            <w:r w:rsidR="00BD6B60">
              <w:t>Kjøper</w:t>
            </w:r>
            <w:r>
              <w:t>, Factorin</w:t>
            </w:r>
            <w:r w:rsidR="000647AD">
              <w:t>g-selskap eller et Formidler/Fakturahotell</w:t>
            </w:r>
            <w:r>
              <w:t xml:space="preserve">. Hvis Leverandør bruker Factoring sendes orginal til Fakturamottaker og kopi til Factoring. Hvis Leverandør bruker </w:t>
            </w:r>
            <w:r w:rsidRPr="00AE755A">
              <w:t>F</w:t>
            </w:r>
            <w:r w:rsidR="000647AD">
              <w:t>ormidler</w:t>
            </w:r>
            <w:r>
              <w:t>, videre</w:t>
            </w:r>
            <w:r w:rsidR="000647AD">
              <w:t>sender</w:t>
            </w:r>
            <w:r>
              <w:t xml:space="preserve"> F</w:t>
            </w:r>
            <w:r w:rsidR="000647AD">
              <w:t>ormidler</w:t>
            </w:r>
            <w:r>
              <w:t xml:space="preserve"> fakturaen til Fakturamottaker</w:t>
            </w:r>
            <w:r w:rsidRPr="00AE755A">
              <w:t xml:space="preserve">. </w:t>
            </w:r>
          </w:p>
        </w:tc>
      </w:tr>
      <w:tr w:rsidR="000B6299" w:rsidRPr="00AD78CA">
        <w:tc>
          <w:tcPr>
            <w:tcW w:w="1809" w:type="dxa"/>
          </w:tcPr>
          <w:p w:rsidR="000B6299" w:rsidRPr="00AD78CA" w:rsidRDefault="000B6299" w:rsidP="00D91F57">
            <w:pPr>
              <w:pStyle w:val="Overskrift5"/>
              <w:spacing w:before="0" w:after="0"/>
              <w:ind w:left="0"/>
            </w:pPr>
            <w:r w:rsidRPr="00AD78CA">
              <w:t>Preconditions</w:t>
            </w:r>
          </w:p>
        </w:tc>
        <w:tc>
          <w:tcPr>
            <w:tcW w:w="8080" w:type="dxa"/>
          </w:tcPr>
          <w:p w:rsidR="000B6299" w:rsidRPr="00AD78CA" w:rsidRDefault="000B6299" w:rsidP="00D91F57">
            <w:pPr>
              <w:spacing w:after="0"/>
              <w:ind w:left="34"/>
            </w:pPr>
            <w:r w:rsidRPr="00AD78CA">
              <w:t>Prosessen er som regel initiert som følge av overdragelse av eiendomsrett eller forbruk av tjeneste</w:t>
            </w:r>
            <w:r>
              <w:t>.</w:t>
            </w:r>
          </w:p>
        </w:tc>
      </w:tr>
      <w:tr w:rsidR="000B6299" w:rsidRPr="0094146E">
        <w:tc>
          <w:tcPr>
            <w:tcW w:w="1809" w:type="dxa"/>
          </w:tcPr>
          <w:p w:rsidR="000B6299" w:rsidRPr="00AD78CA" w:rsidRDefault="000B6299" w:rsidP="00D91F57">
            <w:pPr>
              <w:pStyle w:val="Overskrift5"/>
              <w:spacing w:before="0" w:after="0"/>
              <w:ind w:left="0"/>
            </w:pPr>
            <w:r w:rsidRPr="00AD78CA">
              <w:t>Post conditions</w:t>
            </w:r>
          </w:p>
        </w:tc>
        <w:tc>
          <w:tcPr>
            <w:tcW w:w="8080" w:type="dxa"/>
          </w:tcPr>
          <w:p w:rsidR="000B6299" w:rsidRPr="0094146E" w:rsidRDefault="000B6299" w:rsidP="00D91F57">
            <w:pPr>
              <w:spacing w:after="0"/>
              <w:ind w:left="34"/>
            </w:pPr>
            <w:r w:rsidRPr="00AE755A">
              <w:t xml:space="preserve">Prosessen avsluttes når </w:t>
            </w:r>
            <w:r w:rsidR="00BD6B60">
              <w:t>Kjøperen</w:t>
            </w:r>
            <w:r>
              <w:t xml:space="preserve"> har </w:t>
            </w:r>
            <w:r w:rsidRPr="00AE755A">
              <w:t xml:space="preserve">mottatt faktura. </w:t>
            </w:r>
          </w:p>
        </w:tc>
      </w:tr>
      <w:tr w:rsidR="000B6299" w:rsidRPr="00104B10">
        <w:tc>
          <w:tcPr>
            <w:tcW w:w="1809" w:type="dxa"/>
          </w:tcPr>
          <w:p w:rsidR="000B6299" w:rsidRPr="00AD78CA" w:rsidRDefault="000B6299" w:rsidP="00D91F57">
            <w:pPr>
              <w:pStyle w:val="Overskrift5"/>
              <w:spacing w:before="0" w:after="0"/>
              <w:ind w:left="0"/>
            </w:pPr>
            <w:r w:rsidRPr="00AD78CA">
              <w:t>Scenario/ workflow</w:t>
            </w:r>
          </w:p>
        </w:tc>
        <w:tc>
          <w:tcPr>
            <w:tcW w:w="8080" w:type="dxa"/>
          </w:tcPr>
          <w:p w:rsidR="000B6299" w:rsidRDefault="000B6299" w:rsidP="00D91F57">
            <w:pPr>
              <w:autoSpaceDE w:val="0"/>
              <w:autoSpaceDN w:val="0"/>
              <w:adjustRightInd w:val="0"/>
              <w:spacing w:after="0"/>
              <w:ind w:left="34"/>
            </w:pPr>
            <w:r>
              <w:t xml:space="preserve">Leverandør sender faktura til </w:t>
            </w:r>
            <w:r w:rsidR="00BD6B60">
              <w:t>Kjøper</w:t>
            </w:r>
            <w:r>
              <w:t>. Det finnes en del formalkrav til informasjonselementene i en faktura. Disse kravene må være oppfylt.</w:t>
            </w:r>
          </w:p>
          <w:p w:rsidR="000B6299" w:rsidRPr="000647AD" w:rsidRDefault="00FD61A1" w:rsidP="00D91F57">
            <w:pPr>
              <w:keepNext/>
              <w:ind w:left="34"/>
              <w:jc w:val="center"/>
            </w:pPr>
            <w:r>
              <w:rPr>
                <w:noProof/>
              </w:rPr>
              <w:drawing>
                <wp:inline distT="0" distB="0" distL="0" distR="0">
                  <wp:extent cx="3083560" cy="1680210"/>
                  <wp:effectExtent l="1905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3083560" cy="1680210"/>
                          </a:xfrm>
                          <a:prstGeom prst="rect">
                            <a:avLst/>
                          </a:prstGeom>
                          <a:noFill/>
                          <a:ln w="9525">
                            <a:noFill/>
                            <a:miter lim="800000"/>
                            <a:headEnd/>
                            <a:tailEnd/>
                          </a:ln>
                        </pic:spPr>
                      </pic:pic>
                    </a:graphicData>
                  </a:graphic>
                </wp:inline>
              </w:drawing>
            </w:r>
          </w:p>
          <w:p w:rsidR="000B6299" w:rsidRPr="00104B10" w:rsidRDefault="000B6299" w:rsidP="00D91F57">
            <w:pPr>
              <w:pStyle w:val="Bildetekst"/>
              <w:ind w:left="34"/>
            </w:pPr>
            <w:r w:rsidRPr="00104B10">
              <w:t xml:space="preserve">Figure </w:t>
            </w:r>
            <w:r w:rsidR="005F11E9" w:rsidRPr="00AD78CA">
              <w:fldChar w:fldCharType="begin"/>
            </w:r>
            <w:r w:rsidRPr="00104B10">
              <w:instrText xml:space="preserve"> SEQ Figure \* ARABIC </w:instrText>
            </w:r>
            <w:r w:rsidR="005F11E9" w:rsidRPr="00AD78CA">
              <w:fldChar w:fldCharType="separate"/>
            </w:r>
            <w:r w:rsidR="009F3CB9">
              <w:rPr>
                <w:noProof/>
              </w:rPr>
              <w:t>2</w:t>
            </w:r>
            <w:r w:rsidR="005F11E9" w:rsidRPr="00AD78CA">
              <w:fldChar w:fldCharType="end"/>
            </w:r>
            <w:r w:rsidRPr="00104B10">
              <w:t xml:space="preserve">: Leverandør sender faktura til </w:t>
            </w:r>
            <w:r w:rsidR="00BD6B60">
              <w:t>Kjøper</w:t>
            </w:r>
          </w:p>
        </w:tc>
      </w:tr>
      <w:tr w:rsidR="000B6299" w:rsidRPr="00AD78CA">
        <w:tc>
          <w:tcPr>
            <w:tcW w:w="1809" w:type="dxa"/>
          </w:tcPr>
          <w:p w:rsidR="000B6299" w:rsidRPr="00AD78CA" w:rsidRDefault="000B6299" w:rsidP="00D91F57">
            <w:pPr>
              <w:pStyle w:val="Overskrift5"/>
              <w:spacing w:before="0" w:after="0"/>
              <w:ind w:left="0"/>
            </w:pPr>
            <w:r w:rsidRPr="00AD78CA">
              <w:t>Performance Goals</w:t>
            </w:r>
          </w:p>
        </w:tc>
        <w:tc>
          <w:tcPr>
            <w:tcW w:w="8080" w:type="dxa"/>
          </w:tcPr>
          <w:p w:rsidR="000B6299" w:rsidRPr="00AD78CA" w:rsidRDefault="001A4631" w:rsidP="00D91F57">
            <w:pPr>
              <w:spacing w:after="0"/>
              <w:ind w:left="34"/>
            </w:pPr>
            <w:r>
              <w:t>Ingen</w:t>
            </w:r>
          </w:p>
        </w:tc>
      </w:tr>
      <w:tr w:rsidR="000B6299" w:rsidRPr="00AD78CA">
        <w:tc>
          <w:tcPr>
            <w:tcW w:w="1809" w:type="dxa"/>
          </w:tcPr>
          <w:p w:rsidR="000B6299" w:rsidRPr="00AD78CA" w:rsidRDefault="000B6299" w:rsidP="00D91F57">
            <w:pPr>
              <w:pStyle w:val="Overskrift5"/>
              <w:spacing w:before="0" w:after="0"/>
              <w:ind w:left="0"/>
            </w:pPr>
            <w:r w:rsidRPr="00AD78CA">
              <w:lastRenderedPageBreak/>
              <w:t>Alternative Scenario</w:t>
            </w:r>
          </w:p>
        </w:tc>
        <w:tc>
          <w:tcPr>
            <w:tcW w:w="8080" w:type="dxa"/>
          </w:tcPr>
          <w:p w:rsidR="000B6299" w:rsidRPr="000647AD" w:rsidRDefault="00FD61A1" w:rsidP="00D91F57">
            <w:pPr>
              <w:spacing w:after="0"/>
              <w:ind w:left="34"/>
            </w:pPr>
            <w:r>
              <w:rPr>
                <w:noProof/>
              </w:rPr>
              <w:drawing>
                <wp:inline distT="0" distB="0" distL="0" distR="0">
                  <wp:extent cx="4114800" cy="266890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4114800" cy="2668905"/>
                          </a:xfrm>
                          <a:prstGeom prst="rect">
                            <a:avLst/>
                          </a:prstGeom>
                          <a:noFill/>
                          <a:ln w="9525">
                            <a:noFill/>
                            <a:miter lim="800000"/>
                            <a:headEnd/>
                            <a:tailEnd/>
                          </a:ln>
                        </pic:spPr>
                      </pic:pic>
                    </a:graphicData>
                  </a:graphic>
                </wp:inline>
              </w:drawing>
            </w:r>
          </w:p>
          <w:p w:rsidR="000B6299" w:rsidRPr="00004CA9" w:rsidRDefault="000B6299" w:rsidP="00D91F57">
            <w:pPr>
              <w:pStyle w:val="Bildetekst"/>
              <w:ind w:left="34"/>
              <w:rPr>
                <w:lang w:val="en-US"/>
              </w:rPr>
            </w:pPr>
            <w:r w:rsidRPr="00FA2064">
              <w:rPr>
                <w:lang w:val="en-US"/>
              </w:rPr>
              <w:t>Figur 3: Bruk av Factoringselskap</w:t>
            </w:r>
          </w:p>
          <w:p w:rsidR="000B6299" w:rsidRPr="000647AD" w:rsidRDefault="00FD61A1" w:rsidP="00D91F57">
            <w:pPr>
              <w:spacing w:after="0"/>
              <w:ind w:left="34"/>
            </w:pPr>
            <w:r>
              <w:rPr>
                <w:noProof/>
              </w:rPr>
              <w:drawing>
                <wp:inline distT="0" distB="0" distL="0" distR="0">
                  <wp:extent cx="4614545" cy="214757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srcRect/>
                          <a:stretch>
                            <a:fillRect/>
                          </a:stretch>
                        </pic:blipFill>
                        <pic:spPr bwMode="auto">
                          <a:xfrm>
                            <a:off x="0" y="0"/>
                            <a:ext cx="4614545" cy="2147570"/>
                          </a:xfrm>
                          <a:prstGeom prst="rect">
                            <a:avLst/>
                          </a:prstGeom>
                          <a:noFill/>
                          <a:ln w="9525">
                            <a:noFill/>
                            <a:miter lim="800000"/>
                            <a:headEnd/>
                            <a:tailEnd/>
                          </a:ln>
                        </pic:spPr>
                      </pic:pic>
                    </a:graphicData>
                  </a:graphic>
                </wp:inline>
              </w:drawing>
            </w:r>
          </w:p>
          <w:p w:rsidR="000B6299" w:rsidRPr="00FA2064" w:rsidRDefault="000B6299" w:rsidP="00D91F57">
            <w:pPr>
              <w:pStyle w:val="Bildetekst"/>
              <w:ind w:left="34"/>
              <w:rPr>
                <w:lang w:val="en-US"/>
              </w:rPr>
            </w:pPr>
            <w:r w:rsidRPr="00FA2064">
              <w:rPr>
                <w:lang w:val="en-US"/>
              </w:rPr>
              <w:t xml:space="preserve">Figur 4: Bruk av </w:t>
            </w:r>
            <w:r w:rsidR="000647AD">
              <w:rPr>
                <w:lang w:val="en-US"/>
              </w:rPr>
              <w:t>Formidler</w:t>
            </w:r>
          </w:p>
          <w:p w:rsidR="000B6299" w:rsidRPr="00CB28B9" w:rsidRDefault="000B6299" w:rsidP="00D91F57">
            <w:pPr>
              <w:spacing w:after="0"/>
              <w:ind w:left="34"/>
            </w:pPr>
          </w:p>
        </w:tc>
      </w:tr>
      <w:tr w:rsidR="000B6299" w:rsidRPr="00AD78CA">
        <w:tc>
          <w:tcPr>
            <w:tcW w:w="1809" w:type="dxa"/>
          </w:tcPr>
          <w:p w:rsidR="000B6299" w:rsidRPr="00AD78CA" w:rsidRDefault="000B6299" w:rsidP="00D91F57">
            <w:pPr>
              <w:pStyle w:val="Overskrift5"/>
              <w:spacing w:before="0" w:after="0"/>
              <w:ind w:left="0"/>
            </w:pPr>
            <w:r w:rsidRPr="00AD78CA">
              <w:t>Special Requirements</w:t>
            </w:r>
          </w:p>
        </w:tc>
        <w:tc>
          <w:tcPr>
            <w:tcW w:w="8080" w:type="dxa"/>
          </w:tcPr>
          <w:p w:rsidR="000B6299" w:rsidRPr="00AD78CA" w:rsidRDefault="000B6299" w:rsidP="00D91F57">
            <w:pPr>
              <w:spacing w:after="0"/>
              <w:ind w:left="34"/>
            </w:pPr>
            <w:r w:rsidRPr="00AD78CA">
              <w:t>None</w:t>
            </w:r>
          </w:p>
        </w:tc>
      </w:tr>
      <w:tr w:rsidR="000B6299" w:rsidRPr="00AD78CA">
        <w:tc>
          <w:tcPr>
            <w:tcW w:w="1809" w:type="dxa"/>
          </w:tcPr>
          <w:p w:rsidR="000B6299" w:rsidRPr="00AD78CA" w:rsidRDefault="000B6299" w:rsidP="00D91F57">
            <w:pPr>
              <w:pStyle w:val="Overskrift5"/>
              <w:spacing w:before="0" w:after="0"/>
              <w:ind w:left="0"/>
            </w:pPr>
            <w:r w:rsidRPr="00AD78CA">
              <w:t>Extension Points</w:t>
            </w:r>
          </w:p>
        </w:tc>
        <w:tc>
          <w:tcPr>
            <w:tcW w:w="8080" w:type="dxa"/>
          </w:tcPr>
          <w:p w:rsidR="000B6299" w:rsidRPr="00AD78CA" w:rsidRDefault="000B6299" w:rsidP="00D91F57">
            <w:pPr>
              <w:spacing w:after="0"/>
              <w:ind w:left="34"/>
            </w:pPr>
            <w:r w:rsidRPr="00AD78CA">
              <w:t>None</w:t>
            </w:r>
          </w:p>
        </w:tc>
      </w:tr>
    </w:tbl>
    <w:p w:rsidR="000B6299" w:rsidRPr="00AD78CA" w:rsidRDefault="000B6299" w:rsidP="000B6299"/>
    <w:p w:rsidR="000B6299" w:rsidRPr="00AD78CA" w:rsidRDefault="000B6299" w:rsidP="000647AD">
      <w:pPr>
        <w:pStyle w:val="Overskrift3"/>
      </w:pPr>
      <w:bookmarkStart w:id="14" w:name="_Toc101598536"/>
      <w:bookmarkStart w:id="15" w:name="_Toc311102076"/>
      <w:r>
        <w:lastRenderedPageBreak/>
        <w:t>Forretningsdokumenter</w:t>
      </w:r>
      <w:bookmarkEnd w:id="14"/>
      <w:bookmarkEnd w:id="15"/>
    </w:p>
    <w:p w:rsidR="000B6299" w:rsidRPr="000D3A5F" w:rsidRDefault="000B6299" w:rsidP="000647AD">
      <w:pPr>
        <w:keepNext/>
        <w:keepLines/>
      </w:pPr>
      <w:r w:rsidRPr="000D3A5F">
        <w:t xml:space="preserve">Meldingsguiden for e2b Fakturaformat støtter følgende forretningsdokumenter: </w:t>
      </w:r>
    </w:p>
    <w:tbl>
      <w:tblPr>
        <w:tblW w:w="94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75"/>
        <w:gridCol w:w="1342"/>
        <w:gridCol w:w="1548"/>
        <w:gridCol w:w="3634"/>
        <w:gridCol w:w="1353"/>
      </w:tblGrid>
      <w:tr w:rsidR="000B6299" w:rsidRPr="001A4631">
        <w:trPr>
          <w:tblHeader/>
        </w:trPr>
        <w:tc>
          <w:tcPr>
            <w:tcW w:w="1575" w:type="dxa"/>
            <w:tcBorders>
              <w:bottom w:val="single" w:sz="4" w:space="0" w:color="auto"/>
            </w:tcBorders>
            <w:shd w:val="clear" w:color="auto" w:fill="E0E0E0"/>
          </w:tcPr>
          <w:p w:rsidR="000B6299" w:rsidRPr="001A4631" w:rsidRDefault="000B6299" w:rsidP="000647AD">
            <w:pPr>
              <w:pStyle w:val="Tabell"/>
              <w:keepNext/>
              <w:keepLines/>
              <w:spacing w:before="60" w:after="60"/>
              <w:rPr>
                <w:b/>
                <w:bCs/>
                <w:lang w:val="nb-NO"/>
              </w:rPr>
            </w:pPr>
            <w:r w:rsidRPr="001A4631">
              <w:rPr>
                <w:b/>
                <w:bCs/>
                <w:lang w:val="nb-NO"/>
              </w:rPr>
              <w:t>Functional</w:t>
            </w:r>
            <w:r w:rsidR="001A4631" w:rsidRPr="001A4631">
              <w:rPr>
                <w:b/>
                <w:bCs/>
                <w:lang w:val="nb-NO"/>
              </w:rPr>
              <w:br/>
            </w:r>
            <w:proofErr w:type="gramStart"/>
            <w:r w:rsidRPr="001A4631">
              <w:rPr>
                <w:b/>
                <w:bCs/>
                <w:lang w:val="nb-NO"/>
              </w:rPr>
              <w:t>Business  Document</w:t>
            </w:r>
            <w:proofErr w:type="gramEnd"/>
          </w:p>
        </w:tc>
        <w:tc>
          <w:tcPr>
            <w:tcW w:w="1342" w:type="dxa"/>
            <w:tcBorders>
              <w:bottom w:val="single" w:sz="4" w:space="0" w:color="auto"/>
            </w:tcBorders>
            <w:shd w:val="clear" w:color="auto" w:fill="E0E0E0"/>
          </w:tcPr>
          <w:p w:rsidR="000B6299" w:rsidRPr="001A4631" w:rsidRDefault="000B6299" w:rsidP="000647AD">
            <w:pPr>
              <w:pStyle w:val="Tabell"/>
              <w:keepNext/>
              <w:keepLines/>
              <w:spacing w:before="60" w:after="60"/>
              <w:rPr>
                <w:b/>
                <w:bCs/>
                <w:lang w:val="nb-NO"/>
              </w:rPr>
            </w:pPr>
            <w:r w:rsidRPr="001A4631">
              <w:rPr>
                <w:b/>
                <w:bCs/>
                <w:lang w:val="nb-NO"/>
              </w:rPr>
              <w:t>Sending role</w:t>
            </w:r>
          </w:p>
        </w:tc>
        <w:tc>
          <w:tcPr>
            <w:tcW w:w="1548" w:type="dxa"/>
            <w:tcBorders>
              <w:bottom w:val="single" w:sz="4" w:space="0" w:color="auto"/>
            </w:tcBorders>
            <w:shd w:val="clear" w:color="auto" w:fill="E0E0E0"/>
          </w:tcPr>
          <w:p w:rsidR="000B6299" w:rsidRPr="001A4631" w:rsidRDefault="000B6299" w:rsidP="000647AD">
            <w:pPr>
              <w:pStyle w:val="Tabell"/>
              <w:keepNext/>
              <w:keepLines/>
              <w:spacing w:before="60" w:after="60"/>
              <w:rPr>
                <w:b/>
                <w:bCs/>
                <w:lang w:val="nb-NO"/>
              </w:rPr>
            </w:pPr>
            <w:r w:rsidRPr="001A4631">
              <w:rPr>
                <w:b/>
                <w:bCs/>
                <w:lang w:val="nb-NO"/>
              </w:rPr>
              <w:t>Receiving role</w:t>
            </w:r>
          </w:p>
        </w:tc>
        <w:tc>
          <w:tcPr>
            <w:tcW w:w="3634" w:type="dxa"/>
            <w:tcBorders>
              <w:bottom w:val="single" w:sz="4" w:space="0" w:color="auto"/>
            </w:tcBorders>
            <w:shd w:val="clear" w:color="auto" w:fill="E0E0E0"/>
          </w:tcPr>
          <w:p w:rsidR="000B6299" w:rsidRPr="001A4631" w:rsidRDefault="000B6299" w:rsidP="000647AD">
            <w:pPr>
              <w:pStyle w:val="Tabell"/>
              <w:keepNext/>
              <w:keepLines/>
              <w:spacing w:before="60" w:after="60"/>
              <w:rPr>
                <w:b/>
                <w:bCs/>
                <w:lang w:val="nb-NO"/>
              </w:rPr>
            </w:pPr>
            <w:r w:rsidRPr="001A4631">
              <w:rPr>
                <w:b/>
                <w:bCs/>
                <w:lang w:val="nb-NO"/>
              </w:rPr>
              <w:t>Description</w:t>
            </w:r>
          </w:p>
        </w:tc>
        <w:tc>
          <w:tcPr>
            <w:tcW w:w="1353" w:type="dxa"/>
            <w:tcBorders>
              <w:bottom w:val="single" w:sz="4" w:space="0" w:color="auto"/>
            </w:tcBorders>
            <w:shd w:val="clear" w:color="auto" w:fill="E0E0E0"/>
          </w:tcPr>
          <w:p w:rsidR="000B6299" w:rsidRPr="001A4631" w:rsidRDefault="000B6299" w:rsidP="000647AD">
            <w:pPr>
              <w:pStyle w:val="Tabell"/>
              <w:keepNext/>
              <w:keepLines/>
              <w:spacing w:before="60" w:after="60"/>
              <w:rPr>
                <w:b/>
                <w:bCs/>
                <w:lang w:val="nb-NO"/>
              </w:rPr>
            </w:pPr>
            <w:r w:rsidRPr="001A4631">
              <w:rPr>
                <w:b/>
                <w:bCs/>
                <w:lang w:val="nb-NO"/>
              </w:rPr>
              <w:t>State</w:t>
            </w:r>
          </w:p>
        </w:tc>
      </w:tr>
      <w:tr w:rsidR="000B6299" w:rsidRPr="000D3A5F">
        <w:trPr>
          <w:tblHeader/>
        </w:trPr>
        <w:tc>
          <w:tcPr>
            <w:tcW w:w="1575" w:type="dxa"/>
          </w:tcPr>
          <w:p w:rsidR="000B6299" w:rsidRPr="00004CA9" w:rsidRDefault="000B6299" w:rsidP="000647AD">
            <w:pPr>
              <w:keepNext/>
              <w:keepLines/>
              <w:ind w:left="0"/>
              <w:rPr>
                <w:b/>
              </w:rPr>
            </w:pPr>
            <w:r w:rsidRPr="00004CA9">
              <w:rPr>
                <w:b/>
              </w:rPr>
              <w:t>Faktura</w:t>
            </w:r>
          </w:p>
        </w:tc>
        <w:tc>
          <w:tcPr>
            <w:tcW w:w="1342" w:type="dxa"/>
          </w:tcPr>
          <w:p w:rsidR="000B6299" w:rsidRPr="00AD78CA" w:rsidRDefault="000B6299" w:rsidP="000647AD">
            <w:pPr>
              <w:keepNext/>
              <w:keepLines/>
              <w:ind w:left="0"/>
            </w:pPr>
            <w:r>
              <w:t>Leverandør</w:t>
            </w:r>
          </w:p>
        </w:tc>
        <w:tc>
          <w:tcPr>
            <w:tcW w:w="1548" w:type="dxa"/>
          </w:tcPr>
          <w:p w:rsidR="000B6299" w:rsidRPr="00AD78CA" w:rsidRDefault="00BD6B60" w:rsidP="000647AD">
            <w:pPr>
              <w:keepNext/>
              <w:keepLines/>
              <w:ind w:left="0"/>
            </w:pPr>
            <w:r>
              <w:t>Kjøper</w:t>
            </w:r>
          </w:p>
        </w:tc>
        <w:tc>
          <w:tcPr>
            <w:tcW w:w="3634" w:type="dxa"/>
          </w:tcPr>
          <w:p w:rsidR="000B6299" w:rsidRPr="000D3A5F" w:rsidRDefault="000B6299" w:rsidP="000647AD">
            <w:pPr>
              <w:keepNext/>
              <w:keepLines/>
              <w:ind w:left="0"/>
            </w:pPr>
            <w:r w:rsidRPr="000D3A5F">
              <w:t xml:space="preserve">Faktura er brukt av </w:t>
            </w:r>
            <w:r>
              <w:t>Leverandør</w:t>
            </w:r>
            <w:r w:rsidRPr="000D3A5F">
              <w:t xml:space="preserve"> til å formidle informasjon om ute</w:t>
            </w:r>
            <w:r>
              <w:t>stående fordringer som Leverandør</w:t>
            </w:r>
            <w:r w:rsidRPr="000D3A5F">
              <w:t xml:space="preserve"> har </w:t>
            </w:r>
            <w:r>
              <w:t xml:space="preserve">på </w:t>
            </w:r>
            <w:r w:rsidR="00BD6B60">
              <w:t>Kjøper</w:t>
            </w:r>
            <w:r w:rsidRPr="000D3A5F">
              <w:t xml:space="preserve">. </w:t>
            </w:r>
          </w:p>
        </w:tc>
        <w:tc>
          <w:tcPr>
            <w:tcW w:w="1353" w:type="dxa"/>
          </w:tcPr>
          <w:p w:rsidR="000B6299" w:rsidRPr="000D3A5F" w:rsidRDefault="000B6299" w:rsidP="000647AD">
            <w:pPr>
              <w:keepNext/>
              <w:keepLines/>
              <w:ind w:left="0"/>
            </w:pPr>
          </w:p>
        </w:tc>
      </w:tr>
      <w:tr w:rsidR="000647AD" w:rsidRPr="000D3A5F">
        <w:trPr>
          <w:tblHeader/>
        </w:trPr>
        <w:tc>
          <w:tcPr>
            <w:tcW w:w="1575" w:type="dxa"/>
            <w:tcBorders>
              <w:top w:val="single" w:sz="4" w:space="0" w:color="auto"/>
              <w:left w:val="single" w:sz="4" w:space="0" w:color="auto"/>
              <w:bottom w:val="single" w:sz="4" w:space="0" w:color="auto"/>
              <w:right w:val="single" w:sz="4" w:space="0" w:color="auto"/>
            </w:tcBorders>
          </w:tcPr>
          <w:p w:rsidR="000647AD" w:rsidRPr="00004CA9" w:rsidRDefault="000647AD" w:rsidP="00A25410">
            <w:pPr>
              <w:ind w:left="0"/>
              <w:rPr>
                <w:b/>
              </w:rPr>
            </w:pPr>
            <w:r>
              <w:rPr>
                <w:b/>
              </w:rPr>
              <w:t>Kreditnota</w:t>
            </w:r>
          </w:p>
        </w:tc>
        <w:tc>
          <w:tcPr>
            <w:tcW w:w="1342" w:type="dxa"/>
            <w:tcBorders>
              <w:top w:val="single" w:sz="4" w:space="0" w:color="auto"/>
              <w:left w:val="single" w:sz="4" w:space="0" w:color="auto"/>
              <w:bottom w:val="single" w:sz="4" w:space="0" w:color="auto"/>
              <w:right w:val="single" w:sz="4" w:space="0" w:color="auto"/>
            </w:tcBorders>
          </w:tcPr>
          <w:p w:rsidR="000647AD" w:rsidRPr="00AD78CA" w:rsidRDefault="000647AD" w:rsidP="00A25410">
            <w:pPr>
              <w:ind w:left="0"/>
            </w:pPr>
            <w:r>
              <w:t>Leverandør</w:t>
            </w:r>
          </w:p>
        </w:tc>
        <w:tc>
          <w:tcPr>
            <w:tcW w:w="1548" w:type="dxa"/>
            <w:tcBorders>
              <w:top w:val="single" w:sz="4" w:space="0" w:color="auto"/>
              <w:left w:val="single" w:sz="4" w:space="0" w:color="auto"/>
              <w:bottom w:val="single" w:sz="4" w:space="0" w:color="auto"/>
              <w:right w:val="single" w:sz="4" w:space="0" w:color="auto"/>
            </w:tcBorders>
          </w:tcPr>
          <w:p w:rsidR="000647AD" w:rsidRPr="00AD78CA" w:rsidRDefault="000647AD" w:rsidP="00A25410">
            <w:pPr>
              <w:ind w:left="0"/>
            </w:pPr>
            <w:r>
              <w:t>Kjøper</w:t>
            </w:r>
          </w:p>
        </w:tc>
        <w:tc>
          <w:tcPr>
            <w:tcW w:w="3634" w:type="dxa"/>
            <w:tcBorders>
              <w:top w:val="single" w:sz="4" w:space="0" w:color="auto"/>
              <w:left w:val="single" w:sz="4" w:space="0" w:color="auto"/>
              <w:bottom w:val="single" w:sz="4" w:space="0" w:color="auto"/>
              <w:right w:val="single" w:sz="4" w:space="0" w:color="auto"/>
            </w:tcBorders>
          </w:tcPr>
          <w:p w:rsidR="000647AD" w:rsidRPr="000D3A5F" w:rsidRDefault="000647AD" w:rsidP="00A25410">
            <w:pPr>
              <w:ind w:left="0"/>
            </w:pPr>
            <w:r>
              <w:t>Kreditnota</w:t>
            </w:r>
            <w:r w:rsidRPr="000D3A5F">
              <w:t xml:space="preserve"> er brukt av </w:t>
            </w:r>
            <w:r>
              <w:t>Leverandør</w:t>
            </w:r>
            <w:r w:rsidRPr="000D3A5F">
              <w:t xml:space="preserve"> til å formidle informasjon om ute</w:t>
            </w:r>
            <w:r>
              <w:t xml:space="preserve">stående </w:t>
            </w:r>
            <w:r w:rsidR="001A4631">
              <w:t>beløp</w:t>
            </w:r>
            <w:r>
              <w:t xml:space="preserve"> som </w:t>
            </w:r>
            <w:r w:rsidR="001A4631">
              <w:t xml:space="preserve">Kjøper har hos </w:t>
            </w:r>
            <w:r>
              <w:t>Leverandør</w:t>
            </w:r>
            <w:r w:rsidRPr="000D3A5F">
              <w:t xml:space="preserve">. </w:t>
            </w:r>
          </w:p>
        </w:tc>
        <w:tc>
          <w:tcPr>
            <w:tcW w:w="1353" w:type="dxa"/>
            <w:tcBorders>
              <w:top w:val="single" w:sz="4" w:space="0" w:color="auto"/>
              <w:left w:val="single" w:sz="4" w:space="0" w:color="auto"/>
              <w:bottom w:val="single" w:sz="4" w:space="0" w:color="auto"/>
              <w:right w:val="single" w:sz="4" w:space="0" w:color="auto"/>
            </w:tcBorders>
          </w:tcPr>
          <w:p w:rsidR="000647AD" w:rsidRPr="000D3A5F" w:rsidRDefault="000647AD" w:rsidP="00A25410">
            <w:pPr>
              <w:ind w:left="0"/>
            </w:pPr>
          </w:p>
        </w:tc>
      </w:tr>
    </w:tbl>
    <w:p w:rsidR="00A702EC" w:rsidRPr="00AD78CA" w:rsidRDefault="003853FB" w:rsidP="00CF6796">
      <w:pPr>
        <w:pStyle w:val="Overskrift2"/>
      </w:pPr>
      <w:bookmarkStart w:id="16" w:name="_Toc311102077"/>
      <w:r w:rsidRPr="00AD78CA">
        <w:t xml:space="preserve">Retningslinjer for bruk av </w:t>
      </w:r>
      <w:r w:rsidR="00D913EC">
        <w:t>formatet</w:t>
      </w:r>
      <w:bookmarkEnd w:id="16"/>
    </w:p>
    <w:p w:rsidR="00FA612D" w:rsidRPr="00AD78CA" w:rsidRDefault="00FA612D">
      <w:pPr>
        <w:pStyle w:val="BodyTextKeep"/>
        <w:keepNext w:val="0"/>
      </w:pPr>
      <w:r w:rsidRPr="00AD78CA">
        <w:t xml:space="preserve">Spesifikk bruk av </w:t>
      </w:r>
      <w:r w:rsidR="00D913EC">
        <w:t>formatet</w:t>
      </w:r>
      <w:r w:rsidRPr="00AD78CA">
        <w:t xml:space="preserve"> må dokumenteres i en egen Implementasjonsguide (IG). </w:t>
      </w:r>
      <w:r w:rsidRPr="00AD78CA">
        <w:br/>
        <w:t xml:space="preserve">IG ’en utarbeides med utgangspunkt i denne </w:t>
      </w:r>
      <w:r w:rsidR="003853FB" w:rsidRPr="00AD78CA">
        <w:t xml:space="preserve">Meldingsbeskrivelsen </w:t>
      </w:r>
      <w:r w:rsidRPr="00AD78CA">
        <w:t xml:space="preserve">og kan gjelde for en bransje eller en gruppe av aktører som for eksempel benytter samme mottakssystem. </w:t>
      </w:r>
    </w:p>
    <w:p w:rsidR="00FA612D" w:rsidRPr="00AD78CA" w:rsidRDefault="00FA612D">
      <w:pPr>
        <w:pStyle w:val="BodyTextKeep"/>
        <w:keepNext w:val="0"/>
      </w:pPr>
      <w:r w:rsidRPr="00AD78CA">
        <w:t xml:space="preserve">Bruk av </w:t>
      </w:r>
      <w:r w:rsidR="00D913EC">
        <w:t>formatet</w:t>
      </w:r>
      <w:r w:rsidRPr="00AD78CA">
        <w:t xml:space="preserve"> vil normalt være bestemt av de krav som mottaker(e) av fakturaen har til håndtering av den. Dette kan være knyttet til forhold rundt</w:t>
      </w:r>
    </w:p>
    <w:p w:rsidR="00FA612D" w:rsidRPr="00AD78CA" w:rsidRDefault="00FA612D" w:rsidP="00D96008">
      <w:pPr>
        <w:pStyle w:val="BodyTextKeep"/>
        <w:keepNext w:val="0"/>
        <w:numPr>
          <w:ilvl w:val="0"/>
          <w:numId w:val="4"/>
        </w:numPr>
        <w:tabs>
          <w:tab w:val="clear" w:pos="502"/>
        </w:tabs>
        <w:spacing w:before="0" w:after="120"/>
        <w:ind w:left="709" w:hanging="284"/>
      </w:pPr>
      <w:r w:rsidRPr="00AD78CA">
        <w:t>Mottak og kontroll av fakturaen</w:t>
      </w:r>
    </w:p>
    <w:p w:rsidR="00FA612D" w:rsidRPr="00AD78CA" w:rsidRDefault="00FA612D" w:rsidP="00D96008">
      <w:pPr>
        <w:pStyle w:val="BodyTextKeep"/>
        <w:keepNext w:val="0"/>
        <w:numPr>
          <w:ilvl w:val="0"/>
          <w:numId w:val="4"/>
        </w:numPr>
        <w:tabs>
          <w:tab w:val="clear" w:pos="502"/>
        </w:tabs>
        <w:spacing w:before="0" w:after="120"/>
        <w:ind w:left="709" w:hanging="284"/>
      </w:pPr>
      <w:r w:rsidRPr="00AD78CA">
        <w:t>Godkjenning/attestering</w:t>
      </w:r>
    </w:p>
    <w:p w:rsidR="00FA612D" w:rsidRPr="00AD78CA" w:rsidRDefault="00FA612D" w:rsidP="00D96008">
      <w:pPr>
        <w:pStyle w:val="BodyTextKeep"/>
        <w:keepNext w:val="0"/>
        <w:numPr>
          <w:ilvl w:val="0"/>
          <w:numId w:val="4"/>
        </w:numPr>
        <w:tabs>
          <w:tab w:val="clear" w:pos="502"/>
        </w:tabs>
        <w:spacing w:before="0" w:after="120"/>
        <w:ind w:left="709" w:hanging="284"/>
      </w:pPr>
      <w:r w:rsidRPr="00AD78CA">
        <w:t>Automatisk matching mot ordre</w:t>
      </w:r>
      <w:r w:rsidR="0031013F">
        <w:t>/bestilling</w:t>
      </w:r>
    </w:p>
    <w:p w:rsidR="00FA612D" w:rsidRPr="00AD78CA" w:rsidRDefault="00FA612D" w:rsidP="00D96008">
      <w:pPr>
        <w:pStyle w:val="BodyTextKeep"/>
        <w:keepNext w:val="0"/>
        <w:numPr>
          <w:ilvl w:val="0"/>
          <w:numId w:val="4"/>
        </w:numPr>
        <w:tabs>
          <w:tab w:val="clear" w:pos="502"/>
        </w:tabs>
        <w:spacing w:before="0" w:after="120"/>
        <w:ind w:left="709" w:hanging="284"/>
      </w:pPr>
      <w:r w:rsidRPr="00AD78CA">
        <w:t>Kontering i reskontro</w:t>
      </w:r>
    </w:p>
    <w:p w:rsidR="00FA612D" w:rsidRPr="00AD78CA" w:rsidRDefault="00FA612D" w:rsidP="00D96008">
      <w:pPr>
        <w:spacing w:before="0" w:after="120"/>
      </w:pPr>
      <w:r w:rsidRPr="00AD78CA">
        <w:t xml:space="preserve">Innenfor en bransje vil det være naturlig å se på hele handelsprosessen fra bestilling til betaling. Da vil krav til innhold i fakturaen være nært knyttet til den opprinnelige ordren og innholdet i denne.   </w:t>
      </w:r>
    </w:p>
    <w:p w:rsidR="00FA612D" w:rsidRPr="00AD78CA" w:rsidRDefault="00FA612D">
      <w:pPr>
        <w:pStyle w:val="BodyTextKeep"/>
        <w:keepNext w:val="0"/>
      </w:pPr>
      <w:r w:rsidRPr="00AD78CA">
        <w:t xml:space="preserve">Alle avvik fra standard </w:t>
      </w:r>
      <w:r w:rsidR="008508FD" w:rsidRPr="00AD78CA">
        <w:t xml:space="preserve">Meldingsbeskrivelse </w:t>
      </w:r>
      <w:r w:rsidRPr="00AD78CA">
        <w:t>skal markeres i IG’en, enten i et eget kapittel eller direkte i dokumentasjonen. Dette kan være</w:t>
      </w:r>
    </w:p>
    <w:p w:rsidR="00FA612D" w:rsidRPr="00AD78CA" w:rsidRDefault="00FA612D" w:rsidP="00D96008">
      <w:pPr>
        <w:pStyle w:val="BodyTextKeep"/>
        <w:keepNext w:val="0"/>
        <w:numPr>
          <w:ilvl w:val="0"/>
          <w:numId w:val="5"/>
        </w:numPr>
        <w:tabs>
          <w:tab w:val="clear" w:pos="502"/>
        </w:tabs>
        <w:spacing w:before="0" w:after="120"/>
        <w:ind w:left="709" w:hanging="284"/>
      </w:pPr>
      <w:r w:rsidRPr="00AD78CA">
        <w:t>Krav til utfyllling av felter som avviker fra den generelle dokumentasjonen</w:t>
      </w:r>
    </w:p>
    <w:p w:rsidR="00FA612D" w:rsidRPr="00AD78CA" w:rsidRDefault="00FA612D" w:rsidP="00D96008">
      <w:pPr>
        <w:pStyle w:val="BodyTextKeep"/>
        <w:keepNext w:val="0"/>
        <w:numPr>
          <w:ilvl w:val="0"/>
          <w:numId w:val="5"/>
        </w:numPr>
        <w:tabs>
          <w:tab w:val="clear" w:pos="502"/>
        </w:tabs>
        <w:spacing w:before="0" w:after="120"/>
        <w:ind w:left="709" w:hanging="284"/>
      </w:pPr>
      <w:r w:rsidRPr="00AD78CA">
        <w:t xml:space="preserve">Spesifikke krav til innhold i felter, f.eks. identifikatorer </w:t>
      </w:r>
    </w:p>
    <w:p w:rsidR="00FA612D" w:rsidRPr="00AD78CA" w:rsidRDefault="00FA612D" w:rsidP="00D96008">
      <w:pPr>
        <w:pStyle w:val="BodyTextKeep"/>
        <w:keepNext w:val="0"/>
        <w:numPr>
          <w:ilvl w:val="0"/>
          <w:numId w:val="5"/>
        </w:numPr>
        <w:tabs>
          <w:tab w:val="clear" w:pos="502"/>
        </w:tabs>
        <w:spacing w:before="0" w:after="120"/>
        <w:ind w:left="709" w:hanging="284"/>
      </w:pPr>
      <w:r w:rsidRPr="00AD78CA">
        <w:t xml:space="preserve">Bruk av egendefinerte Referanser med koder </w:t>
      </w:r>
    </w:p>
    <w:p w:rsidR="00A814E7" w:rsidRPr="00AD78CA" w:rsidRDefault="00A814E7" w:rsidP="00CF6796">
      <w:pPr>
        <w:pStyle w:val="Overskrift2"/>
      </w:pPr>
      <w:bookmarkStart w:id="17" w:name="_Toc311102078"/>
      <w:bookmarkStart w:id="18" w:name="_Toc70406688"/>
      <w:r w:rsidRPr="00AD78CA">
        <w:t>Prinsipper for bransjespesifikke tillegg</w:t>
      </w:r>
      <w:bookmarkEnd w:id="17"/>
    </w:p>
    <w:p w:rsidR="00A814E7" w:rsidRDefault="00A814E7" w:rsidP="00A814E7">
      <w:r w:rsidRPr="0072298D">
        <w:t>Alle e2b fakturaer skal inneholde et minimum av basis informasjon på hode-, detalj- og sumnivå.</w:t>
      </w:r>
    </w:p>
    <w:p w:rsidR="00A814E7" w:rsidRPr="0072298D" w:rsidRDefault="00A814E7" w:rsidP="00A814E7">
      <w:r w:rsidRPr="0072298D">
        <w:t>I tillegg kan en e2b faktura inneholde informasjon relatert til en spesiell bransje. Dette er informasjon som er nødvendig for å beskrive produktet eller tjenesten som er grunnlaget for faktureringen. Slike bransjespesifikke tillegg kan tas inn på hode- og detaljnivå.</w:t>
      </w:r>
    </w:p>
    <w:p w:rsidR="00A814E7" w:rsidRDefault="00A814E7" w:rsidP="00A814E7">
      <w:r w:rsidRPr="00AD78CA">
        <w:t xml:space="preserve">Hver bransje er ansvarlig for å utvikle og vedlikeholde meldingsbeskrivelser (XML Schema) og dokumentasjon for sine bransjespesifikke tillegg. </w:t>
      </w:r>
    </w:p>
    <w:p w:rsidR="00A814E7" w:rsidRDefault="00A814E7" w:rsidP="00A814E7">
      <w:r w:rsidRPr="00AD78CA">
        <w:t xml:space="preserve">De enkelte tilleggene blir lagt frem for e2b Formatgruppe for godkjenning, og tas så inn i neste planlagte release av formatet. </w:t>
      </w:r>
    </w:p>
    <w:p w:rsidR="00A814E7" w:rsidRPr="00AD78CA" w:rsidRDefault="00A814E7" w:rsidP="00A814E7">
      <w:r w:rsidRPr="00AD78CA">
        <w:lastRenderedPageBreak/>
        <w:t>For å sikre at strukturen ivaretas i alle typer e2b meldinger, er det etablert følgende prinsipper for å ta inn bransjespesifikke tillegg i formatet:</w:t>
      </w:r>
    </w:p>
    <w:p w:rsidR="00A814E7" w:rsidRPr="00AD78CA" w:rsidRDefault="00A814E7" w:rsidP="00A814E7">
      <w:pPr>
        <w:numPr>
          <w:ilvl w:val="0"/>
          <w:numId w:val="11"/>
        </w:numPr>
        <w:tabs>
          <w:tab w:val="clear" w:pos="1270"/>
          <w:tab w:val="left" w:pos="851"/>
        </w:tabs>
        <w:ind w:left="851" w:hanging="284"/>
      </w:pPr>
      <w:r w:rsidRPr="00AD78CA">
        <w:t xml:space="preserve">Hvis </w:t>
      </w:r>
      <w:r w:rsidR="000218D2">
        <w:t xml:space="preserve">det bransjespesifikke </w:t>
      </w:r>
      <w:r w:rsidRPr="00AD78CA">
        <w:t>tillegget inneholder informasjon på mer enn ett nivå (samlefaktura/flerordrefaktura), skal det</w:t>
      </w:r>
      <w:r w:rsidR="000218D2">
        <w:t>te</w:t>
      </w:r>
      <w:r w:rsidRPr="00AD78CA">
        <w:t xml:space="preserve"> legges før basisdetaljene slik at basisdetaljene representerer </w:t>
      </w:r>
      <w:r w:rsidR="000218D2">
        <w:t>et</w:t>
      </w:r>
      <w:r w:rsidRPr="00AD78CA">
        <w:t xml:space="preserve"> sumnivå av </w:t>
      </w:r>
      <w:r w:rsidR="000218D2">
        <w:t xml:space="preserve">bransjespesifikke </w:t>
      </w:r>
      <w:r w:rsidRPr="00AD78CA">
        <w:t>detalje</w:t>
      </w:r>
      <w:r w:rsidR="000218D2">
        <w:t>r.</w:t>
      </w:r>
    </w:p>
    <w:p w:rsidR="00A814E7" w:rsidRPr="00AD78CA" w:rsidRDefault="00A814E7" w:rsidP="00A814E7">
      <w:pPr>
        <w:numPr>
          <w:ilvl w:val="0"/>
          <w:numId w:val="10"/>
        </w:numPr>
        <w:tabs>
          <w:tab w:val="clear" w:pos="1968"/>
          <w:tab w:val="num" w:pos="851"/>
        </w:tabs>
        <w:ind w:left="851" w:hanging="284"/>
      </w:pPr>
      <w:r w:rsidRPr="00AD78CA">
        <w:t xml:space="preserve">Hvis </w:t>
      </w:r>
      <w:r w:rsidR="000218D2">
        <w:t xml:space="preserve">det </w:t>
      </w:r>
      <w:r w:rsidRPr="00AD78CA">
        <w:t>bransje</w:t>
      </w:r>
      <w:r w:rsidR="000218D2">
        <w:t xml:space="preserve">spesifikke </w:t>
      </w:r>
      <w:r w:rsidRPr="00AD78CA">
        <w:t>tillegget kun inneholder informasjon på ett nivå, skal det</w:t>
      </w:r>
      <w:r w:rsidR="000218D2">
        <w:t>te</w:t>
      </w:r>
      <w:r w:rsidRPr="00AD78CA">
        <w:t xml:space="preserve"> </w:t>
      </w:r>
      <w:r w:rsidR="000218D2">
        <w:t>legges direkte etter basisdetaljene for hver fakturalinje.</w:t>
      </w:r>
    </w:p>
    <w:p w:rsidR="00D96008" w:rsidRPr="00CF6796" w:rsidRDefault="00D96008" w:rsidP="00CF6796">
      <w:pPr>
        <w:pStyle w:val="Overskrift2"/>
      </w:pPr>
      <w:bookmarkStart w:id="19" w:name="_Toc311102079"/>
      <w:bookmarkEnd w:id="18"/>
      <w:r w:rsidRPr="00CF6796">
        <w:t>Tekniske retningslinjer</w:t>
      </w:r>
      <w:bookmarkEnd w:id="19"/>
    </w:p>
    <w:p w:rsidR="00D96008" w:rsidRPr="00AD78CA" w:rsidRDefault="00D96008" w:rsidP="00D96008">
      <w:pPr>
        <w:pStyle w:val="Brdtekstinnrykk3"/>
        <w:numPr>
          <w:ilvl w:val="0"/>
          <w:numId w:val="7"/>
        </w:numPr>
        <w:tabs>
          <w:tab w:val="clear" w:pos="360"/>
          <w:tab w:val="num" w:pos="786"/>
        </w:tabs>
        <w:ind w:left="786"/>
      </w:pPr>
      <w:r w:rsidRPr="00AD78CA">
        <w:t xml:space="preserve">Karaktersett: </w:t>
      </w:r>
      <w:r>
        <w:t>Unicode UTF-8</w:t>
      </w:r>
    </w:p>
    <w:p w:rsidR="00D96008" w:rsidRPr="00AD78CA" w:rsidRDefault="00D96008" w:rsidP="00D96008">
      <w:pPr>
        <w:pStyle w:val="Brdtekstinnrykk3"/>
        <w:numPr>
          <w:ilvl w:val="0"/>
          <w:numId w:val="7"/>
        </w:numPr>
        <w:tabs>
          <w:tab w:val="clear" w:pos="360"/>
          <w:tab w:val="num" w:pos="786"/>
        </w:tabs>
        <w:ind w:left="786"/>
      </w:pPr>
      <w:r w:rsidRPr="00AD78CA">
        <w:t>Datoformat: YYYY-MM-DD</w:t>
      </w:r>
    </w:p>
    <w:p w:rsidR="007A163B" w:rsidRPr="00AD78CA" w:rsidRDefault="00D96008" w:rsidP="00D96008">
      <w:pPr>
        <w:pStyle w:val="Brdtekstinnrykk3"/>
        <w:numPr>
          <w:ilvl w:val="0"/>
          <w:numId w:val="7"/>
        </w:numPr>
        <w:tabs>
          <w:tab w:val="clear" w:pos="360"/>
          <w:tab w:val="num" w:pos="786"/>
        </w:tabs>
        <w:ind w:left="786"/>
      </w:pPr>
      <w:r w:rsidRPr="00AD78CA">
        <w:t>Desimaltegn: Punktum</w:t>
      </w:r>
    </w:p>
    <w:p w:rsidR="009C10B0" w:rsidRDefault="001D4224" w:rsidP="00CF6796">
      <w:pPr>
        <w:pStyle w:val="Overskrift2"/>
      </w:pPr>
      <w:bookmarkStart w:id="20" w:name="_Toc311102080"/>
      <w:r>
        <w:t>Utfylling av beløpsfelter</w:t>
      </w:r>
      <w:bookmarkEnd w:id="20"/>
    </w:p>
    <w:p w:rsidR="00CF6796" w:rsidRPr="00610487" w:rsidRDefault="00CF6796" w:rsidP="00CF6796">
      <w:pPr>
        <w:rPr>
          <w:b/>
          <w:szCs w:val="22"/>
        </w:rPr>
      </w:pPr>
      <w:r>
        <w:t>Utfyl</w:t>
      </w:r>
      <w:r w:rsidRPr="00610487">
        <w:rPr>
          <w:szCs w:val="22"/>
        </w:rPr>
        <w:t>ling av beløpsfelter og fortegnsregler følger samme prinsipp som i EHF.</w:t>
      </w:r>
    </w:p>
    <w:p w:rsidR="00154E40" w:rsidRPr="00154E40" w:rsidRDefault="00544CFC" w:rsidP="00154E40">
      <w:pPr>
        <w:pStyle w:val="Normalutenluft"/>
        <w:numPr>
          <w:ilvl w:val="0"/>
          <w:numId w:val="25"/>
        </w:numPr>
        <w:tabs>
          <w:tab w:val="clear" w:pos="2277"/>
          <w:tab w:val="left" w:pos="360"/>
        </w:tabs>
        <w:spacing w:before="0"/>
        <w:ind w:left="709"/>
      </w:pPr>
      <w:r w:rsidRPr="00154E40">
        <w:t xml:space="preserve">Fakturatotalen (GrossAmount) kan aldri være negativ. </w:t>
      </w:r>
      <w:r w:rsidRPr="00154E40">
        <w:br/>
      </w:r>
      <w:r w:rsidR="00B501AE" w:rsidRPr="00154E40">
        <w:t>Ders</w:t>
      </w:r>
      <w:r w:rsidR="00F36265" w:rsidRPr="00154E40">
        <w:t xml:space="preserve">om GrossAmount (Fakturatotal inkl. MVA, men før fratrekk av forhåndsbetalt beløp) </w:t>
      </w:r>
      <w:r w:rsidR="00F8503B">
        <w:t>viser et beløp der</w:t>
      </w:r>
      <w:r w:rsidR="00F36265" w:rsidRPr="00154E40">
        <w:t xml:space="preserve"> kunden skal betale, så skal InvoiceType settes til 380 (Faktura). I motsatt fall </w:t>
      </w:r>
      <w:r w:rsidR="00F8503B">
        <w:t xml:space="preserve">(kunden har penger til gode hos leverandøren) </w:t>
      </w:r>
      <w:r w:rsidR="00F36265" w:rsidRPr="00154E40">
        <w:t>skal InvoiceType Settes til 381 (Kreditnota)</w:t>
      </w:r>
    </w:p>
    <w:p w:rsidR="00154E40" w:rsidRPr="00154E40" w:rsidRDefault="00610487" w:rsidP="00154E40">
      <w:pPr>
        <w:pStyle w:val="Normalutenluft"/>
        <w:numPr>
          <w:ilvl w:val="0"/>
          <w:numId w:val="25"/>
        </w:numPr>
        <w:tabs>
          <w:tab w:val="clear" w:pos="2277"/>
          <w:tab w:val="left" w:pos="360"/>
        </w:tabs>
        <w:spacing w:before="0"/>
        <w:ind w:left="709"/>
      </w:pPr>
      <w:r w:rsidRPr="00154E40">
        <w:t>Linjebeløp som øker verdien av GrossAmount på fakturaen eller kreditnotaen, skal være positive både i faktura og kreditnota.</w:t>
      </w:r>
    </w:p>
    <w:p w:rsidR="00154E40" w:rsidRPr="00154E40" w:rsidRDefault="00610487" w:rsidP="00154E40">
      <w:pPr>
        <w:pStyle w:val="Normalutenluft"/>
        <w:numPr>
          <w:ilvl w:val="0"/>
          <w:numId w:val="25"/>
        </w:numPr>
        <w:tabs>
          <w:tab w:val="clear" w:pos="2277"/>
          <w:tab w:val="left" w:pos="360"/>
        </w:tabs>
        <w:spacing w:before="0"/>
        <w:ind w:left="709"/>
      </w:pPr>
      <w:r w:rsidRPr="00154E40">
        <w:t>Linjebeløp som reduserer verdien av GrossAmount på fakturaen eller kreditnotaen skal ha negativt fortegn både i faktura og kreditnota. Dette kan være i forbindelse med returer etc. I slike tilfeller skal både linjebeløpet (LineItemAmount) og antall (QuantityInvoiced) angis med negativt fortegn</w:t>
      </w:r>
      <w:proofErr w:type="gramStart"/>
      <w:r w:rsidRPr="00154E40">
        <w:t xml:space="preserve"> (NB!</w:t>
      </w:r>
      <w:proofErr w:type="gramEnd"/>
      <w:r w:rsidRPr="00154E40">
        <w:t xml:space="preserve"> Unntak for QuantityInvoiced dersom UnitPrice er negativ (Se nedenfor)).</w:t>
      </w:r>
    </w:p>
    <w:p w:rsidR="00154E40" w:rsidRPr="00154E40" w:rsidRDefault="00154E40" w:rsidP="00154E40">
      <w:pPr>
        <w:pStyle w:val="Normalutenluft"/>
        <w:numPr>
          <w:ilvl w:val="0"/>
          <w:numId w:val="25"/>
        </w:numPr>
        <w:tabs>
          <w:tab w:val="clear" w:pos="2277"/>
          <w:tab w:val="left" w:pos="360"/>
        </w:tabs>
        <w:spacing w:before="0"/>
        <w:ind w:left="709"/>
      </w:pPr>
      <w:r w:rsidRPr="00154E40">
        <w:t>Rabatter og tillegg på hodenivå skal være positive.</w:t>
      </w:r>
    </w:p>
    <w:p w:rsidR="00544CFC" w:rsidRDefault="00544CFC" w:rsidP="00544CFC">
      <w:pPr>
        <w:pStyle w:val="Normalutenluft"/>
        <w:numPr>
          <w:ilvl w:val="0"/>
          <w:numId w:val="25"/>
        </w:numPr>
        <w:tabs>
          <w:tab w:val="clear" w:pos="2277"/>
          <w:tab w:val="left" w:pos="360"/>
        </w:tabs>
        <w:spacing w:before="0"/>
        <w:ind w:left="709"/>
      </w:pPr>
      <w:r>
        <w:t>ActualPayment kan være negativ dersom PrePaidAmount (akonto-beløp) er større enn GrossAmount (fakturatotalen). Dette påvirker ikke regelen over.</w:t>
      </w:r>
    </w:p>
    <w:p w:rsidR="005F0175" w:rsidRDefault="005F0175" w:rsidP="005F0175">
      <w:pPr>
        <w:pStyle w:val="Normalutenluft"/>
        <w:numPr>
          <w:ilvl w:val="0"/>
          <w:numId w:val="25"/>
        </w:numPr>
        <w:tabs>
          <w:tab w:val="clear" w:pos="2277"/>
          <w:tab w:val="left" w:pos="360"/>
        </w:tabs>
        <w:spacing w:before="0"/>
        <w:ind w:left="709"/>
      </w:pPr>
      <w:r>
        <w:t xml:space="preserve">Pris (UnitPrice) skal </w:t>
      </w:r>
      <w:r w:rsidRPr="008E34F2">
        <w:t>ikke</w:t>
      </w:r>
      <w:r>
        <w:t xml:space="preserve"> ha negativt fortegn. Dersom dette avvikes må det avtales spesifikt mellom partene, særlig i forhold til mapping mot EHF der dette ikke er tillatt.</w:t>
      </w:r>
    </w:p>
    <w:p w:rsidR="005F0175" w:rsidRDefault="005F0175" w:rsidP="005F0175">
      <w:pPr>
        <w:pStyle w:val="Normalutenluft"/>
        <w:numPr>
          <w:ilvl w:val="0"/>
          <w:numId w:val="25"/>
        </w:numPr>
        <w:tabs>
          <w:tab w:val="clear" w:pos="2277"/>
          <w:tab w:val="left" w:pos="360"/>
        </w:tabs>
        <w:spacing w:before="0"/>
        <w:ind w:left="709"/>
      </w:pPr>
      <w:r w:rsidRPr="00E64BED">
        <w:t xml:space="preserve">Mva-beløp og beløp i rabatter, avgifter og tillegg </w:t>
      </w:r>
      <w:r>
        <w:t xml:space="preserve">på linjenivå </w:t>
      </w:r>
      <w:r w:rsidRPr="00E64BED">
        <w:t>skal ha samme fortegn som linjebeløpet</w:t>
      </w:r>
      <w:r>
        <w:t>.</w:t>
      </w:r>
      <w:r w:rsidRPr="00E64BED">
        <w:t xml:space="preserve">  </w:t>
      </w:r>
    </w:p>
    <w:p w:rsidR="005F0175" w:rsidRDefault="005F0175" w:rsidP="00154E40">
      <w:pPr>
        <w:pStyle w:val="Normalutenluft"/>
        <w:numPr>
          <w:ilvl w:val="0"/>
          <w:numId w:val="25"/>
        </w:numPr>
        <w:tabs>
          <w:tab w:val="clear" w:pos="2277"/>
          <w:tab w:val="left" w:pos="360"/>
        </w:tabs>
        <w:spacing w:before="0"/>
        <w:ind w:left="709"/>
      </w:pPr>
      <w:r>
        <w:t>Øresavrunding (RoundingAmount) kan være enten positiv</w:t>
      </w:r>
      <w:r w:rsidR="00154E40">
        <w:t xml:space="preserve"> (runde av oppover)</w:t>
      </w:r>
      <w:r>
        <w:t xml:space="preserve"> eller negativ</w:t>
      </w:r>
      <w:r w:rsidR="00154E40">
        <w:t xml:space="preserve"> (runde av nedover)</w:t>
      </w:r>
      <w:r>
        <w:t>.</w:t>
      </w:r>
    </w:p>
    <w:p w:rsidR="005F0175" w:rsidRDefault="005F0175" w:rsidP="005F0175">
      <w:pPr>
        <w:pStyle w:val="Normalutenluft"/>
        <w:tabs>
          <w:tab w:val="clear" w:pos="2277"/>
        </w:tabs>
      </w:pPr>
    </w:p>
    <w:p w:rsidR="005F0175" w:rsidRPr="002B3403" w:rsidRDefault="005F0175" w:rsidP="005F0175">
      <w:pPr>
        <w:pStyle w:val="Normalutenluft"/>
        <w:tabs>
          <w:tab w:val="clear" w:pos="2277"/>
        </w:tabs>
        <w:rPr>
          <w:b/>
        </w:rPr>
      </w:pPr>
      <w:r w:rsidRPr="00F30956">
        <w:rPr>
          <w:b/>
        </w:rPr>
        <w:t>Eksempel på en Faktura (InvoiceType=380) der første fakturalinje skal legges til fakturatotalen og andre linje skal trekkes fra fakturatotalen:</w:t>
      </w:r>
    </w:p>
    <w:p w:rsidR="005F0175" w:rsidRPr="00F8503B" w:rsidRDefault="005F0175" w:rsidP="005F0175">
      <w:pPr>
        <w:autoSpaceDE w:val="0"/>
        <w:autoSpaceDN w:val="0"/>
        <w:adjustRightInd w:val="0"/>
        <w:spacing w:after="0"/>
        <w:rPr>
          <w:rFonts w:cs="Arial"/>
          <w:color w:val="0000FF"/>
          <w:sz w:val="20"/>
          <w:highlight w:val="white"/>
          <w:lang w:eastAsia="zh-CN"/>
        </w:rPr>
      </w:pPr>
      <w:r>
        <w:rPr>
          <w:rFonts w:cs="Arial"/>
          <w:color w:val="000000"/>
          <w:sz w:val="20"/>
          <w:highlight w:val="white"/>
          <w:lang w:eastAsia="zh-CN"/>
        </w:rPr>
        <w:tab/>
      </w:r>
      <w:r w:rsidRPr="00F8503B">
        <w:rPr>
          <w:rFonts w:cs="Arial"/>
          <w:color w:val="0000FF"/>
          <w:sz w:val="20"/>
          <w:highlight w:val="white"/>
          <w:lang w:eastAsia="zh-CN"/>
        </w:rPr>
        <w:t>…</w:t>
      </w:r>
    </w:p>
    <w:p w:rsidR="005F0175" w:rsidRPr="00F8503B" w:rsidRDefault="005F0175" w:rsidP="005F0175">
      <w:pPr>
        <w:autoSpaceDE w:val="0"/>
        <w:autoSpaceDN w:val="0"/>
        <w:adjustRightInd w:val="0"/>
        <w:spacing w:after="0"/>
        <w:ind w:firstLine="709"/>
        <w:rPr>
          <w:rFonts w:cs="Arial"/>
          <w:color w:val="000000"/>
          <w:sz w:val="20"/>
          <w:highlight w:val="white"/>
          <w:lang w:eastAsia="zh-CN"/>
        </w:rPr>
      </w:pPr>
      <w:r w:rsidRPr="00F8503B">
        <w:rPr>
          <w:rFonts w:cs="Arial"/>
          <w:color w:val="0000FF"/>
          <w:sz w:val="20"/>
          <w:highlight w:val="white"/>
          <w:lang w:eastAsia="zh-CN"/>
        </w:rPr>
        <w:t>&lt;</w:t>
      </w:r>
      <w:r w:rsidRPr="00F8503B">
        <w:rPr>
          <w:rFonts w:cs="Arial"/>
          <w:color w:val="800000"/>
          <w:sz w:val="20"/>
          <w:highlight w:val="white"/>
          <w:lang w:eastAsia="zh-CN"/>
        </w:rPr>
        <w:t>InvoiceDetails</w:t>
      </w:r>
      <w:r w:rsidRPr="00F8503B">
        <w:rPr>
          <w:rFonts w:cs="Arial"/>
          <w:color w:val="0000FF"/>
          <w:sz w:val="20"/>
          <w:highlight w:val="white"/>
          <w:lang w:eastAsia="zh-CN"/>
        </w:rPr>
        <w:t xml:space="preserve">&gt;  </w:t>
      </w:r>
    </w:p>
    <w:p w:rsidR="005F0175" w:rsidRPr="00F8503B" w:rsidRDefault="005F0175" w:rsidP="005F0175">
      <w:pPr>
        <w:autoSpaceDE w:val="0"/>
        <w:autoSpaceDN w:val="0"/>
        <w:adjustRightInd w:val="0"/>
        <w:spacing w:after="0"/>
        <w:ind w:firstLine="709"/>
        <w:rPr>
          <w:rFonts w:cs="Arial"/>
          <w:color w:val="000000"/>
          <w:sz w:val="20"/>
          <w:highlight w:val="white"/>
          <w:lang w:eastAsia="zh-CN"/>
        </w:rPr>
      </w:pPr>
      <w:r w:rsidRPr="00F8503B">
        <w:rPr>
          <w:rFonts w:cs="Arial"/>
          <w:color w:val="000000"/>
          <w:sz w:val="20"/>
          <w:highlight w:val="white"/>
          <w:lang w:eastAsia="zh-CN"/>
        </w:rPr>
        <w:tab/>
      </w:r>
      <w:r w:rsidRPr="00F8503B">
        <w:rPr>
          <w:rFonts w:cs="Arial"/>
          <w:color w:val="0000FF"/>
          <w:sz w:val="20"/>
          <w:highlight w:val="white"/>
          <w:lang w:eastAsia="zh-CN"/>
        </w:rPr>
        <w:t>&lt;</w:t>
      </w:r>
      <w:proofErr w:type="gramStart"/>
      <w:r w:rsidRPr="00F8503B">
        <w:rPr>
          <w:rFonts w:cs="Arial"/>
          <w:color w:val="800000"/>
          <w:sz w:val="20"/>
          <w:highlight w:val="white"/>
          <w:lang w:eastAsia="zh-CN"/>
        </w:rPr>
        <w:t>BaseItemDetails</w:t>
      </w:r>
      <w:r w:rsidRPr="00F8503B">
        <w:rPr>
          <w:rFonts w:cs="Arial"/>
          <w:color w:val="0000FF"/>
          <w:sz w:val="20"/>
          <w:highlight w:val="white"/>
          <w:lang w:eastAsia="zh-CN"/>
        </w:rPr>
        <w:t>&gt;  &lt;</w:t>
      </w:r>
      <w:proofErr w:type="gramEnd"/>
      <w:r w:rsidRPr="00F8503B">
        <w:rPr>
          <w:rFonts w:cs="Arial"/>
          <w:color w:val="0000FF"/>
          <w:sz w:val="20"/>
          <w:highlight w:val="white"/>
          <w:lang w:eastAsia="zh-CN"/>
        </w:rPr>
        <w:t>!--</w:t>
      </w:r>
      <w:r w:rsidRPr="00F8503B">
        <w:rPr>
          <w:rFonts w:cs="Arial"/>
          <w:color w:val="808080"/>
          <w:sz w:val="20"/>
          <w:highlight w:val="white"/>
          <w:lang w:eastAsia="zh-CN"/>
        </w:rPr>
        <w:t xml:space="preserve"> Første linje skal legges til fakturatotalen </w:t>
      </w:r>
      <w:r w:rsidRPr="00F8503B">
        <w:rPr>
          <w:rFonts w:cs="Arial"/>
          <w:color w:val="0000FF"/>
          <w:sz w:val="20"/>
          <w:highlight w:val="white"/>
          <w:lang w:eastAsia="zh-CN"/>
        </w:rPr>
        <w:t>--&gt;</w:t>
      </w:r>
    </w:p>
    <w:p w:rsidR="005F0175" w:rsidRPr="003E1FFD" w:rsidRDefault="005F0175" w:rsidP="005F0175">
      <w:pPr>
        <w:autoSpaceDE w:val="0"/>
        <w:autoSpaceDN w:val="0"/>
        <w:adjustRightInd w:val="0"/>
        <w:spacing w:after="0"/>
        <w:rPr>
          <w:rFonts w:cs="Arial"/>
          <w:color w:val="000000"/>
          <w:sz w:val="20"/>
          <w:highlight w:val="white"/>
          <w:lang w:val="en-US" w:eastAsia="zh-CN"/>
        </w:rPr>
      </w:pPr>
      <w:r w:rsidRPr="00F8503B">
        <w:rPr>
          <w:rFonts w:cs="Arial"/>
          <w:color w:val="000000"/>
          <w:sz w:val="20"/>
          <w:highlight w:val="white"/>
          <w:lang w:eastAsia="zh-CN"/>
        </w:rPr>
        <w:tab/>
      </w:r>
      <w:r w:rsidRPr="00F8503B">
        <w:rPr>
          <w:rFonts w:cs="Arial"/>
          <w:color w:val="000000"/>
          <w:sz w:val="20"/>
          <w:highlight w:val="white"/>
          <w:lang w:eastAsia="zh-CN"/>
        </w:rPr>
        <w:tab/>
      </w:r>
      <w:r w:rsidRPr="00F8503B">
        <w:rPr>
          <w:rFonts w:cs="Arial"/>
          <w:color w:val="000000"/>
          <w:sz w:val="20"/>
          <w:highlight w:val="white"/>
          <w:lang w:eastAsia="zh-CN"/>
        </w:rPr>
        <w:tab/>
      </w:r>
      <w:r w:rsidRPr="003E1FFD">
        <w:rPr>
          <w:rFonts w:cs="Arial"/>
          <w:color w:val="0000FF"/>
          <w:sz w:val="20"/>
          <w:highlight w:val="white"/>
          <w:lang w:val="en-US" w:eastAsia="zh-CN"/>
        </w:rPr>
        <w:t>&lt;</w:t>
      </w:r>
      <w:r w:rsidRPr="003E1FFD">
        <w:rPr>
          <w:rFonts w:cs="Arial"/>
          <w:color w:val="800000"/>
          <w:sz w:val="20"/>
          <w:highlight w:val="white"/>
          <w:lang w:val="en-US" w:eastAsia="zh-CN"/>
        </w:rPr>
        <w:t>LineItemNum</w:t>
      </w:r>
      <w:r w:rsidRPr="003E1FFD">
        <w:rPr>
          <w:rFonts w:cs="Arial"/>
          <w:color w:val="0000FF"/>
          <w:sz w:val="20"/>
          <w:highlight w:val="white"/>
          <w:lang w:val="en-US" w:eastAsia="zh-CN"/>
        </w:rPr>
        <w:t>&gt;</w:t>
      </w:r>
      <w:r w:rsidRPr="003E1FFD">
        <w:rPr>
          <w:rFonts w:cs="Arial"/>
          <w:color w:val="000000"/>
          <w:sz w:val="20"/>
          <w:highlight w:val="white"/>
          <w:lang w:val="en-US" w:eastAsia="zh-CN"/>
        </w:rPr>
        <w:t>1</w:t>
      </w:r>
      <w:r w:rsidRPr="003E1FFD">
        <w:rPr>
          <w:rFonts w:cs="Arial"/>
          <w:color w:val="0000FF"/>
          <w:sz w:val="20"/>
          <w:highlight w:val="white"/>
          <w:lang w:val="en-US" w:eastAsia="zh-CN"/>
        </w:rPr>
        <w:t>&lt;/</w:t>
      </w:r>
      <w:r w:rsidRPr="003E1FFD">
        <w:rPr>
          <w:rFonts w:cs="Arial"/>
          <w:color w:val="800000"/>
          <w:sz w:val="20"/>
          <w:highlight w:val="white"/>
          <w:lang w:val="en-US" w:eastAsia="zh-CN"/>
        </w:rPr>
        <w:t>LineItemNum</w:t>
      </w:r>
      <w:r w:rsidRPr="003E1FFD">
        <w:rPr>
          <w:rFonts w:cs="Arial"/>
          <w:color w:val="0000FF"/>
          <w:sz w:val="20"/>
          <w:highlight w:val="white"/>
          <w:lang w:val="en-US" w:eastAsia="zh-CN"/>
        </w:rPr>
        <w:t>&gt;</w:t>
      </w:r>
    </w:p>
    <w:p w:rsidR="005F0175" w:rsidRPr="003E1FFD" w:rsidRDefault="005F0175" w:rsidP="005F0175">
      <w:pPr>
        <w:autoSpaceDE w:val="0"/>
        <w:autoSpaceDN w:val="0"/>
        <w:adjustRightInd w:val="0"/>
        <w:spacing w:after="0"/>
        <w:rPr>
          <w:rFonts w:cs="Arial"/>
          <w:color w:val="000000"/>
          <w:sz w:val="20"/>
          <w:highlight w:val="white"/>
          <w:lang w:val="en-US" w:eastAsia="zh-CN"/>
        </w:rPr>
      </w:pPr>
      <w:r>
        <w:rPr>
          <w:rFonts w:cs="Arial"/>
          <w:color w:val="000000"/>
          <w:sz w:val="20"/>
          <w:highlight w:val="white"/>
          <w:lang w:val="en-US" w:eastAsia="zh-CN"/>
        </w:rPr>
        <w:tab/>
      </w:r>
      <w:r>
        <w:rPr>
          <w:rFonts w:cs="Arial"/>
          <w:color w:val="000000"/>
          <w:sz w:val="20"/>
          <w:highlight w:val="white"/>
          <w:lang w:val="en-US" w:eastAsia="zh-CN"/>
        </w:rPr>
        <w:tab/>
      </w:r>
      <w:r>
        <w:rPr>
          <w:rFonts w:cs="Arial"/>
          <w:color w:val="000000"/>
          <w:sz w:val="20"/>
          <w:highlight w:val="white"/>
          <w:lang w:val="en-US" w:eastAsia="zh-CN"/>
        </w:rPr>
        <w:tab/>
      </w:r>
      <w:r w:rsidRPr="003E1FFD">
        <w:rPr>
          <w:rFonts w:cs="Arial"/>
          <w:color w:val="0000FF"/>
          <w:sz w:val="20"/>
          <w:highlight w:val="white"/>
          <w:lang w:val="en-US" w:eastAsia="zh-CN"/>
        </w:rPr>
        <w:t>&lt;</w:t>
      </w:r>
      <w:r w:rsidRPr="003E1FFD">
        <w:rPr>
          <w:rFonts w:cs="Arial"/>
          <w:color w:val="800000"/>
          <w:sz w:val="20"/>
          <w:highlight w:val="white"/>
          <w:lang w:val="en-US" w:eastAsia="zh-CN"/>
        </w:rPr>
        <w:t>SuppliersProductId</w:t>
      </w:r>
      <w:r w:rsidRPr="003E1FFD">
        <w:rPr>
          <w:rFonts w:cs="Arial"/>
          <w:color w:val="0000FF"/>
          <w:sz w:val="20"/>
          <w:highlight w:val="white"/>
          <w:lang w:val="en-US" w:eastAsia="zh-CN"/>
        </w:rPr>
        <w:t>&gt;</w:t>
      </w:r>
      <w:r>
        <w:rPr>
          <w:rFonts w:cs="Arial"/>
          <w:color w:val="000000"/>
          <w:sz w:val="20"/>
          <w:highlight w:val="white"/>
          <w:lang w:val="en-US" w:eastAsia="zh-CN"/>
        </w:rPr>
        <w:t>111</w:t>
      </w:r>
      <w:r w:rsidRPr="003E1FFD">
        <w:rPr>
          <w:rFonts w:cs="Arial"/>
          <w:color w:val="0000FF"/>
          <w:sz w:val="20"/>
          <w:highlight w:val="white"/>
          <w:lang w:val="en-US" w:eastAsia="zh-CN"/>
        </w:rPr>
        <w:t>&lt;/</w:t>
      </w:r>
      <w:r w:rsidRPr="003E1FFD">
        <w:rPr>
          <w:rFonts w:cs="Arial"/>
          <w:color w:val="800000"/>
          <w:sz w:val="20"/>
          <w:highlight w:val="white"/>
          <w:lang w:val="en-US" w:eastAsia="zh-CN"/>
        </w:rPr>
        <w:t>SuppliersProductId</w:t>
      </w:r>
      <w:r w:rsidRPr="003E1FFD">
        <w:rPr>
          <w:rFonts w:cs="Arial"/>
          <w:color w:val="0000FF"/>
          <w:sz w:val="20"/>
          <w:highlight w:val="white"/>
          <w:lang w:val="en-US" w:eastAsia="zh-CN"/>
        </w:rPr>
        <w:t>&gt;</w:t>
      </w:r>
    </w:p>
    <w:p w:rsidR="005F0175" w:rsidRPr="003E1FFD" w:rsidRDefault="005F0175" w:rsidP="005F0175">
      <w:pPr>
        <w:autoSpaceDE w:val="0"/>
        <w:autoSpaceDN w:val="0"/>
        <w:adjustRightInd w:val="0"/>
        <w:spacing w:after="0"/>
        <w:rPr>
          <w:rFonts w:cs="Arial"/>
          <w:color w:val="000000"/>
          <w:sz w:val="20"/>
          <w:highlight w:val="white"/>
          <w:lang w:val="en-US" w:eastAsia="zh-CN"/>
        </w:rPr>
      </w:pPr>
      <w:r>
        <w:rPr>
          <w:rFonts w:cs="Arial"/>
          <w:color w:val="000000"/>
          <w:sz w:val="20"/>
          <w:highlight w:val="white"/>
          <w:lang w:val="en-US" w:eastAsia="zh-CN"/>
        </w:rPr>
        <w:tab/>
      </w:r>
      <w:r>
        <w:rPr>
          <w:rFonts w:cs="Arial"/>
          <w:color w:val="000000"/>
          <w:sz w:val="20"/>
          <w:highlight w:val="white"/>
          <w:lang w:val="en-US" w:eastAsia="zh-CN"/>
        </w:rPr>
        <w:tab/>
      </w:r>
      <w:r>
        <w:rPr>
          <w:rFonts w:cs="Arial"/>
          <w:color w:val="000000"/>
          <w:sz w:val="20"/>
          <w:highlight w:val="white"/>
          <w:lang w:val="en-US" w:eastAsia="zh-CN"/>
        </w:rPr>
        <w:tab/>
      </w:r>
      <w:r w:rsidRPr="003E1FFD">
        <w:rPr>
          <w:rFonts w:cs="Arial"/>
          <w:color w:val="0000FF"/>
          <w:sz w:val="20"/>
          <w:highlight w:val="white"/>
          <w:lang w:val="en-US" w:eastAsia="zh-CN"/>
        </w:rPr>
        <w:t>&lt;</w:t>
      </w:r>
      <w:r w:rsidRPr="003E1FFD">
        <w:rPr>
          <w:rFonts w:cs="Arial"/>
          <w:color w:val="800000"/>
          <w:sz w:val="20"/>
          <w:highlight w:val="white"/>
          <w:lang w:val="en-US" w:eastAsia="zh-CN"/>
        </w:rPr>
        <w:t>Description</w:t>
      </w:r>
      <w:r w:rsidRPr="003E1FFD">
        <w:rPr>
          <w:rFonts w:cs="Arial"/>
          <w:color w:val="0000FF"/>
          <w:sz w:val="20"/>
          <w:highlight w:val="white"/>
          <w:lang w:val="en-US" w:eastAsia="zh-CN"/>
        </w:rPr>
        <w:t>&gt;</w:t>
      </w:r>
      <w:r w:rsidRPr="003E1FFD">
        <w:rPr>
          <w:rFonts w:cs="Arial"/>
          <w:color w:val="000000"/>
          <w:sz w:val="20"/>
          <w:highlight w:val="white"/>
          <w:lang w:val="en-US" w:eastAsia="zh-CN"/>
        </w:rPr>
        <w:t>Product1</w:t>
      </w:r>
      <w:r w:rsidRPr="003E1FFD">
        <w:rPr>
          <w:rFonts w:cs="Arial"/>
          <w:color w:val="0000FF"/>
          <w:sz w:val="20"/>
          <w:highlight w:val="white"/>
          <w:lang w:val="en-US" w:eastAsia="zh-CN"/>
        </w:rPr>
        <w:t>&lt;/</w:t>
      </w:r>
      <w:r w:rsidRPr="003E1FFD">
        <w:rPr>
          <w:rFonts w:cs="Arial"/>
          <w:color w:val="800000"/>
          <w:sz w:val="20"/>
          <w:highlight w:val="white"/>
          <w:lang w:val="en-US" w:eastAsia="zh-CN"/>
        </w:rPr>
        <w:t>Description</w:t>
      </w:r>
      <w:r w:rsidRPr="003E1FFD">
        <w:rPr>
          <w:rFonts w:cs="Arial"/>
          <w:color w:val="0000FF"/>
          <w:sz w:val="20"/>
          <w:highlight w:val="white"/>
          <w:lang w:val="en-US" w:eastAsia="zh-CN"/>
        </w:rPr>
        <w:t>&gt;</w:t>
      </w:r>
    </w:p>
    <w:p w:rsidR="005F0175" w:rsidRPr="005B6BB9" w:rsidRDefault="005F0175" w:rsidP="005F0175">
      <w:pPr>
        <w:autoSpaceDE w:val="0"/>
        <w:autoSpaceDN w:val="0"/>
        <w:adjustRightInd w:val="0"/>
        <w:spacing w:after="0"/>
        <w:rPr>
          <w:rFonts w:cs="Arial"/>
          <w:color w:val="000000"/>
          <w:sz w:val="20"/>
          <w:highlight w:val="white"/>
          <w:lang w:eastAsia="zh-CN"/>
        </w:rPr>
      </w:pPr>
      <w:r>
        <w:rPr>
          <w:rFonts w:cs="Arial"/>
          <w:color w:val="000000"/>
          <w:sz w:val="20"/>
          <w:highlight w:val="white"/>
          <w:lang w:val="en-US" w:eastAsia="zh-CN"/>
        </w:rPr>
        <w:tab/>
      </w:r>
      <w:r>
        <w:rPr>
          <w:rFonts w:cs="Arial"/>
          <w:color w:val="000000"/>
          <w:sz w:val="20"/>
          <w:highlight w:val="white"/>
          <w:lang w:val="en-US" w:eastAsia="zh-CN"/>
        </w:rPr>
        <w:tab/>
      </w:r>
      <w:r>
        <w:rPr>
          <w:rFonts w:cs="Arial"/>
          <w:color w:val="000000"/>
          <w:sz w:val="20"/>
          <w:highlight w:val="white"/>
          <w:lang w:val="en-US" w:eastAsia="zh-CN"/>
        </w:rPr>
        <w:tab/>
      </w:r>
      <w:r w:rsidRPr="005B6BB9">
        <w:rPr>
          <w:rFonts w:cs="Arial"/>
          <w:color w:val="0000FF"/>
          <w:sz w:val="20"/>
          <w:highlight w:val="white"/>
          <w:lang w:eastAsia="zh-CN"/>
        </w:rPr>
        <w:t>&lt;</w:t>
      </w:r>
      <w:r w:rsidRPr="005B6BB9">
        <w:rPr>
          <w:rFonts w:cs="Arial"/>
          <w:color w:val="800000"/>
          <w:sz w:val="20"/>
          <w:highlight w:val="white"/>
          <w:lang w:eastAsia="zh-CN"/>
        </w:rPr>
        <w:t>UnitPrice</w:t>
      </w:r>
      <w:r w:rsidRPr="005B6BB9">
        <w:rPr>
          <w:rFonts w:cs="Arial"/>
          <w:color w:val="0000FF"/>
          <w:sz w:val="20"/>
          <w:highlight w:val="white"/>
          <w:lang w:eastAsia="zh-CN"/>
        </w:rPr>
        <w:t>&gt;</w:t>
      </w:r>
      <w:r w:rsidRPr="005B6BB9">
        <w:rPr>
          <w:rFonts w:cs="Arial"/>
          <w:color w:val="000000"/>
          <w:sz w:val="20"/>
          <w:highlight w:val="white"/>
          <w:lang w:eastAsia="zh-CN"/>
        </w:rPr>
        <w:t>2.5</w:t>
      </w:r>
      <w:r w:rsidRPr="005B6BB9">
        <w:rPr>
          <w:rFonts w:cs="Arial"/>
          <w:color w:val="0000FF"/>
          <w:sz w:val="20"/>
          <w:highlight w:val="white"/>
          <w:lang w:eastAsia="zh-CN"/>
        </w:rPr>
        <w:t>&lt;/</w:t>
      </w:r>
      <w:r w:rsidRPr="005B6BB9">
        <w:rPr>
          <w:rFonts w:cs="Arial"/>
          <w:color w:val="800000"/>
          <w:sz w:val="20"/>
          <w:highlight w:val="white"/>
          <w:lang w:eastAsia="zh-CN"/>
        </w:rPr>
        <w:t>UnitPrice</w:t>
      </w:r>
      <w:r w:rsidRPr="005B6BB9">
        <w:rPr>
          <w:rFonts w:cs="Arial"/>
          <w:color w:val="0000FF"/>
          <w:sz w:val="20"/>
          <w:highlight w:val="white"/>
          <w:lang w:eastAsia="zh-CN"/>
        </w:rPr>
        <w:t>&gt;</w:t>
      </w:r>
    </w:p>
    <w:p w:rsidR="005B6BB9" w:rsidRPr="005B6BB9" w:rsidRDefault="005F0175" w:rsidP="005B6BB9">
      <w:pPr>
        <w:autoSpaceDE w:val="0"/>
        <w:autoSpaceDN w:val="0"/>
        <w:adjustRightInd w:val="0"/>
        <w:spacing w:after="0"/>
        <w:rPr>
          <w:rFonts w:cs="Arial"/>
          <w:color w:val="808080"/>
          <w:sz w:val="20"/>
          <w:highlight w:val="white"/>
          <w:lang w:eastAsia="zh-CN"/>
        </w:rPr>
      </w:pPr>
      <w:r w:rsidRPr="005B6BB9">
        <w:rPr>
          <w:rFonts w:cs="Arial"/>
          <w:color w:val="000000"/>
          <w:sz w:val="20"/>
          <w:highlight w:val="white"/>
          <w:lang w:eastAsia="zh-CN"/>
        </w:rPr>
        <w:tab/>
      </w:r>
      <w:r w:rsidRPr="005B6BB9">
        <w:rPr>
          <w:rFonts w:cs="Arial"/>
          <w:color w:val="000000"/>
          <w:sz w:val="20"/>
          <w:highlight w:val="white"/>
          <w:lang w:eastAsia="zh-CN"/>
        </w:rPr>
        <w:tab/>
      </w:r>
      <w:r w:rsidRPr="005B6BB9">
        <w:rPr>
          <w:rFonts w:cs="Arial"/>
          <w:color w:val="000000"/>
          <w:sz w:val="20"/>
          <w:highlight w:val="white"/>
          <w:lang w:eastAsia="zh-CN"/>
        </w:rPr>
        <w:tab/>
      </w:r>
      <w:r w:rsidRPr="005B6BB9">
        <w:rPr>
          <w:rFonts w:cs="Arial"/>
          <w:color w:val="0000FF"/>
          <w:sz w:val="20"/>
          <w:highlight w:val="white"/>
          <w:lang w:eastAsia="zh-CN"/>
        </w:rPr>
        <w:t>&lt;</w:t>
      </w:r>
      <w:r w:rsidRPr="005B6BB9">
        <w:rPr>
          <w:rFonts w:cs="Arial"/>
          <w:color w:val="800000"/>
          <w:sz w:val="20"/>
          <w:highlight w:val="white"/>
          <w:lang w:eastAsia="zh-CN"/>
        </w:rPr>
        <w:t>LineItemAmount</w:t>
      </w:r>
      <w:r w:rsidRPr="005B6BB9">
        <w:rPr>
          <w:rFonts w:cs="Arial"/>
          <w:color w:val="0000FF"/>
          <w:sz w:val="20"/>
          <w:highlight w:val="white"/>
          <w:lang w:eastAsia="zh-CN"/>
        </w:rPr>
        <w:t>&gt;</w:t>
      </w:r>
      <w:r w:rsidRPr="005B6BB9">
        <w:rPr>
          <w:rFonts w:cs="Arial"/>
          <w:sz w:val="20"/>
          <w:highlight w:val="white"/>
          <w:lang w:eastAsia="zh-CN"/>
        </w:rPr>
        <w:t>1</w:t>
      </w:r>
      <w:r w:rsidR="00A53E31">
        <w:rPr>
          <w:rFonts w:cs="Arial"/>
          <w:sz w:val="20"/>
          <w:highlight w:val="white"/>
          <w:lang w:eastAsia="zh-CN"/>
        </w:rPr>
        <w:t>2</w:t>
      </w:r>
      <w:r w:rsidR="00376E0B">
        <w:rPr>
          <w:rFonts w:cs="Arial"/>
          <w:sz w:val="20"/>
          <w:highlight w:val="white"/>
          <w:lang w:eastAsia="zh-CN"/>
        </w:rPr>
        <w:t>.</w:t>
      </w:r>
      <w:r w:rsidR="00A53E31">
        <w:rPr>
          <w:rFonts w:cs="Arial"/>
          <w:sz w:val="20"/>
          <w:highlight w:val="white"/>
          <w:lang w:eastAsia="zh-CN"/>
        </w:rPr>
        <w:t>38</w:t>
      </w:r>
      <w:r w:rsidRPr="005B6BB9">
        <w:rPr>
          <w:rFonts w:cs="Arial"/>
          <w:color w:val="0000FF"/>
          <w:sz w:val="20"/>
          <w:highlight w:val="white"/>
          <w:lang w:eastAsia="zh-CN"/>
        </w:rPr>
        <w:t>&lt;/</w:t>
      </w:r>
      <w:r w:rsidRPr="005B6BB9">
        <w:rPr>
          <w:rFonts w:cs="Arial"/>
          <w:color w:val="800000"/>
          <w:sz w:val="20"/>
          <w:highlight w:val="white"/>
          <w:lang w:eastAsia="zh-CN"/>
        </w:rPr>
        <w:t>LineItemAmount</w:t>
      </w:r>
      <w:r w:rsidRPr="005B6BB9">
        <w:rPr>
          <w:rFonts w:cs="Arial"/>
          <w:color w:val="0000FF"/>
          <w:sz w:val="20"/>
          <w:highlight w:val="white"/>
          <w:lang w:eastAsia="zh-CN"/>
        </w:rPr>
        <w:t>&gt;</w:t>
      </w:r>
      <w:r w:rsidR="005B6BB9">
        <w:rPr>
          <w:rFonts w:cs="Arial"/>
          <w:color w:val="0000FF"/>
          <w:sz w:val="20"/>
          <w:highlight w:val="white"/>
          <w:lang w:eastAsia="zh-CN"/>
        </w:rPr>
        <w:t xml:space="preserve"> </w:t>
      </w:r>
      <w:r w:rsidR="005B6BB9" w:rsidRPr="005B6BB9">
        <w:rPr>
          <w:rFonts w:cs="Arial"/>
          <w:color w:val="808080"/>
          <w:sz w:val="20"/>
          <w:highlight w:val="white"/>
          <w:lang w:eastAsia="zh-CN"/>
        </w:rPr>
        <w:t>&lt;!— Linjebeløp etter rabatt og avgif</w:t>
      </w:r>
      <w:r w:rsidR="005B6BB9">
        <w:rPr>
          <w:rFonts w:cs="Arial"/>
          <w:color w:val="808080"/>
          <w:sz w:val="20"/>
          <w:highlight w:val="white"/>
          <w:lang w:eastAsia="zh-CN"/>
        </w:rPr>
        <w:t>t, men uten Mva</w:t>
      </w:r>
      <w:r w:rsidR="005B6BB9" w:rsidRPr="005B6BB9">
        <w:rPr>
          <w:rFonts w:cs="Arial"/>
          <w:color w:val="808080"/>
          <w:sz w:val="20"/>
          <w:highlight w:val="white"/>
          <w:lang w:eastAsia="zh-CN"/>
        </w:rPr>
        <w:t>--&gt;</w:t>
      </w:r>
    </w:p>
    <w:p w:rsidR="005F0175" w:rsidRPr="00544CFC" w:rsidRDefault="005F0175" w:rsidP="005F0175">
      <w:pPr>
        <w:autoSpaceDE w:val="0"/>
        <w:autoSpaceDN w:val="0"/>
        <w:adjustRightInd w:val="0"/>
        <w:spacing w:after="0"/>
        <w:rPr>
          <w:rFonts w:cs="Arial"/>
          <w:color w:val="000000"/>
          <w:sz w:val="20"/>
          <w:highlight w:val="white"/>
          <w:lang w:val="en-US" w:eastAsia="zh-CN"/>
        </w:rPr>
      </w:pPr>
      <w:r w:rsidRPr="005B6BB9">
        <w:rPr>
          <w:rFonts w:cs="Arial"/>
          <w:color w:val="000000"/>
          <w:sz w:val="20"/>
          <w:highlight w:val="white"/>
          <w:lang w:eastAsia="zh-CN"/>
        </w:rPr>
        <w:lastRenderedPageBreak/>
        <w:tab/>
      </w:r>
      <w:r w:rsidRPr="005B6BB9">
        <w:rPr>
          <w:rFonts w:cs="Arial"/>
          <w:color w:val="000000"/>
          <w:sz w:val="20"/>
          <w:highlight w:val="white"/>
          <w:lang w:eastAsia="zh-CN"/>
        </w:rPr>
        <w:tab/>
      </w:r>
      <w:r w:rsidRPr="005B6BB9">
        <w:rPr>
          <w:rFonts w:cs="Arial"/>
          <w:color w:val="000000"/>
          <w:sz w:val="20"/>
          <w:highlight w:val="white"/>
          <w:lang w:eastAsia="zh-CN"/>
        </w:rPr>
        <w:tab/>
      </w:r>
      <w:r w:rsidRPr="00544CFC">
        <w:rPr>
          <w:rFonts w:cs="Arial"/>
          <w:color w:val="0000FF"/>
          <w:sz w:val="20"/>
          <w:highlight w:val="white"/>
          <w:lang w:val="en-US" w:eastAsia="zh-CN"/>
        </w:rPr>
        <w:t>&lt;</w:t>
      </w:r>
      <w:r w:rsidRPr="00544CFC">
        <w:rPr>
          <w:rFonts w:cs="Arial"/>
          <w:color w:val="800000"/>
          <w:sz w:val="20"/>
          <w:highlight w:val="white"/>
          <w:lang w:val="en-US" w:eastAsia="zh-CN"/>
        </w:rPr>
        <w:t>QuantityInvoiced</w:t>
      </w:r>
      <w:r w:rsidRPr="00544CFC">
        <w:rPr>
          <w:rFonts w:cs="Arial"/>
          <w:color w:val="0000FF"/>
          <w:sz w:val="20"/>
          <w:highlight w:val="white"/>
          <w:lang w:val="en-US" w:eastAsia="zh-CN"/>
        </w:rPr>
        <w:t>&gt;</w:t>
      </w:r>
      <w:r w:rsidRPr="00544CFC">
        <w:rPr>
          <w:rFonts w:cs="Arial"/>
          <w:color w:val="000000"/>
          <w:sz w:val="20"/>
          <w:highlight w:val="white"/>
          <w:lang w:val="en-US" w:eastAsia="zh-CN"/>
        </w:rPr>
        <w:t>5</w:t>
      </w:r>
      <w:r w:rsidRPr="00544CFC">
        <w:rPr>
          <w:rFonts w:cs="Arial"/>
          <w:color w:val="0000FF"/>
          <w:sz w:val="20"/>
          <w:highlight w:val="white"/>
          <w:lang w:val="en-US" w:eastAsia="zh-CN"/>
        </w:rPr>
        <w:t>&lt;/</w:t>
      </w:r>
      <w:r w:rsidRPr="00544CFC">
        <w:rPr>
          <w:rFonts w:cs="Arial"/>
          <w:color w:val="800000"/>
          <w:sz w:val="20"/>
          <w:highlight w:val="white"/>
          <w:lang w:val="en-US" w:eastAsia="zh-CN"/>
        </w:rPr>
        <w:t>QuantityInvoiced</w:t>
      </w:r>
      <w:r w:rsidRPr="00544CFC">
        <w:rPr>
          <w:rFonts w:cs="Arial"/>
          <w:color w:val="0000FF"/>
          <w:sz w:val="20"/>
          <w:highlight w:val="white"/>
          <w:lang w:val="en-US" w:eastAsia="zh-CN"/>
        </w:rPr>
        <w:t>&gt;</w:t>
      </w:r>
    </w:p>
    <w:p w:rsidR="005F0175" w:rsidRPr="00544CFC" w:rsidRDefault="005F0175" w:rsidP="005F0175">
      <w:pPr>
        <w:autoSpaceDE w:val="0"/>
        <w:autoSpaceDN w:val="0"/>
        <w:adjustRightInd w:val="0"/>
        <w:spacing w:after="0"/>
        <w:rPr>
          <w:rFonts w:cs="Arial"/>
          <w:color w:val="000000"/>
          <w:sz w:val="20"/>
          <w:highlight w:val="white"/>
          <w:lang w:val="en-US" w:eastAsia="zh-CN"/>
        </w:rPr>
      </w:pPr>
      <w:r w:rsidRPr="00544CFC">
        <w:rPr>
          <w:rFonts w:cs="Arial"/>
          <w:color w:val="000000"/>
          <w:sz w:val="20"/>
          <w:highlight w:val="white"/>
          <w:lang w:val="en-US" w:eastAsia="zh-CN"/>
        </w:rPr>
        <w:tab/>
      </w:r>
      <w:r w:rsidRPr="00544CFC">
        <w:rPr>
          <w:rFonts w:cs="Arial"/>
          <w:color w:val="000000"/>
          <w:sz w:val="20"/>
          <w:highlight w:val="white"/>
          <w:lang w:val="en-US" w:eastAsia="zh-CN"/>
        </w:rPr>
        <w:tab/>
      </w:r>
      <w:r w:rsidRPr="00544CFC">
        <w:rPr>
          <w:rFonts w:cs="Arial"/>
          <w:color w:val="000000"/>
          <w:sz w:val="20"/>
          <w:highlight w:val="white"/>
          <w:lang w:val="en-US" w:eastAsia="zh-CN"/>
        </w:rPr>
        <w:tab/>
      </w:r>
      <w:r w:rsidRPr="00544CFC">
        <w:rPr>
          <w:rFonts w:cs="Arial"/>
          <w:color w:val="0000FF"/>
          <w:sz w:val="20"/>
          <w:highlight w:val="white"/>
          <w:lang w:val="en-US" w:eastAsia="zh-CN"/>
        </w:rPr>
        <w:t>&lt;</w:t>
      </w:r>
      <w:r w:rsidRPr="00544CFC">
        <w:rPr>
          <w:rFonts w:cs="Arial"/>
          <w:color w:val="800000"/>
          <w:sz w:val="20"/>
          <w:highlight w:val="white"/>
          <w:lang w:val="en-US" w:eastAsia="zh-CN"/>
        </w:rPr>
        <w:t>UnitOfMeasure</w:t>
      </w:r>
      <w:r w:rsidRPr="00544CFC">
        <w:rPr>
          <w:rFonts w:cs="Arial"/>
          <w:color w:val="0000FF"/>
          <w:sz w:val="20"/>
          <w:highlight w:val="white"/>
          <w:lang w:val="en-US" w:eastAsia="zh-CN"/>
        </w:rPr>
        <w:t>&gt;</w:t>
      </w:r>
      <w:r w:rsidRPr="00544CFC">
        <w:rPr>
          <w:rFonts w:cs="Arial"/>
          <w:color w:val="000000"/>
          <w:sz w:val="20"/>
          <w:highlight w:val="white"/>
          <w:lang w:val="en-US" w:eastAsia="zh-CN"/>
        </w:rPr>
        <w:t>PCE</w:t>
      </w:r>
      <w:r w:rsidRPr="00544CFC">
        <w:rPr>
          <w:rFonts w:cs="Arial"/>
          <w:color w:val="0000FF"/>
          <w:sz w:val="20"/>
          <w:highlight w:val="white"/>
          <w:lang w:val="en-US" w:eastAsia="zh-CN"/>
        </w:rPr>
        <w:t>&lt;/</w:t>
      </w:r>
      <w:r w:rsidRPr="00544CFC">
        <w:rPr>
          <w:rFonts w:cs="Arial"/>
          <w:color w:val="800000"/>
          <w:sz w:val="20"/>
          <w:highlight w:val="white"/>
          <w:lang w:val="en-US" w:eastAsia="zh-CN"/>
        </w:rPr>
        <w:t>UnitOfMeasure</w:t>
      </w:r>
      <w:r w:rsidRPr="00544CFC">
        <w:rPr>
          <w:rFonts w:cs="Arial"/>
          <w:color w:val="0000FF"/>
          <w:sz w:val="20"/>
          <w:highlight w:val="white"/>
          <w:lang w:val="en-US" w:eastAsia="zh-CN"/>
        </w:rPr>
        <w:t>&gt;</w:t>
      </w:r>
    </w:p>
    <w:p w:rsidR="005F0175" w:rsidRPr="00586D7C" w:rsidRDefault="005F0175" w:rsidP="005F0175">
      <w:pPr>
        <w:autoSpaceDE w:val="0"/>
        <w:autoSpaceDN w:val="0"/>
        <w:adjustRightInd w:val="0"/>
        <w:spacing w:after="0"/>
        <w:rPr>
          <w:rFonts w:cs="Arial"/>
          <w:color w:val="000000"/>
          <w:sz w:val="20"/>
          <w:highlight w:val="white"/>
          <w:lang w:eastAsia="zh-CN"/>
        </w:rPr>
      </w:pPr>
      <w:r w:rsidRPr="00544CFC">
        <w:rPr>
          <w:rFonts w:cs="Arial"/>
          <w:color w:val="000000"/>
          <w:sz w:val="20"/>
          <w:highlight w:val="white"/>
          <w:lang w:val="en-US" w:eastAsia="zh-CN"/>
        </w:rPr>
        <w:tab/>
      </w:r>
      <w:r w:rsidRPr="00544CFC">
        <w:rPr>
          <w:rFonts w:cs="Arial"/>
          <w:color w:val="000000"/>
          <w:sz w:val="20"/>
          <w:highlight w:val="white"/>
          <w:lang w:val="en-US" w:eastAsia="zh-CN"/>
        </w:rPr>
        <w:tab/>
      </w:r>
      <w:r w:rsidRPr="00544CFC">
        <w:rPr>
          <w:rFonts w:cs="Arial"/>
          <w:color w:val="000000"/>
          <w:sz w:val="20"/>
          <w:highlight w:val="white"/>
          <w:lang w:val="en-US" w:eastAsia="zh-CN"/>
        </w:rPr>
        <w:tab/>
      </w:r>
      <w:r w:rsidRPr="00586D7C">
        <w:rPr>
          <w:rFonts w:cs="Arial"/>
          <w:color w:val="0000FF"/>
          <w:sz w:val="20"/>
          <w:highlight w:val="white"/>
          <w:lang w:eastAsia="zh-CN"/>
        </w:rPr>
        <w:t>&lt;</w:t>
      </w:r>
      <w:r w:rsidRPr="00586D7C">
        <w:rPr>
          <w:rFonts w:cs="Arial"/>
          <w:color w:val="800000"/>
          <w:sz w:val="20"/>
          <w:highlight w:val="white"/>
          <w:lang w:eastAsia="zh-CN"/>
        </w:rPr>
        <w:t>VatInfo</w:t>
      </w:r>
      <w:r w:rsidRPr="00586D7C">
        <w:rPr>
          <w:rFonts w:cs="Arial"/>
          <w:color w:val="0000FF"/>
          <w:sz w:val="20"/>
          <w:highlight w:val="white"/>
          <w:lang w:eastAsia="zh-CN"/>
        </w:rPr>
        <w:t>&gt;</w:t>
      </w:r>
      <w:r>
        <w:rPr>
          <w:rFonts w:cs="Arial"/>
          <w:color w:val="0000FF"/>
          <w:sz w:val="20"/>
          <w:highlight w:val="white"/>
          <w:lang w:eastAsia="zh-CN"/>
        </w:rPr>
        <w:t xml:space="preserve"> </w:t>
      </w:r>
      <w:r w:rsidRPr="00586D7C">
        <w:rPr>
          <w:rFonts w:cs="Arial"/>
          <w:color w:val="0000FF"/>
          <w:sz w:val="20"/>
          <w:highlight w:val="white"/>
          <w:lang w:eastAsia="zh-CN"/>
        </w:rPr>
        <w:t>&lt;!</w:t>
      </w:r>
      <w:r>
        <w:rPr>
          <w:rFonts w:cs="Arial"/>
          <w:color w:val="0000FF"/>
          <w:sz w:val="20"/>
          <w:highlight w:val="white"/>
          <w:lang w:eastAsia="zh-CN"/>
        </w:rPr>
        <w:t xml:space="preserve">— </w:t>
      </w:r>
      <w:r>
        <w:rPr>
          <w:rFonts w:cs="Arial"/>
          <w:color w:val="808080"/>
          <w:sz w:val="20"/>
          <w:highlight w:val="white"/>
          <w:lang w:eastAsia="zh-CN"/>
        </w:rPr>
        <w:t>Beregnes av beløp etter rabatt og avgift</w:t>
      </w:r>
      <w:r w:rsidRPr="00586D7C">
        <w:rPr>
          <w:rFonts w:cs="Arial"/>
          <w:color w:val="808080"/>
          <w:sz w:val="20"/>
          <w:highlight w:val="white"/>
          <w:lang w:eastAsia="zh-CN"/>
        </w:rPr>
        <w:t xml:space="preserve"> </w:t>
      </w:r>
      <w:r w:rsidRPr="00586D7C">
        <w:rPr>
          <w:rFonts w:cs="Arial"/>
          <w:color w:val="0000FF"/>
          <w:sz w:val="20"/>
          <w:highlight w:val="white"/>
          <w:lang w:eastAsia="zh-CN"/>
        </w:rPr>
        <w:t>--&gt;</w:t>
      </w:r>
    </w:p>
    <w:p w:rsidR="005F0175" w:rsidRPr="003E1FFD" w:rsidRDefault="005F0175" w:rsidP="005F0175">
      <w:pPr>
        <w:autoSpaceDE w:val="0"/>
        <w:autoSpaceDN w:val="0"/>
        <w:adjustRightInd w:val="0"/>
        <w:spacing w:after="0"/>
        <w:rPr>
          <w:rFonts w:cs="Arial"/>
          <w:color w:val="000000"/>
          <w:sz w:val="20"/>
          <w:highlight w:val="white"/>
          <w:lang w:val="en-US" w:eastAsia="zh-CN"/>
        </w:rPr>
      </w:pPr>
      <w:r w:rsidRPr="00586D7C">
        <w:rPr>
          <w:rFonts w:cs="Arial"/>
          <w:color w:val="000000"/>
          <w:sz w:val="20"/>
          <w:highlight w:val="white"/>
          <w:lang w:eastAsia="zh-CN"/>
        </w:rPr>
        <w:tab/>
      </w:r>
      <w:r w:rsidRPr="00586D7C">
        <w:rPr>
          <w:rFonts w:cs="Arial"/>
          <w:color w:val="000000"/>
          <w:sz w:val="20"/>
          <w:highlight w:val="white"/>
          <w:lang w:eastAsia="zh-CN"/>
        </w:rPr>
        <w:tab/>
      </w:r>
      <w:r w:rsidRPr="00586D7C">
        <w:rPr>
          <w:rFonts w:cs="Arial"/>
          <w:color w:val="000000"/>
          <w:sz w:val="20"/>
          <w:highlight w:val="white"/>
          <w:lang w:eastAsia="zh-CN"/>
        </w:rPr>
        <w:tab/>
      </w:r>
      <w:r w:rsidRPr="00586D7C">
        <w:rPr>
          <w:rFonts w:cs="Arial"/>
          <w:color w:val="000000"/>
          <w:sz w:val="20"/>
          <w:highlight w:val="white"/>
          <w:lang w:eastAsia="zh-CN"/>
        </w:rPr>
        <w:tab/>
      </w:r>
      <w:r w:rsidRPr="003E1FFD">
        <w:rPr>
          <w:rFonts w:cs="Arial"/>
          <w:color w:val="0000FF"/>
          <w:sz w:val="20"/>
          <w:highlight w:val="white"/>
          <w:lang w:val="en-US" w:eastAsia="zh-CN"/>
        </w:rPr>
        <w:t>&lt;</w:t>
      </w:r>
      <w:r w:rsidRPr="003E1FFD">
        <w:rPr>
          <w:rFonts w:cs="Arial"/>
          <w:color w:val="800000"/>
          <w:sz w:val="20"/>
          <w:highlight w:val="white"/>
          <w:lang w:val="en-US" w:eastAsia="zh-CN"/>
        </w:rPr>
        <w:t>VatPercent</w:t>
      </w:r>
      <w:r w:rsidRPr="003E1FFD">
        <w:rPr>
          <w:rFonts w:cs="Arial"/>
          <w:color w:val="0000FF"/>
          <w:sz w:val="20"/>
          <w:highlight w:val="white"/>
          <w:lang w:val="en-US" w:eastAsia="zh-CN"/>
        </w:rPr>
        <w:t>&gt;</w:t>
      </w:r>
      <w:r w:rsidRPr="003E1FFD">
        <w:rPr>
          <w:rFonts w:cs="Arial"/>
          <w:color w:val="000000"/>
          <w:sz w:val="20"/>
          <w:highlight w:val="white"/>
          <w:lang w:val="en-US" w:eastAsia="zh-CN"/>
        </w:rPr>
        <w:t>25</w:t>
      </w:r>
      <w:r w:rsidRPr="003E1FFD">
        <w:rPr>
          <w:rFonts w:cs="Arial"/>
          <w:color w:val="0000FF"/>
          <w:sz w:val="20"/>
          <w:highlight w:val="white"/>
          <w:lang w:val="en-US" w:eastAsia="zh-CN"/>
        </w:rPr>
        <w:t>&lt;/</w:t>
      </w:r>
      <w:r w:rsidRPr="003E1FFD">
        <w:rPr>
          <w:rFonts w:cs="Arial"/>
          <w:color w:val="800000"/>
          <w:sz w:val="20"/>
          <w:highlight w:val="white"/>
          <w:lang w:val="en-US" w:eastAsia="zh-CN"/>
        </w:rPr>
        <w:t>VatPercent</w:t>
      </w:r>
      <w:r w:rsidRPr="003E1FFD">
        <w:rPr>
          <w:rFonts w:cs="Arial"/>
          <w:color w:val="0000FF"/>
          <w:sz w:val="20"/>
          <w:highlight w:val="white"/>
          <w:lang w:val="en-US" w:eastAsia="zh-CN"/>
        </w:rPr>
        <w:t>&gt;</w:t>
      </w:r>
    </w:p>
    <w:p w:rsidR="005F0175" w:rsidRPr="00DF7426" w:rsidRDefault="005F0175" w:rsidP="005F0175">
      <w:pPr>
        <w:autoSpaceDE w:val="0"/>
        <w:autoSpaceDN w:val="0"/>
        <w:adjustRightInd w:val="0"/>
        <w:spacing w:after="0"/>
        <w:rPr>
          <w:rFonts w:cs="Arial"/>
          <w:color w:val="000000"/>
          <w:sz w:val="20"/>
          <w:highlight w:val="white"/>
          <w:lang w:val="en-US" w:eastAsia="zh-CN"/>
        </w:rPr>
      </w:pPr>
      <w:r w:rsidRPr="003E1FFD">
        <w:rPr>
          <w:rFonts w:cs="Arial"/>
          <w:color w:val="000000"/>
          <w:sz w:val="20"/>
          <w:highlight w:val="white"/>
          <w:lang w:val="en-US" w:eastAsia="zh-CN"/>
        </w:rPr>
        <w:tab/>
      </w:r>
      <w:r w:rsidRPr="003E1FFD">
        <w:rPr>
          <w:rFonts w:cs="Arial"/>
          <w:color w:val="000000"/>
          <w:sz w:val="20"/>
          <w:highlight w:val="white"/>
          <w:lang w:val="en-US" w:eastAsia="zh-CN"/>
        </w:rPr>
        <w:tab/>
      </w:r>
      <w:r w:rsidRPr="003E1FFD">
        <w:rPr>
          <w:rFonts w:cs="Arial"/>
          <w:color w:val="000000"/>
          <w:sz w:val="20"/>
          <w:highlight w:val="white"/>
          <w:lang w:val="en-US" w:eastAsia="zh-CN"/>
        </w:rPr>
        <w:tab/>
      </w:r>
      <w:r w:rsidRPr="003E1FFD">
        <w:rPr>
          <w:rFonts w:cs="Arial"/>
          <w:color w:val="000000"/>
          <w:sz w:val="20"/>
          <w:highlight w:val="white"/>
          <w:lang w:val="en-US" w:eastAsia="zh-CN"/>
        </w:rPr>
        <w:tab/>
      </w:r>
      <w:r w:rsidRPr="00DF7426">
        <w:rPr>
          <w:rFonts w:cs="Arial"/>
          <w:color w:val="0000FF"/>
          <w:sz w:val="20"/>
          <w:highlight w:val="white"/>
          <w:lang w:val="en-US" w:eastAsia="zh-CN"/>
        </w:rPr>
        <w:t>&lt;</w:t>
      </w:r>
      <w:r w:rsidRPr="00DF7426">
        <w:rPr>
          <w:rFonts w:cs="Arial"/>
          <w:color w:val="800000"/>
          <w:sz w:val="20"/>
          <w:highlight w:val="white"/>
          <w:lang w:val="en-US" w:eastAsia="zh-CN"/>
        </w:rPr>
        <w:t>VatBaseAmount</w:t>
      </w:r>
      <w:r w:rsidRPr="00DF7426">
        <w:rPr>
          <w:rFonts w:cs="Arial"/>
          <w:color w:val="0000FF"/>
          <w:sz w:val="20"/>
          <w:highlight w:val="white"/>
          <w:lang w:val="en-US" w:eastAsia="zh-CN"/>
        </w:rPr>
        <w:t>&gt;</w:t>
      </w:r>
      <w:r w:rsidRPr="00DF7426">
        <w:rPr>
          <w:rFonts w:cs="Arial"/>
          <w:color w:val="000000"/>
          <w:sz w:val="20"/>
          <w:highlight w:val="white"/>
          <w:lang w:val="en-US" w:eastAsia="zh-CN"/>
        </w:rPr>
        <w:t>1</w:t>
      </w:r>
      <w:r w:rsidR="002C5391">
        <w:rPr>
          <w:rFonts w:cs="Arial"/>
          <w:color w:val="000000"/>
          <w:sz w:val="20"/>
          <w:highlight w:val="white"/>
          <w:lang w:val="en-US" w:eastAsia="zh-CN"/>
        </w:rPr>
        <w:t>2.38</w:t>
      </w:r>
      <w:r w:rsidRPr="00DF7426">
        <w:rPr>
          <w:rFonts w:cs="Arial"/>
          <w:color w:val="0000FF"/>
          <w:sz w:val="20"/>
          <w:highlight w:val="white"/>
          <w:lang w:val="en-US" w:eastAsia="zh-CN"/>
        </w:rPr>
        <w:t>&lt;/</w:t>
      </w:r>
      <w:r w:rsidRPr="00DF7426">
        <w:rPr>
          <w:rFonts w:cs="Arial"/>
          <w:color w:val="800000"/>
          <w:sz w:val="20"/>
          <w:highlight w:val="white"/>
          <w:lang w:val="en-US" w:eastAsia="zh-CN"/>
        </w:rPr>
        <w:t>VatBaseAmount</w:t>
      </w:r>
      <w:r w:rsidRPr="00DF7426">
        <w:rPr>
          <w:rFonts w:cs="Arial"/>
          <w:color w:val="0000FF"/>
          <w:sz w:val="20"/>
          <w:highlight w:val="white"/>
          <w:lang w:val="en-US" w:eastAsia="zh-CN"/>
        </w:rPr>
        <w:t>&gt;</w:t>
      </w:r>
    </w:p>
    <w:p w:rsidR="005F0175" w:rsidRPr="00DF7426" w:rsidRDefault="005F0175" w:rsidP="005F0175">
      <w:pPr>
        <w:autoSpaceDE w:val="0"/>
        <w:autoSpaceDN w:val="0"/>
        <w:adjustRightInd w:val="0"/>
        <w:spacing w:after="0"/>
        <w:rPr>
          <w:rFonts w:cs="Arial"/>
          <w:color w:val="000000"/>
          <w:sz w:val="20"/>
          <w:highlight w:val="white"/>
          <w:lang w:val="en-US" w:eastAsia="zh-CN"/>
        </w:rPr>
      </w:pPr>
      <w:r w:rsidRPr="00DF7426">
        <w:rPr>
          <w:rFonts w:cs="Arial"/>
          <w:color w:val="000000"/>
          <w:sz w:val="20"/>
          <w:highlight w:val="white"/>
          <w:lang w:val="en-US" w:eastAsia="zh-CN"/>
        </w:rPr>
        <w:tab/>
      </w:r>
      <w:r w:rsidRPr="00DF7426">
        <w:rPr>
          <w:rFonts w:cs="Arial"/>
          <w:color w:val="000000"/>
          <w:sz w:val="20"/>
          <w:highlight w:val="white"/>
          <w:lang w:val="en-US" w:eastAsia="zh-CN"/>
        </w:rPr>
        <w:tab/>
      </w:r>
      <w:r w:rsidRPr="00DF7426">
        <w:rPr>
          <w:rFonts w:cs="Arial"/>
          <w:color w:val="000000"/>
          <w:sz w:val="20"/>
          <w:highlight w:val="white"/>
          <w:lang w:val="en-US" w:eastAsia="zh-CN"/>
        </w:rPr>
        <w:tab/>
      </w:r>
      <w:r w:rsidRPr="00DF7426">
        <w:rPr>
          <w:rFonts w:cs="Arial"/>
          <w:color w:val="000000"/>
          <w:sz w:val="20"/>
          <w:highlight w:val="white"/>
          <w:lang w:val="en-US" w:eastAsia="zh-CN"/>
        </w:rPr>
        <w:tab/>
      </w:r>
      <w:r w:rsidRPr="00DF7426">
        <w:rPr>
          <w:rFonts w:cs="Arial"/>
          <w:color w:val="0000FF"/>
          <w:sz w:val="20"/>
          <w:highlight w:val="white"/>
          <w:lang w:val="en-US" w:eastAsia="zh-CN"/>
        </w:rPr>
        <w:t>&lt;</w:t>
      </w:r>
      <w:r w:rsidRPr="00DF7426">
        <w:rPr>
          <w:rFonts w:cs="Arial"/>
          <w:color w:val="800000"/>
          <w:sz w:val="20"/>
          <w:highlight w:val="white"/>
          <w:lang w:val="en-US" w:eastAsia="zh-CN"/>
        </w:rPr>
        <w:t>VatAmount</w:t>
      </w:r>
      <w:r w:rsidRPr="00DF7426">
        <w:rPr>
          <w:rFonts w:cs="Arial"/>
          <w:color w:val="0000FF"/>
          <w:sz w:val="20"/>
          <w:highlight w:val="white"/>
          <w:lang w:val="en-US" w:eastAsia="zh-CN"/>
        </w:rPr>
        <w:t>&gt;</w:t>
      </w:r>
      <w:r w:rsidR="002C5391">
        <w:rPr>
          <w:rFonts w:cs="Arial"/>
          <w:color w:val="000000"/>
          <w:sz w:val="20"/>
          <w:highlight w:val="white"/>
          <w:lang w:val="en-US" w:eastAsia="zh-CN"/>
        </w:rPr>
        <w:t>3.10</w:t>
      </w:r>
      <w:r w:rsidRPr="00DF7426">
        <w:rPr>
          <w:rFonts w:cs="Arial"/>
          <w:color w:val="0000FF"/>
          <w:sz w:val="20"/>
          <w:highlight w:val="white"/>
          <w:lang w:val="en-US" w:eastAsia="zh-CN"/>
        </w:rPr>
        <w:t>&lt;/</w:t>
      </w:r>
      <w:r w:rsidRPr="00DF7426">
        <w:rPr>
          <w:rFonts w:cs="Arial"/>
          <w:color w:val="800000"/>
          <w:sz w:val="20"/>
          <w:highlight w:val="white"/>
          <w:lang w:val="en-US" w:eastAsia="zh-CN"/>
        </w:rPr>
        <w:t>VatAmount</w:t>
      </w:r>
      <w:r w:rsidRPr="00DF7426">
        <w:rPr>
          <w:rFonts w:cs="Arial"/>
          <w:color w:val="0000FF"/>
          <w:sz w:val="20"/>
          <w:highlight w:val="white"/>
          <w:lang w:val="en-US" w:eastAsia="zh-CN"/>
        </w:rPr>
        <w:t>&gt;</w:t>
      </w:r>
    </w:p>
    <w:p w:rsidR="005F0175" w:rsidRPr="00544CFC" w:rsidRDefault="005F0175" w:rsidP="005F0175">
      <w:pPr>
        <w:autoSpaceDE w:val="0"/>
        <w:autoSpaceDN w:val="0"/>
        <w:adjustRightInd w:val="0"/>
        <w:spacing w:after="0"/>
        <w:rPr>
          <w:rFonts w:cs="Arial"/>
          <w:color w:val="000000"/>
          <w:sz w:val="20"/>
          <w:highlight w:val="white"/>
          <w:lang w:eastAsia="zh-CN"/>
        </w:rPr>
      </w:pPr>
      <w:r w:rsidRPr="00DF7426">
        <w:rPr>
          <w:rFonts w:cs="Arial"/>
          <w:color w:val="000000"/>
          <w:sz w:val="20"/>
          <w:highlight w:val="white"/>
          <w:lang w:val="en-US" w:eastAsia="zh-CN"/>
        </w:rPr>
        <w:tab/>
      </w:r>
      <w:r w:rsidRPr="00DF7426">
        <w:rPr>
          <w:rFonts w:cs="Arial"/>
          <w:color w:val="000000"/>
          <w:sz w:val="20"/>
          <w:highlight w:val="white"/>
          <w:lang w:val="en-US" w:eastAsia="zh-CN"/>
        </w:rPr>
        <w:tab/>
      </w:r>
      <w:r w:rsidRPr="00DF7426">
        <w:rPr>
          <w:rFonts w:cs="Arial"/>
          <w:color w:val="000000"/>
          <w:sz w:val="20"/>
          <w:highlight w:val="white"/>
          <w:lang w:val="en-US" w:eastAsia="zh-CN"/>
        </w:rPr>
        <w:tab/>
      </w:r>
      <w:r w:rsidRPr="00544CFC">
        <w:rPr>
          <w:rFonts w:cs="Arial"/>
          <w:color w:val="0000FF"/>
          <w:sz w:val="20"/>
          <w:highlight w:val="white"/>
          <w:lang w:eastAsia="zh-CN"/>
        </w:rPr>
        <w:t>&lt;/</w:t>
      </w:r>
      <w:r w:rsidRPr="00544CFC">
        <w:rPr>
          <w:rFonts w:cs="Arial"/>
          <w:color w:val="800000"/>
          <w:sz w:val="20"/>
          <w:highlight w:val="white"/>
          <w:lang w:eastAsia="zh-CN"/>
        </w:rPr>
        <w:t>VatInfo</w:t>
      </w:r>
      <w:r w:rsidRPr="00544CFC">
        <w:rPr>
          <w:rFonts w:cs="Arial"/>
          <w:color w:val="0000FF"/>
          <w:sz w:val="20"/>
          <w:highlight w:val="white"/>
          <w:lang w:eastAsia="zh-CN"/>
        </w:rPr>
        <w:t>&gt;</w:t>
      </w:r>
    </w:p>
    <w:p w:rsidR="005F0175" w:rsidRPr="00544CFC" w:rsidRDefault="005F0175" w:rsidP="005F0175">
      <w:pPr>
        <w:autoSpaceDE w:val="0"/>
        <w:autoSpaceDN w:val="0"/>
        <w:adjustRightInd w:val="0"/>
        <w:spacing w:after="0"/>
        <w:rPr>
          <w:rFonts w:cs="Arial"/>
          <w:color w:val="000000"/>
          <w:sz w:val="20"/>
          <w:highlight w:val="white"/>
          <w:lang w:eastAsia="zh-CN"/>
        </w:rPr>
      </w:pPr>
      <w:r w:rsidRPr="00544CFC">
        <w:rPr>
          <w:rFonts w:cs="Arial"/>
          <w:color w:val="000000"/>
          <w:sz w:val="20"/>
          <w:highlight w:val="white"/>
          <w:lang w:eastAsia="zh-CN"/>
        </w:rPr>
        <w:tab/>
      </w:r>
      <w:r w:rsidRPr="00544CFC">
        <w:rPr>
          <w:rFonts w:cs="Arial"/>
          <w:color w:val="000000"/>
          <w:sz w:val="20"/>
          <w:highlight w:val="white"/>
          <w:lang w:eastAsia="zh-CN"/>
        </w:rPr>
        <w:tab/>
      </w:r>
      <w:r w:rsidRPr="00544CFC">
        <w:rPr>
          <w:rFonts w:cs="Arial"/>
          <w:color w:val="000000"/>
          <w:sz w:val="20"/>
          <w:highlight w:val="white"/>
          <w:lang w:eastAsia="zh-CN"/>
        </w:rPr>
        <w:tab/>
      </w:r>
      <w:r w:rsidRPr="00544CFC">
        <w:rPr>
          <w:rFonts w:cs="Arial"/>
          <w:color w:val="0000FF"/>
          <w:sz w:val="20"/>
          <w:highlight w:val="white"/>
          <w:lang w:eastAsia="zh-CN"/>
        </w:rPr>
        <w:t>&lt;</w:t>
      </w:r>
      <w:r w:rsidRPr="00544CFC">
        <w:rPr>
          <w:rFonts w:cs="Arial"/>
          <w:color w:val="800000"/>
          <w:sz w:val="20"/>
          <w:highlight w:val="white"/>
          <w:lang w:eastAsia="zh-CN"/>
        </w:rPr>
        <w:t>TaxInfo</w:t>
      </w:r>
      <w:r w:rsidRPr="00544CFC">
        <w:rPr>
          <w:rFonts w:cs="Arial"/>
          <w:color w:val="0000FF"/>
          <w:sz w:val="20"/>
          <w:highlight w:val="white"/>
          <w:lang w:eastAsia="zh-CN"/>
        </w:rPr>
        <w:t xml:space="preserve">&gt; &lt;!— </w:t>
      </w:r>
      <w:r w:rsidRPr="00544CFC">
        <w:rPr>
          <w:rFonts w:cs="Arial"/>
          <w:color w:val="808080"/>
          <w:sz w:val="20"/>
          <w:highlight w:val="white"/>
          <w:lang w:eastAsia="zh-CN"/>
        </w:rPr>
        <w:t xml:space="preserve">Beregnes av beløp etter rabatt og før Mva </w:t>
      </w:r>
      <w:r w:rsidRPr="00544CFC">
        <w:rPr>
          <w:rFonts w:cs="Arial"/>
          <w:color w:val="0000FF"/>
          <w:sz w:val="20"/>
          <w:highlight w:val="white"/>
          <w:lang w:eastAsia="zh-CN"/>
        </w:rPr>
        <w:t>--&gt;</w:t>
      </w:r>
    </w:p>
    <w:p w:rsidR="005F0175" w:rsidRPr="00097034" w:rsidRDefault="005F0175" w:rsidP="005F0175">
      <w:pPr>
        <w:autoSpaceDE w:val="0"/>
        <w:autoSpaceDN w:val="0"/>
        <w:adjustRightInd w:val="0"/>
        <w:spacing w:after="0"/>
        <w:rPr>
          <w:rFonts w:cs="Arial"/>
          <w:color w:val="000000"/>
          <w:sz w:val="20"/>
          <w:highlight w:val="white"/>
          <w:lang w:val="en-US" w:eastAsia="zh-CN"/>
        </w:rPr>
      </w:pPr>
      <w:r w:rsidRPr="00544CFC">
        <w:rPr>
          <w:rFonts w:cs="Arial"/>
          <w:color w:val="000000"/>
          <w:sz w:val="20"/>
          <w:highlight w:val="white"/>
          <w:lang w:eastAsia="zh-CN"/>
        </w:rPr>
        <w:tab/>
      </w:r>
      <w:r w:rsidRPr="00544CFC">
        <w:rPr>
          <w:rFonts w:cs="Arial"/>
          <w:color w:val="000000"/>
          <w:sz w:val="20"/>
          <w:highlight w:val="white"/>
          <w:lang w:eastAsia="zh-CN"/>
        </w:rPr>
        <w:tab/>
      </w:r>
      <w:r w:rsidRPr="00544CFC">
        <w:rPr>
          <w:rFonts w:cs="Arial"/>
          <w:color w:val="000000"/>
          <w:sz w:val="20"/>
          <w:highlight w:val="white"/>
          <w:lang w:eastAsia="zh-CN"/>
        </w:rPr>
        <w:tab/>
      </w:r>
      <w:r w:rsidRPr="00544CFC">
        <w:rPr>
          <w:rFonts w:cs="Arial"/>
          <w:color w:val="000000"/>
          <w:sz w:val="20"/>
          <w:highlight w:val="white"/>
          <w:lang w:eastAsia="zh-CN"/>
        </w:rPr>
        <w:tab/>
      </w:r>
      <w:r w:rsidRPr="00097034">
        <w:rPr>
          <w:rFonts w:cs="Arial"/>
          <w:color w:val="0000FF"/>
          <w:sz w:val="20"/>
          <w:highlight w:val="white"/>
          <w:lang w:val="en-US" w:eastAsia="zh-CN"/>
        </w:rPr>
        <w:t>&lt;</w:t>
      </w:r>
      <w:r w:rsidRPr="00097034">
        <w:rPr>
          <w:rFonts w:cs="Arial"/>
          <w:color w:val="800000"/>
          <w:sz w:val="20"/>
          <w:highlight w:val="white"/>
          <w:lang w:val="en-US" w:eastAsia="zh-CN"/>
        </w:rPr>
        <w:t>Description</w:t>
      </w:r>
      <w:r w:rsidRPr="00097034">
        <w:rPr>
          <w:rFonts w:cs="Arial"/>
          <w:color w:val="0000FF"/>
          <w:sz w:val="20"/>
          <w:highlight w:val="white"/>
          <w:lang w:val="en-US" w:eastAsia="zh-CN"/>
        </w:rPr>
        <w:t>&gt;</w:t>
      </w:r>
      <w:r w:rsidRPr="00097034">
        <w:rPr>
          <w:rFonts w:cs="Arial"/>
          <w:color w:val="000000"/>
          <w:sz w:val="20"/>
          <w:highlight w:val="white"/>
          <w:lang w:val="en-US" w:eastAsia="zh-CN"/>
        </w:rPr>
        <w:t>Miljøavgift</w:t>
      </w:r>
      <w:r w:rsidRPr="00097034">
        <w:rPr>
          <w:rFonts w:cs="Arial"/>
          <w:color w:val="0000FF"/>
          <w:sz w:val="20"/>
          <w:highlight w:val="white"/>
          <w:lang w:val="en-US" w:eastAsia="zh-CN"/>
        </w:rPr>
        <w:t>&lt;/</w:t>
      </w:r>
      <w:r w:rsidRPr="00097034">
        <w:rPr>
          <w:rFonts w:cs="Arial"/>
          <w:color w:val="800000"/>
          <w:sz w:val="20"/>
          <w:highlight w:val="white"/>
          <w:lang w:val="en-US" w:eastAsia="zh-CN"/>
        </w:rPr>
        <w:t>Description</w:t>
      </w:r>
      <w:r w:rsidRPr="00097034">
        <w:rPr>
          <w:rFonts w:cs="Arial"/>
          <w:color w:val="0000FF"/>
          <w:sz w:val="20"/>
          <w:highlight w:val="white"/>
          <w:lang w:val="en-US" w:eastAsia="zh-CN"/>
        </w:rPr>
        <w:t>&gt;</w:t>
      </w:r>
    </w:p>
    <w:p w:rsidR="005F0175" w:rsidRPr="003E1FFD" w:rsidRDefault="005F0175" w:rsidP="005F0175">
      <w:pPr>
        <w:autoSpaceDE w:val="0"/>
        <w:autoSpaceDN w:val="0"/>
        <w:adjustRightInd w:val="0"/>
        <w:spacing w:after="0"/>
        <w:rPr>
          <w:rFonts w:cs="Arial"/>
          <w:color w:val="000000"/>
          <w:sz w:val="20"/>
          <w:highlight w:val="white"/>
          <w:lang w:val="en-US" w:eastAsia="zh-CN"/>
        </w:rPr>
      </w:pPr>
      <w:r w:rsidRPr="00097034">
        <w:rPr>
          <w:rFonts w:cs="Arial"/>
          <w:color w:val="000000"/>
          <w:sz w:val="20"/>
          <w:highlight w:val="white"/>
          <w:lang w:val="en-US" w:eastAsia="zh-CN"/>
        </w:rPr>
        <w:tab/>
      </w:r>
      <w:r w:rsidRPr="00097034">
        <w:rPr>
          <w:rFonts w:cs="Arial"/>
          <w:color w:val="000000"/>
          <w:sz w:val="20"/>
          <w:highlight w:val="white"/>
          <w:lang w:val="en-US" w:eastAsia="zh-CN"/>
        </w:rPr>
        <w:tab/>
      </w:r>
      <w:r w:rsidRPr="00097034">
        <w:rPr>
          <w:rFonts w:cs="Arial"/>
          <w:color w:val="000000"/>
          <w:sz w:val="20"/>
          <w:highlight w:val="white"/>
          <w:lang w:val="en-US" w:eastAsia="zh-CN"/>
        </w:rPr>
        <w:tab/>
      </w:r>
      <w:r w:rsidRPr="00097034">
        <w:rPr>
          <w:rFonts w:cs="Arial"/>
          <w:color w:val="000000"/>
          <w:sz w:val="20"/>
          <w:highlight w:val="white"/>
          <w:lang w:val="en-US" w:eastAsia="zh-CN"/>
        </w:rPr>
        <w:tab/>
      </w:r>
      <w:r w:rsidRPr="003E1FFD">
        <w:rPr>
          <w:rFonts w:cs="Arial"/>
          <w:color w:val="0000FF"/>
          <w:sz w:val="20"/>
          <w:highlight w:val="white"/>
          <w:lang w:val="en-US" w:eastAsia="zh-CN"/>
        </w:rPr>
        <w:t>&lt;</w:t>
      </w:r>
      <w:r w:rsidRPr="003E1FFD">
        <w:rPr>
          <w:rFonts w:cs="Arial"/>
          <w:color w:val="800000"/>
          <w:sz w:val="20"/>
          <w:highlight w:val="white"/>
          <w:lang w:val="en-US" w:eastAsia="zh-CN"/>
        </w:rPr>
        <w:t>Percent</w:t>
      </w:r>
      <w:r w:rsidRPr="003E1FFD">
        <w:rPr>
          <w:rFonts w:cs="Arial"/>
          <w:color w:val="0000FF"/>
          <w:sz w:val="20"/>
          <w:highlight w:val="white"/>
          <w:lang w:val="en-US" w:eastAsia="zh-CN"/>
        </w:rPr>
        <w:t>&gt;</w:t>
      </w:r>
      <w:r w:rsidRPr="003E1FFD">
        <w:rPr>
          <w:rFonts w:cs="Arial"/>
          <w:color w:val="000000"/>
          <w:sz w:val="20"/>
          <w:highlight w:val="white"/>
          <w:lang w:val="en-US" w:eastAsia="zh-CN"/>
        </w:rPr>
        <w:t>1</w:t>
      </w:r>
      <w:r w:rsidR="00376E0B">
        <w:rPr>
          <w:rFonts w:cs="Arial"/>
          <w:color w:val="000000"/>
          <w:sz w:val="20"/>
          <w:highlight w:val="white"/>
          <w:lang w:val="en-US" w:eastAsia="zh-CN"/>
        </w:rPr>
        <w:t>0</w:t>
      </w:r>
      <w:r w:rsidRPr="003E1FFD">
        <w:rPr>
          <w:rFonts w:cs="Arial"/>
          <w:color w:val="0000FF"/>
          <w:sz w:val="20"/>
          <w:highlight w:val="white"/>
          <w:lang w:val="en-US" w:eastAsia="zh-CN"/>
        </w:rPr>
        <w:t>&lt;/</w:t>
      </w:r>
      <w:r w:rsidRPr="003E1FFD">
        <w:rPr>
          <w:rFonts w:cs="Arial"/>
          <w:color w:val="800000"/>
          <w:sz w:val="20"/>
          <w:highlight w:val="white"/>
          <w:lang w:val="en-US" w:eastAsia="zh-CN"/>
        </w:rPr>
        <w:t>Percent</w:t>
      </w:r>
      <w:r w:rsidRPr="003E1FFD">
        <w:rPr>
          <w:rFonts w:cs="Arial"/>
          <w:color w:val="0000FF"/>
          <w:sz w:val="20"/>
          <w:highlight w:val="white"/>
          <w:lang w:val="en-US" w:eastAsia="zh-CN"/>
        </w:rPr>
        <w:t>&gt;</w:t>
      </w:r>
    </w:p>
    <w:p w:rsidR="005F0175" w:rsidRPr="003E1FFD" w:rsidRDefault="005F0175" w:rsidP="005F0175">
      <w:pPr>
        <w:autoSpaceDE w:val="0"/>
        <w:autoSpaceDN w:val="0"/>
        <w:adjustRightInd w:val="0"/>
        <w:spacing w:after="0"/>
        <w:rPr>
          <w:rFonts w:cs="Arial"/>
          <w:color w:val="000000"/>
          <w:sz w:val="20"/>
          <w:highlight w:val="white"/>
          <w:lang w:val="en-US" w:eastAsia="zh-CN"/>
        </w:rPr>
      </w:pPr>
      <w:r w:rsidRPr="003E1FFD">
        <w:rPr>
          <w:rFonts w:cs="Arial"/>
          <w:color w:val="000000"/>
          <w:sz w:val="20"/>
          <w:highlight w:val="white"/>
          <w:lang w:val="en-US" w:eastAsia="zh-CN"/>
        </w:rPr>
        <w:tab/>
      </w:r>
      <w:r w:rsidRPr="003E1FFD">
        <w:rPr>
          <w:rFonts w:cs="Arial"/>
          <w:color w:val="000000"/>
          <w:sz w:val="20"/>
          <w:highlight w:val="white"/>
          <w:lang w:val="en-US" w:eastAsia="zh-CN"/>
        </w:rPr>
        <w:tab/>
      </w:r>
      <w:r w:rsidRPr="003E1FFD">
        <w:rPr>
          <w:rFonts w:cs="Arial"/>
          <w:color w:val="000000"/>
          <w:sz w:val="20"/>
          <w:highlight w:val="white"/>
          <w:lang w:val="en-US" w:eastAsia="zh-CN"/>
        </w:rPr>
        <w:tab/>
      </w:r>
      <w:r w:rsidRPr="003E1FFD">
        <w:rPr>
          <w:rFonts w:cs="Arial"/>
          <w:color w:val="000000"/>
          <w:sz w:val="20"/>
          <w:highlight w:val="white"/>
          <w:lang w:val="en-US" w:eastAsia="zh-CN"/>
        </w:rPr>
        <w:tab/>
      </w:r>
      <w:r w:rsidRPr="003E1FFD">
        <w:rPr>
          <w:rFonts w:cs="Arial"/>
          <w:color w:val="0000FF"/>
          <w:sz w:val="20"/>
          <w:highlight w:val="white"/>
          <w:lang w:val="en-US" w:eastAsia="zh-CN"/>
        </w:rPr>
        <w:t>&lt;</w:t>
      </w:r>
      <w:r w:rsidRPr="003E1FFD">
        <w:rPr>
          <w:rFonts w:cs="Arial"/>
          <w:color w:val="800000"/>
          <w:sz w:val="20"/>
          <w:highlight w:val="white"/>
          <w:lang w:val="en-US" w:eastAsia="zh-CN"/>
        </w:rPr>
        <w:t>BaseAmount</w:t>
      </w:r>
      <w:r w:rsidRPr="003E1FFD">
        <w:rPr>
          <w:rFonts w:cs="Arial"/>
          <w:color w:val="0000FF"/>
          <w:sz w:val="20"/>
          <w:highlight w:val="white"/>
          <w:lang w:val="en-US" w:eastAsia="zh-CN"/>
        </w:rPr>
        <w:t>&gt;</w:t>
      </w:r>
      <w:r w:rsidRPr="003E1FFD">
        <w:rPr>
          <w:rFonts w:cs="Arial"/>
          <w:color w:val="000000"/>
          <w:sz w:val="20"/>
          <w:highlight w:val="white"/>
          <w:lang w:val="en-US" w:eastAsia="zh-CN"/>
        </w:rPr>
        <w:t>1</w:t>
      </w:r>
      <w:r w:rsidR="00376E0B">
        <w:rPr>
          <w:rFonts w:cs="Arial"/>
          <w:color w:val="000000"/>
          <w:sz w:val="20"/>
          <w:highlight w:val="white"/>
          <w:lang w:val="en-US" w:eastAsia="zh-CN"/>
        </w:rPr>
        <w:t>1.25</w:t>
      </w:r>
      <w:r w:rsidRPr="003E1FFD">
        <w:rPr>
          <w:rFonts w:cs="Arial"/>
          <w:color w:val="0000FF"/>
          <w:sz w:val="20"/>
          <w:highlight w:val="white"/>
          <w:lang w:val="en-US" w:eastAsia="zh-CN"/>
        </w:rPr>
        <w:t>&lt;/</w:t>
      </w:r>
      <w:r w:rsidRPr="003E1FFD">
        <w:rPr>
          <w:rFonts w:cs="Arial"/>
          <w:color w:val="800000"/>
          <w:sz w:val="20"/>
          <w:highlight w:val="white"/>
          <w:lang w:val="en-US" w:eastAsia="zh-CN"/>
        </w:rPr>
        <w:t>BaseAmount</w:t>
      </w:r>
      <w:r w:rsidRPr="003E1FFD">
        <w:rPr>
          <w:rFonts w:cs="Arial"/>
          <w:color w:val="0000FF"/>
          <w:sz w:val="20"/>
          <w:highlight w:val="white"/>
          <w:lang w:val="en-US" w:eastAsia="zh-CN"/>
        </w:rPr>
        <w:t>&gt;</w:t>
      </w:r>
    </w:p>
    <w:p w:rsidR="005F0175" w:rsidRPr="003E1FFD" w:rsidRDefault="005F0175" w:rsidP="005F0175">
      <w:pPr>
        <w:autoSpaceDE w:val="0"/>
        <w:autoSpaceDN w:val="0"/>
        <w:adjustRightInd w:val="0"/>
        <w:spacing w:after="0"/>
        <w:rPr>
          <w:rFonts w:cs="Arial"/>
          <w:color w:val="000000"/>
          <w:sz w:val="20"/>
          <w:highlight w:val="white"/>
          <w:lang w:val="en-US" w:eastAsia="zh-CN"/>
        </w:rPr>
      </w:pPr>
      <w:r w:rsidRPr="003E1FFD">
        <w:rPr>
          <w:rFonts w:cs="Arial"/>
          <w:color w:val="000000"/>
          <w:sz w:val="20"/>
          <w:highlight w:val="white"/>
          <w:lang w:val="en-US" w:eastAsia="zh-CN"/>
        </w:rPr>
        <w:tab/>
      </w:r>
      <w:r w:rsidRPr="003E1FFD">
        <w:rPr>
          <w:rFonts w:cs="Arial"/>
          <w:color w:val="000000"/>
          <w:sz w:val="20"/>
          <w:highlight w:val="white"/>
          <w:lang w:val="en-US" w:eastAsia="zh-CN"/>
        </w:rPr>
        <w:tab/>
      </w:r>
      <w:r w:rsidRPr="003E1FFD">
        <w:rPr>
          <w:rFonts w:cs="Arial"/>
          <w:color w:val="000000"/>
          <w:sz w:val="20"/>
          <w:highlight w:val="white"/>
          <w:lang w:val="en-US" w:eastAsia="zh-CN"/>
        </w:rPr>
        <w:tab/>
      </w:r>
      <w:r w:rsidRPr="003E1FFD">
        <w:rPr>
          <w:rFonts w:cs="Arial"/>
          <w:color w:val="000000"/>
          <w:sz w:val="20"/>
          <w:highlight w:val="white"/>
          <w:lang w:val="en-US" w:eastAsia="zh-CN"/>
        </w:rPr>
        <w:tab/>
      </w:r>
      <w:r w:rsidRPr="003E1FFD">
        <w:rPr>
          <w:rFonts w:cs="Arial"/>
          <w:color w:val="0000FF"/>
          <w:sz w:val="20"/>
          <w:highlight w:val="white"/>
          <w:lang w:val="en-US" w:eastAsia="zh-CN"/>
        </w:rPr>
        <w:t>&lt;</w:t>
      </w:r>
      <w:r w:rsidRPr="003E1FFD">
        <w:rPr>
          <w:rFonts w:cs="Arial"/>
          <w:color w:val="800000"/>
          <w:sz w:val="20"/>
          <w:highlight w:val="white"/>
          <w:lang w:val="en-US" w:eastAsia="zh-CN"/>
        </w:rPr>
        <w:t>Amount</w:t>
      </w:r>
      <w:r w:rsidRPr="003E1FFD">
        <w:rPr>
          <w:rFonts w:cs="Arial"/>
          <w:color w:val="0000FF"/>
          <w:sz w:val="20"/>
          <w:highlight w:val="white"/>
          <w:lang w:val="en-US" w:eastAsia="zh-CN"/>
        </w:rPr>
        <w:t>&gt;</w:t>
      </w:r>
      <w:r w:rsidRPr="003E1FFD">
        <w:rPr>
          <w:rFonts w:cs="Arial"/>
          <w:color w:val="000000"/>
          <w:sz w:val="20"/>
          <w:highlight w:val="white"/>
          <w:lang w:val="en-US" w:eastAsia="zh-CN"/>
        </w:rPr>
        <w:t>1</w:t>
      </w:r>
      <w:r w:rsidR="00376E0B">
        <w:rPr>
          <w:rFonts w:cs="Arial"/>
          <w:color w:val="000000"/>
          <w:sz w:val="20"/>
          <w:highlight w:val="white"/>
          <w:lang w:val="en-US" w:eastAsia="zh-CN"/>
        </w:rPr>
        <w:t>.13</w:t>
      </w:r>
      <w:r w:rsidRPr="003E1FFD">
        <w:rPr>
          <w:rFonts w:cs="Arial"/>
          <w:color w:val="0000FF"/>
          <w:sz w:val="20"/>
          <w:highlight w:val="white"/>
          <w:lang w:val="en-US" w:eastAsia="zh-CN"/>
        </w:rPr>
        <w:t>&lt;/</w:t>
      </w:r>
      <w:r w:rsidRPr="003E1FFD">
        <w:rPr>
          <w:rFonts w:cs="Arial"/>
          <w:color w:val="800000"/>
          <w:sz w:val="20"/>
          <w:highlight w:val="white"/>
          <w:lang w:val="en-US" w:eastAsia="zh-CN"/>
        </w:rPr>
        <w:t>Amount</w:t>
      </w:r>
      <w:r w:rsidRPr="003E1FFD">
        <w:rPr>
          <w:rFonts w:cs="Arial"/>
          <w:color w:val="0000FF"/>
          <w:sz w:val="20"/>
          <w:highlight w:val="white"/>
          <w:lang w:val="en-US" w:eastAsia="zh-CN"/>
        </w:rPr>
        <w:t>&gt;</w:t>
      </w:r>
    </w:p>
    <w:p w:rsidR="005F0175" w:rsidRPr="00097034" w:rsidRDefault="005F0175" w:rsidP="005F0175">
      <w:pPr>
        <w:autoSpaceDE w:val="0"/>
        <w:autoSpaceDN w:val="0"/>
        <w:adjustRightInd w:val="0"/>
        <w:spacing w:after="0"/>
        <w:rPr>
          <w:rFonts w:cs="Arial"/>
          <w:color w:val="000000"/>
          <w:sz w:val="20"/>
          <w:highlight w:val="white"/>
          <w:lang w:val="en-US" w:eastAsia="zh-CN"/>
        </w:rPr>
      </w:pPr>
      <w:r w:rsidRPr="003E1FFD">
        <w:rPr>
          <w:rFonts w:cs="Arial"/>
          <w:color w:val="000000"/>
          <w:sz w:val="20"/>
          <w:highlight w:val="white"/>
          <w:lang w:val="en-US" w:eastAsia="zh-CN"/>
        </w:rPr>
        <w:tab/>
      </w:r>
      <w:r w:rsidRPr="003E1FFD">
        <w:rPr>
          <w:rFonts w:cs="Arial"/>
          <w:color w:val="000000"/>
          <w:sz w:val="20"/>
          <w:highlight w:val="white"/>
          <w:lang w:val="en-US" w:eastAsia="zh-CN"/>
        </w:rPr>
        <w:tab/>
      </w:r>
      <w:r w:rsidRPr="003E1FFD">
        <w:rPr>
          <w:rFonts w:cs="Arial"/>
          <w:color w:val="000000"/>
          <w:sz w:val="20"/>
          <w:highlight w:val="white"/>
          <w:lang w:val="en-US" w:eastAsia="zh-CN"/>
        </w:rPr>
        <w:tab/>
      </w:r>
      <w:r w:rsidRPr="00097034">
        <w:rPr>
          <w:rFonts w:cs="Arial"/>
          <w:color w:val="0000FF"/>
          <w:sz w:val="20"/>
          <w:highlight w:val="white"/>
          <w:lang w:val="en-US" w:eastAsia="zh-CN"/>
        </w:rPr>
        <w:t>&lt;/</w:t>
      </w:r>
      <w:r w:rsidRPr="00097034">
        <w:rPr>
          <w:rFonts w:cs="Arial"/>
          <w:color w:val="800000"/>
          <w:sz w:val="20"/>
          <w:highlight w:val="white"/>
          <w:lang w:val="en-US" w:eastAsia="zh-CN"/>
        </w:rPr>
        <w:t>TaxInfo</w:t>
      </w:r>
      <w:r w:rsidRPr="00097034">
        <w:rPr>
          <w:rFonts w:cs="Arial"/>
          <w:color w:val="0000FF"/>
          <w:sz w:val="20"/>
          <w:highlight w:val="white"/>
          <w:lang w:val="en-US" w:eastAsia="zh-CN"/>
        </w:rPr>
        <w:t>&gt;</w:t>
      </w:r>
    </w:p>
    <w:p w:rsidR="005F0175" w:rsidRPr="008D7889" w:rsidRDefault="005F0175" w:rsidP="005F0175">
      <w:pPr>
        <w:autoSpaceDE w:val="0"/>
        <w:autoSpaceDN w:val="0"/>
        <w:adjustRightInd w:val="0"/>
        <w:spacing w:after="0"/>
        <w:rPr>
          <w:rFonts w:cs="Arial"/>
          <w:color w:val="000000"/>
          <w:sz w:val="20"/>
          <w:highlight w:val="white"/>
          <w:lang w:val="en-US" w:eastAsia="zh-CN"/>
        </w:rPr>
      </w:pPr>
      <w:r w:rsidRPr="00097034">
        <w:rPr>
          <w:rFonts w:cs="Arial"/>
          <w:color w:val="000000"/>
          <w:sz w:val="20"/>
          <w:highlight w:val="white"/>
          <w:lang w:val="en-US" w:eastAsia="zh-CN"/>
        </w:rPr>
        <w:tab/>
      </w:r>
      <w:r w:rsidRPr="00097034">
        <w:rPr>
          <w:rFonts w:cs="Arial"/>
          <w:color w:val="000000"/>
          <w:sz w:val="20"/>
          <w:highlight w:val="white"/>
          <w:lang w:val="en-US" w:eastAsia="zh-CN"/>
        </w:rPr>
        <w:tab/>
      </w:r>
      <w:r w:rsidRPr="00097034">
        <w:rPr>
          <w:rFonts w:cs="Arial"/>
          <w:color w:val="000000"/>
          <w:sz w:val="20"/>
          <w:highlight w:val="white"/>
          <w:lang w:val="en-US" w:eastAsia="zh-CN"/>
        </w:rPr>
        <w:tab/>
      </w:r>
      <w:r w:rsidRPr="008D7889">
        <w:rPr>
          <w:rFonts w:cs="Arial"/>
          <w:color w:val="0000FF"/>
          <w:sz w:val="20"/>
          <w:highlight w:val="white"/>
          <w:lang w:val="en-US" w:eastAsia="zh-CN"/>
        </w:rPr>
        <w:t>&lt;</w:t>
      </w:r>
      <w:r w:rsidRPr="008D7889">
        <w:rPr>
          <w:rFonts w:cs="Arial"/>
          <w:color w:val="800000"/>
          <w:sz w:val="20"/>
          <w:highlight w:val="white"/>
          <w:lang w:val="en-US" w:eastAsia="zh-CN"/>
        </w:rPr>
        <w:t>Discount</w:t>
      </w:r>
      <w:r w:rsidRPr="008D7889">
        <w:rPr>
          <w:rFonts w:cs="Arial"/>
          <w:color w:val="0000FF"/>
          <w:sz w:val="20"/>
          <w:highlight w:val="white"/>
          <w:lang w:val="en-US" w:eastAsia="zh-CN"/>
        </w:rPr>
        <w:t>&gt; &lt;</w:t>
      </w:r>
      <w:proofErr w:type="gramStart"/>
      <w:r w:rsidRPr="008D7889">
        <w:rPr>
          <w:rFonts w:cs="Arial"/>
          <w:color w:val="0000FF"/>
          <w:sz w:val="20"/>
          <w:highlight w:val="white"/>
          <w:lang w:val="en-US" w:eastAsia="zh-CN"/>
        </w:rPr>
        <w:t>!—</w:t>
      </w:r>
      <w:proofErr w:type="gramEnd"/>
      <w:r w:rsidRPr="008D7889">
        <w:rPr>
          <w:rFonts w:cs="Arial"/>
          <w:color w:val="0000FF"/>
          <w:sz w:val="20"/>
          <w:highlight w:val="white"/>
          <w:lang w:val="en-US" w:eastAsia="zh-CN"/>
        </w:rPr>
        <w:t xml:space="preserve"> </w:t>
      </w:r>
      <w:r w:rsidRPr="008D7889">
        <w:rPr>
          <w:rFonts w:cs="Arial"/>
          <w:color w:val="808080"/>
          <w:sz w:val="20"/>
          <w:highlight w:val="white"/>
          <w:lang w:val="en-US" w:eastAsia="zh-CN"/>
        </w:rPr>
        <w:t xml:space="preserve">Beregnes av bruttobeløp </w:t>
      </w:r>
      <w:r w:rsidRPr="008D7889">
        <w:rPr>
          <w:rFonts w:cs="Arial"/>
          <w:color w:val="0000FF"/>
          <w:sz w:val="20"/>
          <w:highlight w:val="white"/>
          <w:lang w:val="en-US" w:eastAsia="zh-CN"/>
        </w:rPr>
        <w:t>--&gt;</w:t>
      </w:r>
    </w:p>
    <w:p w:rsidR="005F0175" w:rsidRPr="00097034" w:rsidRDefault="005F0175" w:rsidP="005F0175">
      <w:pPr>
        <w:autoSpaceDE w:val="0"/>
        <w:autoSpaceDN w:val="0"/>
        <w:adjustRightInd w:val="0"/>
        <w:spacing w:after="0"/>
        <w:rPr>
          <w:rFonts w:cs="Arial"/>
          <w:color w:val="000000"/>
          <w:sz w:val="20"/>
          <w:highlight w:val="white"/>
          <w:lang w:val="en-US" w:eastAsia="zh-CN"/>
        </w:rPr>
      </w:pPr>
      <w:r w:rsidRPr="008D7889">
        <w:rPr>
          <w:rFonts w:cs="Arial"/>
          <w:color w:val="000000"/>
          <w:sz w:val="20"/>
          <w:highlight w:val="white"/>
          <w:lang w:val="en-US" w:eastAsia="zh-CN"/>
        </w:rPr>
        <w:tab/>
      </w:r>
      <w:r w:rsidRPr="008D7889">
        <w:rPr>
          <w:rFonts w:cs="Arial"/>
          <w:color w:val="000000"/>
          <w:sz w:val="20"/>
          <w:highlight w:val="white"/>
          <w:lang w:val="en-US" w:eastAsia="zh-CN"/>
        </w:rPr>
        <w:tab/>
      </w:r>
      <w:r w:rsidRPr="008D7889">
        <w:rPr>
          <w:rFonts w:cs="Arial"/>
          <w:color w:val="000000"/>
          <w:sz w:val="20"/>
          <w:highlight w:val="white"/>
          <w:lang w:val="en-US" w:eastAsia="zh-CN"/>
        </w:rPr>
        <w:tab/>
      </w:r>
      <w:r w:rsidRPr="008D7889">
        <w:rPr>
          <w:rFonts w:cs="Arial"/>
          <w:color w:val="000000"/>
          <w:sz w:val="20"/>
          <w:highlight w:val="white"/>
          <w:lang w:val="en-US" w:eastAsia="zh-CN"/>
        </w:rPr>
        <w:tab/>
      </w:r>
      <w:r w:rsidRPr="00097034">
        <w:rPr>
          <w:rFonts w:cs="Arial"/>
          <w:color w:val="0000FF"/>
          <w:sz w:val="20"/>
          <w:highlight w:val="white"/>
          <w:lang w:val="en-US" w:eastAsia="zh-CN"/>
        </w:rPr>
        <w:t>&lt;</w:t>
      </w:r>
      <w:r w:rsidRPr="00097034">
        <w:rPr>
          <w:rFonts w:cs="Arial"/>
          <w:color w:val="800000"/>
          <w:sz w:val="20"/>
          <w:highlight w:val="white"/>
          <w:lang w:val="en-US" w:eastAsia="zh-CN"/>
        </w:rPr>
        <w:t>Description</w:t>
      </w:r>
      <w:r w:rsidRPr="00097034">
        <w:rPr>
          <w:rFonts w:cs="Arial"/>
          <w:color w:val="0000FF"/>
          <w:sz w:val="20"/>
          <w:highlight w:val="white"/>
          <w:lang w:val="en-US" w:eastAsia="zh-CN"/>
        </w:rPr>
        <w:t>&gt;</w:t>
      </w:r>
      <w:r w:rsidRPr="00097034">
        <w:rPr>
          <w:rFonts w:cs="Arial"/>
          <w:color w:val="000000"/>
          <w:sz w:val="20"/>
          <w:highlight w:val="white"/>
          <w:lang w:val="en-US" w:eastAsia="zh-CN"/>
        </w:rPr>
        <w:t>Konsern</w:t>
      </w:r>
      <w:r w:rsidRPr="00097034">
        <w:rPr>
          <w:rFonts w:cs="Arial"/>
          <w:color w:val="0000FF"/>
          <w:sz w:val="20"/>
          <w:highlight w:val="white"/>
          <w:lang w:val="en-US" w:eastAsia="zh-CN"/>
        </w:rPr>
        <w:t>&lt;/</w:t>
      </w:r>
      <w:r w:rsidRPr="00097034">
        <w:rPr>
          <w:rFonts w:cs="Arial"/>
          <w:color w:val="800000"/>
          <w:sz w:val="20"/>
          <w:highlight w:val="white"/>
          <w:lang w:val="en-US" w:eastAsia="zh-CN"/>
        </w:rPr>
        <w:t>Description</w:t>
      </w:r>
      <w:r w:rsidRPr="00097034">
        <w:rPr>
          <w:rFonts w:cs="Arial"/>
          <w:color w:val="0000FF"/>
          <w:sz w:val="20"/>
          <w:highlight w:val="white"/>
          <w:lang w:val="en-US" w:eastAsia="zh-CN"/>
        </w:rPr>
        <w:t>&gt;</w:t>
      </w:r>
    </w:p>
    <w:p w:rsidR="005F0175" w:rsidRPr="00097034" w:rsidRDefault="005F0175" w:rsidP="005F0175">
      <w:pPr>
        <w:autoSpaceDE w:val="0"/>
        <w:autoSpaceDN w:val="0"/>
        <w:adjustRightInd w:val="0"/>
        <w:spacing w:after="0"/>
        <w:rPr>
          <w:rFonts w:cs="Arial"/>
          <w:color w:val="000000"/>
          <w:sz w:val="20"/>
          <w:highlight w:val="white"/>
          <w:lang w:val="en-US" w:eastAsia="zh-CN"/>
        </w:rPr>
      </w:pPr>
      <w:r w:rsidRPr="00097034">
        <w:rPr>
          <w:rFonts w:cs="Arial"/>
          <w:color w:val="000000"/>
          <w:sz w:val="20"/>
          <w:highlight w:val="white"/>
          <w:lang w:val="en-US" w:eastAsia="zh-CN"/>
        </w:rPr>
        <w:tab/>
      </w:r>
      <w:r w:rsidRPr="00097034">
        <w:rPr>
          <w:rFonts w:cs="Arial"/>
          <w:color w:val="000000"/>
          <w:sz w:val="20"/>
          <w:highlight w:val="white"/>
          <w:lang w:val="en-US" w:eastAsia="zh-CN"/>
        </w:rPr>
        <w:tab/>
      </w:r>
      <w:r w:rsidRPr="00097034">
        <w:rPr>
          <w:rFonts w:cs="Arial"/>
          <w:color w:val="000000"/>
          <w:sz w:val="20"/>
          <w:highlight w:val="white"/>
          <w:lang w:val="en-US" w:eastAsia="zh-CN"/>
        </w:rPr>
        <w:tab/>
      </w:r>
      <w:r w:rsidRPr="00097034">
        <w:rPr>
          <w:rFonts w:cs="Arial"/>
          <w:color w:val="000000"/>
          <w:sz w:val="20"/>
          <w:highlight w:val="white"/>
          <w:lang w:val="en-US" w:eastAsia="zh-CN"/>
        </w:rPr>
        <w:tab/>
      </w:r>
      <w:r w:rsidRPr="00097034">
        <w:rPr>
          <w:rFonts w:cs="Arial"/>
          <w:color w:val="0000FF"/>
          <w:sz w:val="20"/>
          <w:highlight w:val="white"/>
          <w:lang w:val="en-US" w:eastAsia="zh-CN"/>
        </w:rPr>
        <w:t>&lt;</w:t>
      </w:r>
      <w:r w:rsidRPr="00097034">
        <w:rPr>
          <w:rFonts w:cs="Arial"/>
          <w:color w:val="800000"/>
          <w:sz w:val="20"/>
          <w:highlight w:val="white"/>
          <w:lang w:val="en-US" w:eastAsia="zh-CN"/>
        </w:rPr>
        <w:t>Percent</w:t>
      </w:r>
      <w:r w:rsidRPr="00097034">
        <w:rPr>
          <w:rFonts w:cs="Arial"/>
          <w:color w:val="0000FF"/>
          <w:sz w:val="20"/>
          <w:highlight w:val="white"/>
          <w:lang w:val="en-US" w:eastAsia="zh-CN"/>
        </w:rPr>
        <w:t>&gt;</w:t>
      </w:r>
      <w:r w:rsidR="00376E0B">
        <w:rPr>
          <w:rFonts w:cs="Arial"/>
          <w:color w:val="000000"/>
          <w:sz w:val="20"/>
          <w:highlight w:val="white"/>
          <w:lang w:val="en-US" w:eastAsia="zh-CN"/>
        </w:rPr>
        <w:t>10</w:t>
      </w:r>
      <w:r w:rsidRPr="00097034">
        <w:rPr>
          <w:rFonts w:cs="Arial"/>
          <w:color w:val="0000FF"/>
          <w:sz w:val="20"/>
          <w:highlight w:val="white"/>
          <w:lang w:val="en-US" w:eastAsia="zh-CN"/>
        </w:rPr>
        <w:t>&lt;/</w:t>
      </w:r>
      <w:r w:rsidRPr="00097034">
        <w:rPr>
          <w:rFonts w:cs="Arial"/>
          <w:color w:val="800000"/>
          <w:sz w:val="20"/>
          <w:highlight w:val="white"/>
          <w:lang w:val="en-US" w:eastAsia="zh-CN"/>
        </w:rPr>
        <w:t>Percent</w:t>
      </w:r>
      <w:r w:rsidRPr="00097034">
        <w:rPr>
          <w:rFonts w:cs="Arial"/>
          <w:color w:val="0000FF"/>
          <w:sz w:val="20"/>
          <w:highlight w:val="white"/>
          <w:lang w:val="en-US" w:eastAsia="zh-CN"/>
        </w:rPr>
        <w:t>&gt;</w:t>
      </w:r>
    </w:p>
    <w:p w:rsidR="005F0175" w:rsidRPr="00097034" w:rsidRDefault="005F0175" w:rsidP="005F0175">
      <w:pPr>
        <w:autoSpaceDE w:val="0"/>
        <w:autoSpaceDN w:val="0"/>
        <w:adjustRightInd w:val="0"/>
        <w:spacing w:after="0"/>
        <w:rPr>
          <w:rFonts w:cs="Arial"/>
          <w:color w:val="000000"/>
          <w:sz w:val="20"/>
          <w:highlight w:val="white"/>
          <w:lang w:val="en-US" w:eastAsia="zh-CN"/>
        </w:rPr>
      </w:pPr>
      <w:r w:rsidRPr="00097034">
        <w:rPr>
          <w:rFonts w:cs="Arial"/>
          <w:color w:val="000000"/>
          <w:sz w:val="20"/>
          <w:highlight w:val="white"/>
          <w:lang w:val="en-US" w:eastAsia="zh-CN"/>
        </w:rPr>
        <w:tab/>
      </w:r>
      <w:r w:rsidRPr="00097034">
        <w:rPr>
          <w:rFonts w:cs="Arial"/>
          <w:color w:val="000000"/>
          <w:sz w:val="20"/>
          <w:highlight w:val="white"/>
          <w:lang w:val="en-US" w:eastAsia="zh-CN"/>
        </w:rPr>
        <w:tab/>
      </w:r>
      <w:r w:rsidRPr="00097034">
        <w:rPr>
          <w:rFonts w:cs="Arial"/>
          <w:color w:val="000000"/>
          <w:sz w:val="20"/>
          <w:highlight w:val="white"/>
          <w:lang w:val="en-US" w:eastAsia="zh-CN"/>
        </w:rPr>
        <w:tab/>
      </w:r>
      <w:r w:rsidRPr="00097034">
        <w:rPr>
          <w:rFonts w:cs="Arial"/>
          <w:color w:val="000000"/>
          <w:sz w:val="20"/>
          <w:highlight w:val="white"/>
          <w:lang w:val="en-US" w:eastAsia="zh-CN"/>
        </w:rPr>
        <w:tab/>
      </w:r>
      <w:r w:rsidRPr="00097034">
        <w:rPr>
          <w:rFonts w:cs="Arial"/>
          <w:color w:val="0000FF"/>
          <w:sz w:val="20"/>
          <w:highlight w:val="white"/>
          <w:lang w:val="en-US" w:eastAsia="zh-CN"/>
        </w:rPr>
        <w:t>&lt;</w:t>
      </w:r>
      <w:r w:rsidRPr="00097034">
        <w:rPr>
          <w:rFonts w:cs="Arial"/>
          <w:color w:val="800000"/>
          <w:sz w:val="20"/>
          <w:highlight w:val="white"/>
          <w:lang w:val="en-US" w:eastAsia="zh-CN"/>
        </w:rPr>
        <w:t>BaseAmount</w:t>
      </w:r>
      <w:r w:rsidRPr="00097034">
        <w:rPr>
          <w:rFonts w:cs="Arial"/>
          <w:color w:val="0000FF"/>
          <w:sz w:val="20"/>
          <w:highlight w:val="white"/>
          <w:lang w:val="en-US" w:eastAsia="zh-CN"/>
        </w:rPr>
        <w:t>&gt;</w:t>
      </w:r>
      <w:r w:rsidRPr="00097034">
        <w:rPr>
          <w:rFonts w:cs="Arial"/>
          <w:color w:val="000000"/>
          <w:sz w:val="20"/>
          <w:highlight w:val="white"/>
          <w:lang w:val="en-US" w:eastAsia="zh-CN"/>
        </w:rPr>
        <w:t>1</w:t>
      </w:r>
      <w:r>
        <w:rPr>
          <w:rFonts w:cs="Arial"/>
          <w:color w:val="000000"/>
          <w:sz w:val="20"/>
          <w:highlight w:val="white"/>
          <w:lang w:val="en-US" w:eastAsia="zh-CN"/>
        </w:rPr>
        <w:t>2.5</w:t>
      </w:r>
      <w:r w:rsidRPr="00097034">
        <w:rPr>
          <w:rFonts w:cs="Arial"/>
          <w:color w:val="0000FF"/>
          <w:sz w:val="20"/>
          <w:highlight w:val="white"/>
          <w:lang w:val="en-US" w:eastAsia="zh-CN"/>
        </w:rPr>
        <w:t>&lt;/</w:t>
      </w:r>
      <w:r w:rsidRPr="00097034">
        <w:rPr>
          <w:rFonts w:cs="Arial"/>
          <w:color w:val="800000"/>
          <w:sz w:val="20"/>
          <w:highlight w:val="white"/>
          <w:lang w:val="en-US" w:eastAsia="zh-CN"/>
        </w:rPr>
        <w:t>BaseAmount</w:t>
      </w:r>
      <w:r w:rsidRPr="00097034">
        <w:rPr>
          <w:rFonts w:cs="Arial"/>
          <w:color w:val="0000FF"/>
          <w:sz w:val="20"/>
          <w:highlight w:val="white"/>
          <w:lang w:val="en-US" w:eastAsia="zh-CN"/>
        </w:rPr>
        <w:t>&gt;</w:t>
      </w:r>
    </w:p>
    <w:p w:rsidR="005F0175" w:rsidRPr="00097034" w:rsidRDefault="005F0175" w:rsidP="005F0175">
      <w:pPr>
        <w:autoSpaceDE w:val="0"/>
        <w:autoSpaceDN w:val="0"/>
        <w:adjustRightInd w:val="0"/>
        <w:spacing w:after="0"/>
        <w:rPr>
          <w:rFonts w:cs="Arial"/>
          <w:color w:val="000000"/>
          <w:sz w:val="20"/>
          <w:highlight w:val="white"/>
          <w:lang w:val="en-US" w:eastAsia="zh-CN"/>
        </w:rPr>
      </w:pPr>
      <w:r w:rsidRPr="00097034">
        <w:rPr>
          <w:rFonts w:cs="Arial"/>
          <w:color w:val="000000"/>
          <w:sz w:val="20"/>
          <w:highlight w:val="white"/>
          <w:lang w:val="en-US" w:eastAsia="zh-CN"/>
        </w:rPr>
        <w:tab/>
      </w:r>
      <w:r w:rsidRPr="00097034">
        <w:rPr>
          <w:rFonts w:cs="Arial"/>
          <w:color w:val="000000"/>
          <w:sz w:val="20"/>
          <w:highlight w:val="white"/>
          <w:lang w:val="en-US" w:eastAsia="zh-CN"/>
        </w:rPr>
        <w:tab/>
      </w:r>
      <w:r w:rsidRPr="00097034">
        <w:rPr>
          <w:rFonts w:cs="Arial"/>
          <w:color w:val="000000"/>
          <w:sz w:val="20"/>
          <w:highlight w:val="white"/>
          <w:lang w:val="en-US" w:eastAsia="zh-CN"/>
        </w:rPr>
        <w:tab/>
      </w:r>
      <w:r w:rsidRPr="00097034">
        <w:rPr>
          <w:rFonts w:cs="Arial"/>
          <w:color w:val="000000"/>
          <w:sz w:val="20"/>
          <w:highlight w:val="white"/>
          <w:lang w:val="en-US" w:eastAsia="zh-CN"/>
        </w:rPr>
        <w:tab/>
      </w:r>
      <w:r w:rsidRPr="00097034">
        <w:rPr>
          <w:rFonts w:cs="Arial"/>
          <w:color w:val="0000FF"/>
          <w:sz w:val="20"/>
          <w:highlight w:val="white"/>
          <w:lang w:val="en-US" w:eastAsia="zh-CN"/>
        </w:rPr>
        <w:t>&lt;</w:t>
      </w:r>
      <w:r w:rsidRPr="00097034">
        <w:rPr>
          <w:rFonts w:cs="Arial"/>
          <w:color w:val="800000"/>
          <w:sz w:val="20"/>
          <w:highlight w:val="white"/>
          <w:lang w:val="en-US" w:eastAsia="zh-CN"/>
        </w:rPr>
        <w:t>Amount</w:t>
      </w:r>
      <w:r w:rsidRPr="00097034">
        <w:rPr>
          <w:rFonts w:cs="Arial"/>
          <w:color w:val="0000FF"/>
          <w:sz w:val="20"/>
          <w:highlight w:val="white"/>
          <w:lang w:val="en-US" w:eastAsia="zh-CN"/>
        </w:rPr>
        <w:t>&gt;</w:t>
      </w:r>
      <w:r w:rsidR="00376E0B" w:rsidRPr="00376E0B">
        <w:rPr>
          <w:rFonts w:cs="Arial"/>
          <w:sz w:val="20"/>
          <w:highlight w:val="white"/>
          <w:lang w:val="en-US" w:eastAsia="zh-CN"/>
        </w:rPr>
        <w:t>1.</w:t>
      </w:r>
      <w:r w:rsidRPr="00097034">
        <w:rPr>
          <w:rFonts w:cs="Arial"/>
          <w:color w:val="000000"/>
          <w:sz w:val="20"/>
          <w:highlight w:val="white"/>
          <w:lang w:val="en-US" w:eastAsia="zh-CN"/>
        </w:rPr>
        <w:t>25</w:t>
      </w:r>
      <w:r w:rsidRPr="00097034">
        <w:rPr>
          <w:rFonts w:cs="Arial"/>
          <w:color w:val="0000FF"/>
          <w:sz w:val="20"/>
          <w:highlight w:val="white"/>
          <w:lang w:val="en-US" w:eastAsia="zh-CN"/>
        </w:rPr>
        <w:t>&lt;/</w:t>
      </w:r>
      <w:r w:rsidRPr="00097034">
        <w:rPr>
          <w:rFonts w:cs="Arial"/>
          <w:color w:val="800000"/>
          <w:sz w:val="20"/>
          <w:highlight w:val="white"/>
          <w:lang w:val="en-US" w:eastAsia="zh-CN"/>
        </w:rPr>
        <w:t>Amount</w:t>
      </w:r>
      <w:r w:rsidRPr="00097034">
        <w:rPr>
          <w:rFonts w:cs="Arial"/>
          <w:color w:val="0000FF"/>
          <w:sz w:val="20"/>
          <w:highlight w:val="white"/>
          <w:lang w:val="en-US" w:eastAsia="zh-CN"/>
        </w:rPr>
        <w:t>&gt;</w:t>
      </w:r>
    </w:p>
    <w:p w:rsidR="005F0175" w:rsidRPr="00097034" w:rsidRDefault="005F0175" w:rsidP="005F0175">
      <w:pPr>
        <w:autoSpaceDE w:val="0"/>
        <w:autoSpaceDN w:val="0"/>
        <w:adjustRightInd w:val="0"/>
        <w:spacing w:after="0"/>
        <w:rPr>
          <w:rFonts w:cs="Arial"/>
          <w:color w:val="000000"/>
          <w:sz w:val="20"/>
          <w:highlight w:val="white"/>
          <w:lang w:val="en-US" w:eastAsia="zh-CN"/>
        </w:rPr>
      </w:pPr>
      <w:r w:rsidRPr="00097034">
        <w:rPr>
          <w:rFonts w:cs="Arial"/>
          <w:color w:val="000000"/>
          <w:sz w:val="20"/>
          <w:highlight w:val="white"/>
          <w:lang w:val="en-US" w:eastAsia="zh-CN"/>
        </w:rPr>
        <w:tab/>
      </w:r>
      <w:r w:rsidRPr="00097034">
        <w:rPr>
          <w:rFonts w:cs="Arial"/>
          <w:color w:val="000000"/>
          <w:sz w:val="20"/>
          <w:highlight w:val="white"/>
          <w:lang w:val="en-US" w:eastAsia="zh-CN"/>
        </w:rPr>
        <w:tab/>
      </w:r>
      <w:r w:rsidRPr="00097034">
        <w:rPr>
          <w:rFonts w:cs="Arial"/>
          <w:color w:val="000000"/>
          <w:sz w:val="20"/>
          <w:highlight w:val="white"/>
          <w:lang w:val="en-US" w:eastAsia="zh-CN"/>
        </w:rPr>
        <w:tab/>
      </w:r>
      <w:r w:rsidRPr="00097034">
        <w:rPr>
          <w:rFonts w:cs="Arial"/>
          <w:color w:val="0000FF"/>
          <w:sz w:val="20"/>
          <w:highlight w:val="white"/>
          <w:lang w:val="en-US" w:eastAsia="zh-CN"/>
        </w:rPr>
        <w:t>&lt;/</w:t>
      </w:r>
      <w:r w:rsidRPr="00097034">
        <w:rPr>
          <w:rFonts w:cs="Arial"/>
          <w:color w:val="800000"/>
          <w:sz w:val="20"/>
          <w:highlight w:val="white"/>
          <w:lang w:val="en-US" w:eastAsia="zh-CN"/>
        </w:rPr>
        <w:t>Discount</w:t>
      </w:r>
      <w:r w:rsidRPr="00097034">
        <w:rPr>
          <w:rFonts w:cs="Arial"/>
          <w:color w:val="0000FF"/>
          <w:sz w:val="20"/>
          <w:highlight w:val="white"/>
          <w:lang w:val="en-US" w:eastAsia="zh-CN"/>
        </w:rPr>
        <w:t>&gt;</w:t>
      </w:r>
    </w:p>
    <w:p w:rsidR="005F0175" w:rsidRPr="00F8503B" w:rsidRDefault="005F0175" w:rsidP="005F0175">
      <w:pPr>
        <w:autoSpaceDE w:val="0"/>
        <w:autoSpaceDN w:val="0"/>
        <w:adjustRightInd w:val="0"/>
        <w:spacing w:after="0"/>
        <w:rPr>
          <w:rFonts w:cs="Arial"/>
          <w:color w:val="000000"/>
          <w:sz w:val="20"/>
          <w:highlight w:val="white"/>
          <w:lang w:eastAsia="zh-CN"/>
        </w:rPr>
      </w:pPr>
      <w:r w:rsidRPr="00586D7C">
        <w:rPr>
          <w:rFonts w:cs="Arial"/>
          <w:color w:val="000000"/>
          <w:sz w:val="20"/>
          <w:highlight w:val="white"/>
          <w:lang w:val="en-US" w:eastAsia="zh-CN"/>
        </w:rPr>
        <w:tab/>
      </w:r>
      <w:r w:rsidRPr="00097034">
        <w:rPr>
          <w:rFonts w:cs="Arial"/>
          <w:color w:val="000000"/>
          <w:sz w:val="20"/>
          <w:highlight w:val="white"/>
          <w:lang w:val="en-US" w:eastAsia="zh-CN"/>
        </w:rPr>
        <w:tab/>
      </w:r>
      <w:r w:rsidRPr="00F8503B">
        <w:rPr>
          <w:rFonts w:cs="Arial"/>
          <w:color w:val="0000FF"/>
          <w:sz w:val="20"/>
          <w:highlight w:val="white"/>
          <w:lang w:eastAsia="zh-CN"/>
        </w:rPr>
        <w:t>&lt;/</w:t>
      </w:r>
      <w:r w:rsidRPr="00F8503B">
        <w:rPr>
          <w:rFonts w:cs="Arial"/>
          <w:color w:val="800000"/>
          <w:sz w:val="20"/>
          <w:highlight w:val="white"/>
          <w:lang w:eastAsia="zh-CN"/>
        </w:rPr>
        <w:t>BaseItemDetails</w:t>
      </w:r>
      <w:r w:rsidRPr="00F8503B">
        <w:rPr>
          <w:rFonts w:cs="Arial"/>
          <w:color w:val="0000FF"/>
          <w:sz w:val="20"/>
          <w:highlight w:val="white"/>
          <w:lang w:eastAsia="zh-CN"/>
        </w:rPr>
        <w:t>&gt;</w:t>
      </w:r>
    </w:p>
    <w:p w:rsidR="005F0175" w:rsidRPr="00F8503B" w:rsidRDefault="005F0175" w:rsidP="005F0175">
      <w:pPr>
        <w:autoSpaceDE w:val="0"/>
        <w:autoSpaceDN w:val="0"/>
        <w:adjustRightInd w:val="0"/>
        <w:spacing w:after="0"/>
        <w:ind w:left="709" w:firstLine="709"/>
        <w:rPr>
          <w:rFonts w:cs="Arial"/>
          <w:color w:val="000000"/>
          <w:sz w:val="20"/>
          <w:highlight w:val="white"/>
          <w:lang w:eastAsia="zh-CN"/>
        </w:rPr>
      </w:pPr>
      <w:r w:rsidRPr="00F8503B">
        <w:rPr>
          <w:rFonts w:cs="Arial"/>
          <w:color w:val="0000FF"/>
          <w:sz w:val="20"/>
          <w:highlight w:val="white"/>
          <w:lang w:eastAsia="zh-CN"/>
        </w:rPr>
        <w:t>&lt;</w:t>
      </w:r>
      <w:r w:rsidRPr="00F8503B">
        <w:rPr>
          <w:rFonts w:cs="Arial"/>
          <w:color w:val="800000"/>
          <w:sz w:val="20"/>
          <w:highlight w:val="white"/>
          <w:lang w:eastAsia="zh-CN"/>
        </w:rPr>
        <w:t>BaseItemDetails</w:t>
      </w:r>
      <w:r w:rsidRPr="00F8503B">
        <w:rPr>
          <w:rFonts w:cs="Arial"/>
          <w:color w:val="0000FF"/>
          <w:sz w:val="20"/>
          <w:highlight w:val="white"/>
          <w:lang w:eastAsia="zh-CN"/>
        </w:rPr>
        <w:t>&gt; &lt;!--</w:t>
      </w:r>
      <w:r w:rsidRPr="00F8503B">
        <w:rPr>
          <w:rFonts w:cs="Arial"/>
          <w:color w:val="808080"/>
          <w:sz w:val="20"/>
          <w:highlight w:val="white"/>
          <w:lang w:eastAsia="zh-CN"/>
        </w:rPr>
        <w:t xml:space="preserve"> Andre linje skal trekkes fra fakturatotalen </w:t>
      </w:r>
      <w:r w:rsidRPr="00F8503B">
        <w:rPr>
          <w:rFonts w:cs="Arial"/>
          <w:color w:val="0000FF"/>
          <w:sz w:val="20"/>
          <w:highlight w:val="white"/>
          <w:lang w:eastAsia="zh-CN"/>
        </w:rPr>
        <w:t>--&gt;</w:t>
      </w:r>
    </w:p>
    <w:p w:rsidR="005F0175" w:rsidRPr="008D7889" w:rsidRDefault="005F0175" w:rsidP="005F0175">
      <w:pPr>
        <w:autoSpaceDE w:val="0"/>
        <w:autoSpaceDN w:val="0"/>
        <w:adjustRightInd w:val="0"/>
        <w:spacing w:after="0"/>
        <w:rPr>
          <w:rFonts w:cs="Arial"/>
          <w:color w:val="000000"/>
          <w:sz w:val="20"/>
          <w:highlight w:val="white"/>
          <w:lang w:val="en-US" w:eastAsia="zh-CN"/>
        </w:rPr>
      </w:pPr>
      <w:r w:rsidRPr="00F8503B">
        <w:rPr>
          <w:rFonts w:cs="Arial"/>
          <w:color w:val="000000"/>
          <w:sz w:val="20"/>
          <w:highlight w:val="white"/>
          <w:lang w:eastAsia="zh-CN"/>
        </w:rPr>
        <w:tab/>
      </w:r>
      <w:r w:rsidRPr="00F8503B">
        <w:rPr>
          <w:rFonts w:cs="Arial"/>
          <w:color w:val="000000"/>
          <w:sz w:val="20"/>
          <w:highlight w:val="white"/>
          <w:lang w:eastAsia="zh-CN"/>
        </w:rPr>
        <w:tab/>
      </w:r>
      <w:r w:rsidRPr="00F8503B">
        <w:rPr>
          <w:rFonts w:cs="Arial"/>
          <w:color w:val="000000"/>
          <w:sz w:val="20"/>
          <w:highlight w:val="white"/>
          <w:lang w:eastAsia="zh-CN"/>
        </w:rPr>
        <w:tab/>
      </w:r>
      <w:r w:rsidRPr="008D7889">
        <w:rPr>
          <w:rFonts w:cs="Arial"/>
          <w:color w:val="0000FF"/>
          <w:sz w:val="20"/>
          <w:highlight w:val="white"/>
          <w:lang w:val="en-US" w:eastAsia="zh-CN"/>
        </w:rPr>
        <w:t>&lt;</w:t>
      </w:r>
      <w:r w:rsidRPr="008D7889">
        <w:rPr>
          <w:rFonts w:cs="Arial"/>
          <w:color w:val="800000"/>
          <w:sz w:val="20"/>
          <w:highlight w:val="white"/>
          <w:lang w:val="en-US" w:eastAsia="zh-CN"/>
        </w:rPr>
        <w:t>BaseItemDetails</w:t>
      </w:r>
      <w:r w:rsidRPr="008D7889">
        <w:rPr>
          <w:rFonts w:cs="Arial"/>
          <w:color w:val="0000FF"/>
          <w:sz w:val="20"/>
          <w:highlight w:val="white"/>
          <w:lang w:val="en-US" w:eastAsia="zh-CN"/>
        </w:rPr>
        <w:t>&gt;</w:t>
      </w:r>
    </w:p>
    <w:p w:rsidR="005F0175" w:rsidRPr="003E1FFD" w:rsidRDefault="005F0175" w:rsidP="005F0175">
      <w:pPr>
        <w:autoSpaceDE w:val="0"/>
        <w:autoSpaceDN w:val="0"/>
        <w:adjustRightInd w:val="0"/>
        <w:spacing w:after="0"/>
        <w:rPr>
          <w:rFonts w:cs="Arial"/>
          <w:color w:val="000000"/>
          <w:sz w:val="20"/>
          <w:highlight w:val="white"/>
          <w:lang w:val="en-US" w:eastAsia="zh-CN"/>
        </w:rPr>
      </w:pPr>
      <w:r w:rsidRPr="008D7889">
        <w:rPr>
          <w:rFonts w:cs="Arial"/>
          <w:color w:val="000000"/>
          <w:sz w:val="20"/>
          <w:highlight w:val="white"/>
          <w:lang w:val="en-US" w:eastAsia="zh-CN"/>
        </w:rPr>
        <w:tab/>
      </w:r>
      <w:r w:rsidRPr="008D7889">
        <w:rPr>
          <w:rFonts w:cs="Arial"/>
          <w:color w:val="000000"/>
          <w:sz w:val="20"/>
          <w:highlight w:val="white"/>
          <w:lang w:val="en-US" w:eastAsia="zh-CN"/>
        </w:rPr>
        <w:tab/>
      </w:r>
      <w:r w:rsidRPr="008D7889">
        <w:rPr>
          <w:rFonts w:cs="Arial"/>
          <w:color w:val="000000"/>
          <w:sz w:val="20"/>
          <w:highlight w:val="white"/>
          <w:lang w:val="en-US" w:eastAsia="zh-CN"/>
        </w:rPr>
        <w:tab/>
      </w:r>
      <w:r w:rsidRPr="003E1FFD">
        <w:rPr>
          <w:rFonts w:cs="Arial"/>
          <w:color w:val="0000FF"/>
          <w:sz w:val="20"/>
          <w:highlight w:val="white"/>
          <w:lang w:val="en-US" w:eastAsia="zh-CN"/>
        </w:rPr>
        <w:t>&lt;</w:t>
      </w:r>
      <w:r w:rsidRPr="003E1FFD">
        <w:rPr>
          <w:rFonts w:cs="Arial"/>
          <w:color w:val="800000"/>
          <w:sz w:val="20"/>
          <w:highlight w:val="white"/>
          <w:lang w:val="en-US" w:eastAsia="zh-CN"/>
        </w:rPr>
        <w:t>LineItemNum</w:t>
      </w:r>
      <w:r w:rsidRPr="003E1FFD">
        <w:rPr>
          <w:rFonts w:cs="Arial"/>
          <w:color w:val="0000FF"/>
          <w:sz w:val="20"/>
          <w:highlight w:val="white"/>
          <w:lang w:val="en-US" w:eastAsia="zh-CN"/>
        </w:rPr>
        <w:t>&gt;</w:t>
      </w:r>
      <w:r>
        <w:rPr>
          <w:rFonts w:cs="Arial"/>
          <w:color w:val="000000"/>
          <w:sz w:val="20"/>
          <w:highlight w:val="white"/>
          <w:lang w:val="en-US" w:eastAsia="zh-CN"/>
        </w:rPr>
        <w:t>2</w:t>
      </w:r>
      <w:r w:rsidRPr="003E1FFD">
        <w:rPr>
          <w:rFonts w:cs="Arial"/>
          <w:color w:val="0000FF"/>
          <w:sz w:val="20"/>
          <w:highlight w:val="white"/>
          <w:lang w:val="en-US" w:eastAsia="zh-CN"/>
        </w:rPr>
        <w:t>&lt;/</w:t>
      </w:r>
      <w:r w:rsidRPr="003E1FFD">
        <w:rPr>
          <w:rFonts w:cs="Arial"/>
          <w:color w:val="800000"/>
          <w:sz w:val="20"/>
          <w:highlight w:val="white"/>
          <w:lang w:val="en-US" w:eastAsia="zh-CN"/>
        </w:rPr>
        <w:t>LineItemNum</w:t>
      </w:r>
      <w:r w:rsidRPr="003E1FFD">
        <w:rPr>
          <w:rFonts w:cs="Arial"/>
          <w:color w:val="0000FF"/>
          <w:sz w:val="20"/>
          <w:highlight w:val="white"/>
          <w:lang w:val="en-US" w:eastAsia="zh-CN"/>
        </w:rPr>
        <w:t>&gt;</w:t>
      </w:r>
    </w:p>
    <w:p w:rsidR="005F0175" w:rsidRPr="003E1FFD" w:rsidRDefault="005F0175" w:rsidP="005F0175">
      <w:pPr>
        <w:autoSpaceDE w:val="0"/>
        <w:autoSpaceDN w:val="0"/>
        <w:adjustRightInd w:val="0"/>
        <w:spacing w:after="0"/>
        <w:rPr>
          <w:rFonts w:cs="Arial"/>
          <w:color w:val="000000"/>
          <w:sz w:val="20"/>
          <w:highlight w:val="white"/>
          <w:lang w:val="en-US" w:eastAsia="zh-CN"/>
        </w:rPr>
      </w:pPr>
      <w:r>
        <w:rPr>
          <w:rFonts w:cs="Arial"/>
          <w:color w:val="000000"/>
          <w:sz w:val="20"/>
          <w:highlight w:val="white"/>
          <w:lang w:val="en-US" w:eastAsia="zh-CN"/>
        </w:rPr>
        <w:tab/>
      </w:r>
      <w:r>
        <w:rPr>
          <w:rFonts w:cs="Arial"/>
          <w:color w:val="000000"/>
          <w:sz w:val="20"/>
          <w:highlight w:val="white"/>
          <w:lang w:val="en-US" w:eastAsia="zh-CN"/>
        </w:rPr>
        <w:tab/>
      </w:r>
      <w:r>
        <w:rPr>
          <w:rFonts w:cs="Arial"/>
          <w:color w:val="000000"/>
          <w:sz w:val="20"/>
          <w:highlight w:val="white"/>
          <w:lang w:val="en-US" w:eastAsia="zh-CN"/>
        </w:rPr>
        <w:tab/>
      </w:r>
      <w:r w:rsidRPr="003E1FFD">
        <w:rPr>
          <w:rFonts w:cs="Arial"/>
          <w:color w:val="0000FF"/>
          <w:sz w:val="20"/>
          <w:highlight w:val="white"/>
          <w:lang w:val="en-US" w:eastAsia="zh-CN"/>
        </w:rPr>
        <w:t>&lt;</w:t>
      </w:r>
      <w:r w:rsidRPr="003E1FFD">
        <w:rPr>
          <w:rFonts w:cs="Arial"/>
          <w:color w:val="800000"/>
          <w:sz w:val="20"/>
          <w:highlight w:val="white"/>
          <w:lang w:val="en-US" w:eastAsia="zh-CN"/>
        </w:rPr>
        <w:t>SuppliersProductId</w:t>
      </w:r>
      <w:r w:rsidRPr="003E1FFD">
        <w:rPr>
          <w:rFonts w:cs="Arial"/>
          <w:color w:val="0000FF"/>
          <w:sz w:val="20"/>
          <w:highlight w:val="white"/>
          <w:lang w:val="en-US" w:eastAsia="zh-CN"/>
        </w:rPr>
        <w:t>&gt;</w:t>
      </w:r>
      <w:r>
        <w:rPr>
          <w:rFonts w:cs="Arial"/>
          <w:color w:val="000000"/>
          <w:sz w:val="20"/>
          <w:highlight w:val="white"/>
          <w:lang w:val="en-US" w:eastAsia="zh-CN"/>
        </w:rPr>
        <w:t>222</w:t>
      </w:r>
      <w:r w:rsidRPr="003E1FFD">
        <w:rPr>
          <w:rFonts w:cs="Arial"/>
          <w:color w:val="0000FF"/>
          <w:sz w:val="20"/>
          <w:highlight w:val="white"/>
          <w:lang w:val="en-US" w:eastAsia="zh-CN"/>
        </w:rPr>
        <w:t>&lt;/</w:t>
      </w:r>
      <w:r w:rsidRPr="003E1FFD">
        <w:rPr>
          <w:rFonts w:cs="Arial"/>
          <w:color w:val="800000"/>
          <w:sz w:val="20"/>
          <w:highlight w:val="white"/>
          <w:lang w:val="en-US" w:eastAsia="zh-CN"/>
        </w:rPr>
        <w:t>SuppliersProductId</w:t>
      </w:r>
      <w:r w:rsidRPr="003E1FFD">
        <w:rPr>
          <w:rFonts w:cs="Arial"/>
          <w:color w:val="0000FF"/>
          <w:sz w:val="20"/>
          <w:highlight w:val="white"/>
          <w:lang w:val="en-US" w:eastAsia="zh-CN"/>
        </w:rPr>
        <w:t>&gt;</w:t>
      </w:r>
    </w:p>
    <w:p w:rsidR="005F0175" w:rsidRPr="003E1FFD" w:rsidRDefault="005F0175" w:rsidP="005F0175">
      <w:pPr>
        <w:autoSpaceDE w:val="0"/>
        <w:autoSpaceDN w:val="0"/>
        <w:adjustRightInd w:val="0"/>
        <w:spacing w:after="0"/>
        <w:rPr>
          <w:rFonts w:cs="Arial"/>
          <w:color w:val="000000"/>
          <w:sz w:val="20"/>
          <w:highlight w:val="white"/>
          <w:lang w:val="en-US" w:eastAsia="zh-CN"/>
        </w:rPr>
      </w:pPr>
      <w:r>
        <w:rPr>
          <w:rFonts w:cs="Arial"/>
          <w:color w:val="000000"/>
          <w:sz w:val="20"/>
          <w:highlight w:val="white"/>
          <w:lang w:val="en-US" w:eastAsia="zh-CN"/>
        </w:rPr>
        <w:tab/>
      </w:r>
      <w:r>
        <w:rPr>
          <w:rFonts w:cs="Arial"/>
          <w:color w:val="000000"/>
          <w:sz w:val="20"/>
          <w:highlight w:val="white"/>
          <w:lang w:val="en-US" w:eastAsia="zh-CN"/>
        </w:rPr>
        <w:tab/>
      </w:r>
      <w:r>
        <w:rPr>
          <w:rFonts w:cs="Arial"/>
          <w:color w:val="000000"/>
          <w:sz w:val="20"/>
          <w:highlight w:val="white"/>
          <w:lang w:val="en-US" w:eastAsia="zh-CN"/>
        </w:rPr>
        <w:tab/>
      </w:r>
      <w:r w:rsidRPr="003E1FFD">
        <w:rPr>
          <w:rFonts w:cs="Arial"/>
          <w:color w:val="0000FF"/>
          <w:sz w:val="20"/>
          <w:highlight w:val="white"/>
          <w:lang w:val="en-US" w:eastAsia="zh-CN"/>
        </w:rPr>
        <w:t>&lt;</w:t>
      </w:r>
      <w:r w:rsidRPr="003E1FFD">
        <w:rPr>
          <w:rFonts w:cs="Arial"/>
          <w:color w:val="800000"/>
          <w:sz w:val="20"/>
          <w:highlight w:val="white"/>
          <w:lang w:val="en-US" w:eastAsia="zh-CN"/>
        </w:rPr>
        <w:t>Description</w:t>
      </w:r>
      <w:r w:rsidRPr="003E1FFD">
        <w:rPr>
          <w:rFonts w:cs="Arial"/>
          <w:color w:val="0000FF"/>
          <w:sz w:val="20"/>
          <w:highlight w:val="white"/>
          <w:lang w:val="en-US" w:eastAsia="zh-CN"/>
        </w:rPr>
        <w:t>&gt;</w:t>
      </w:r>
      <w:r>
        <w:rPr>
          <w:rFonts w:cs="Arial"/>
          <w:color w:val="000000"/>
          <w:sz w:val="20"/>
          <w:highlight w:val="white"/>
          <w:lang w:val="en-US" w:eastAsia="zh-CN"/>
        </w:rPr>
        <w:t>Retur</w:t>
      </w:r>
      <w:r w:rsidRPr="003E1FFD">
        <w:rPr>
          <w:rFonts w:cs="Arial"/>
          <w:color w:val="0000FF"/>
          <w:sz w:val="20"/>
          <w:highlight w:val="white"/>
          <w:lang w:val="en-US" w:eastAsia="zh-CN"/>
        </w:rPr>
        <w:t>&lt;/</w:t>
      </w:r>
      <w:r w:rsidRPr="003E1FFD">
        <w:rPr>
          <w:rFonts w:cs="Arial"/>
          <w:color w:val="800000"/>
          <w:sz w:val="20"/>
          <w:highlight w:val="white"/>
          <w:lang w:val="en-US" w:eastAsia="zh-CN"/>
        </w:rPr>
        <w:t>Description</w:t>
      </w:r>
      <w:r w:rsidRPr="003E1FFD">
        <w:rPr>
          <w:rFonts w:cs="Arial"/>
          <w:color w:val="0000FF"/>
          <w:sz w:val="20"/>
          <w:highlight w:val="white"/>
          <w:lang w:val="en-US" w:eastAsia="zh-CN"/>
        </w:rPr>
        <w:t>&gt;</w:t>
      </w:r>
    </w:p>
    <w:p w:rsidR="005F0175" w:rsidRPr="003E1FFD" w:rsidRDefault="005F0175" w:rsidP="005F0175">
      <w:pPr>
        <w:autoSpaceDE w:val="0"/>
        <w:autoSpaceDN w:val="0"/>
        <w:adjustRightInd w:val="0"/>
        <w:spacing w:after="0"/>
        <w:rPr>
          <w:rFonts w:cs="Arial"/>
          <w:color w:val="000000"/>
          <w:sz w:val="20"/>
          <w:highlight w:val="white"/>
          <w:lang w:val="en-US" w:eastAsia="zh-CN"/>
        </w:rPr>
      </w:pPr>
      <w:r>
        <w:rPr>
          <w:rFonts w:cs="Arial"/>
          <w:color w:val="000000"/>
          <w:sz w:val="20"/>
          <w:highlight w:val="white"/>
          <w:lang w:val="en-US" w:eastAsia="zh-CN"/>
        </w:rPr>
        <w:tab/>
      </w:r>
      <w:r>
        <w:rPr>
          <w:rFonts w:cs="Arial"/>
          <w:color w:val="000000"/>
          <w:sz w:val="20"/>
          <w:highlight w:val="white"/>
          <w:lang w:val="en-US" w:eastAsia="zh-CN"/>
        </w:rPr>
        <w:tab/>
      </w:r>
      <w:r>
        <w:rPr>
          <w:rFonts w:cs="Arial"/>
          <w:color w:val="000000"/>
          <w:sz w:val="20"/>
          <w:highlight w:val="white"/>
          <w:lang w:val="en-US" w:eastAsia="zh-CN"/>
        </w:rPr>
        <w:tab/>
      </w:r>
      <w:r w:rsidRPr="003E1FFD">
        <w:rPr>
          <w:rFonts w:cs="Arial"/>
          <w:color w:val="0000FF"/>
          <w:sz w:val="20"/>
          <w:highlight w:val="white"/>
          <w:lang w:val="en-US" w:eastAsia="zh-CN"/>
        </w:rPr>
        <w:t>&lt;</w:t>
      </w:r>
      <w:r w:rsidRPr="003E1FFD">
        <w:rPr>
          <w:rFonts w:cs="Arial"/>
          <w:color w:val="800000"/>
          <w:sz w:val="20"/>
          <w:highlight w:val="white"/>
          <w:lang w:val="en-US" w:eastAsia="zh-CN"/>
        </w:rPr>
        <w:t>UnitPrice</w:t>
      </w:r>
      <w:r w:rsidRPr="003E1FFD">
        <w:rPr>
          <w:rFonts w:cs="Arial"/>
          <w:color w:val="0000FF"/>
          <w:sz w:val="20"/>
          <w:highlight w:val="white"/>
          <w:lang w:val="en-US" w:eastAsia="zh-CN"/>
        </w:rPr>
        <w:t>&gt;</w:t>
      </w:r>
      <w:r w:rsidRPr="003E1FFD">
        <w:rPr>
          <w:rFonts w:cs="Arial"/>
          <w:color w:val="000000"/>
          <w:sz w:val="20"/>
          <w:highlight w:val="white"/>
          <w:lang w:val="en-US" w:eastAsia="zh-CN"/>
        </w:rPr>
        <w:t>2.5</w:t>
      </w:r>
      <w:r w:rsidRPr="003E1FFD">
        <w:rPr>
          <w:rFonts w:cs="Arial"/>
          <w:color w:val="0000FF"/>
          <w:sz w:val="20"/>
          <w:highlight w:val="white"/>
          <w:lang w:val="en-US" w:eastAsia="zh-CN"/>
        </w:rPr>
        <w:t>&lt;/</w:t>
      </w:r>
      <w:r w:rsidRPr="003E1FFD">
        <w:rPr>
          <w:rFonts w:cs="Arial"/>
          <w:color w:val="800000"/>
          <w:sz w:val="20"/>
          <w:highlight w:val="white"/>
          <w:lang w:val="en-US" w:eastAsia="zh-CN"/>
        </w:rPr>
        <w:t>UnitPrice</w:t>
      </w:r>
      <w:r w:rsidRPr="003E1FFD">
        <w:rPr>
          <w:rFonts w:cs="Arial"/>
          <w:color w:val="0000FF"/>
          <w:sz w:val="20"/>
          <w:highlight w:val="white"/>
          <w:lang w:val="en-US" w:eastAsia="zh-CN"/>
        </w:rPr>
        <w:t>&gt;</w:t>
      </w:r>
    </w:p>
    <w:p w:rsidR="005F0175" w:rsidRPr="003E1FFD" w:rsidRDefault="005F0175" w:rsidP="005F0175">
      <w:pPr>
        <w:autoSpaceDE w:val="0"/>
        <w:autoSpaceDN w:val="0"/>
        <w:adjustRightInd w:val="0"/>
        <w:spacing w:after="0"/>
        <w:rPr>
          <w:rFonts w:cs="Arial"/>
          <w:color w:val="000000"/>
          <w:sz w:val="20"/>
          <w:highlight w:val="white"/>
          <w:lang w:val="en-US" w:eastAsia="zh-CN"/>
        </w:rPr>
      </w:pPr>
      <w:r>
        <w:rPr>
          <w:rFonts w:cs="Arial"/>
          <w:color w:val="000000"/>
          <w:sz w:val="20"/>
          <w:highlight w:val="white"/>
          <w:lang w:val="en-US" w:eastAsia="zh-CN"/>
        </w:rPr>
        <w:tab/>
      </w:r>
      <w:r>
        <w:rPr>
          <w:rFonts w:cs="Arial"/>
          <w:color w:val="000000"/>
          <w:sz w:val="20"/>
          <w:highlight w:val="white"/>
          <w:lang w:val="en-US" w:eastAsia="zh-CN"/>
        </w:rPr>
        <w:tab/>
      </w:r>
      <w:r>
        <w:rPr>
          <w:rFonts w:cs="Arial"/>
          <w:color w:val="000000"/>
          <w:sz w:val="20"/>
          <w:highlight w:val="white"/>
          <w:lang w:val="en-US" w:eastAsia="zh-CN"/>
        </w:rPr>
        <w:tab/>
      </w:r>
      <w:r w:rsidRPr="003E1FFD">
        <w:rPr>
          <w:rFonts w:cs="Arial"/>
          <w:color w:val="0000FF"/>
          <w:sz w:val="20"/>
          <w:highlight w:val="white"/>
          <w:lang w:val="en-US" w:eastAsia="zh-CN"/>
        </w:rPr>
        <w:t>&lt;</w:t>
      </w:r>
      <w:r w:rsidRPr="003E1FFD">
        <w:rPr>
          <w:rFonts w:cs="Arial"/>
          <w:color w:val="800000"/>
          <w:sz w:val="20"/>
          <w:highlight w:val="white"/>
          <w:lang w:val="en-US" w:eastAsia="zh-CN"/>
        </w:rPr>
        <w:t>LineItemAmount</w:t>
      </w:r>
      <w:r w:rsidRPr="003E1FFD">
        <w:rPr>
          <w:rFonts w:cs="Arial"/>
          <w:color w:val="0000FF"/>
          <w:sz w:val="20"/>
          <w:highlight w:val="white"/>
          <w:lang w:val="en-US" w:eastAsia="zh-CN"/>
        </w:rPr>
        <w:t>&gt;</w:t>
      </w:r>
      <w:r>
        <w:rPr>
          <w:rFonts w:cs="Arial"/>
          <w:color w:val="0000FF"/>
          <w:sz w:val="20"/>
          <w:highlight w:val="white"/>
          <w:lang w:val="en-US" w:eastAsia="zh-CN"/>
        </w:rPr>
        <w:t>-</w:t>
      </w:r>
      <w:r>
        <w:rPr>
          <w:rFonts w:cs="Arial"/>
          <w:color w:val="000000"/>
          <w:sz w:val="20"/>
          <w:highlight w:val="white"/>
          <w:lang w:val="en-US" w:eastAsia="zh-CN"/>
        </w:rPr>
        <w:t>2.2</w:t>
      </w:r>
      <w:r w:rsidRPr="003E1FFD">
        <w:rPr>
          <w:rFonts w:cs="Arial"/>
          <w:color w:val="0000FF"/>
          <w:sz w:val="20"/>
          <w:highlight w:val="white"/>
          <w:lang w:val="en-US" w:eastAsia="zh-CN"/>
        </w:rPr>
        <w:t>&lt;/</w:t>
      </w:r>
      <w:r w:rsidRPr="003E1FFD">
        <w:rPr>
          <w:rFonts w:cs="Arial"/>
          <w:color w:val="800000"/>
          <w:sz w:val="20"/>
          <w:highlight w:val="white"/>
          <w:lang w:val="en-US" w:eastAsia="zh-CN"/>
        </w:rPr>
        <w:t>LineItemAmount</w:t>
      </w:r>
      <w:r w:rsidRPr="003E1FFD">
        <w:rPr>
          <w:rFonts w:cs="Arial"/>
          <w:color w:val="0000FF"/>
          <w:sz w:val="20"/>
          <w:highlight w:val="white"/>
          <w:lang w:val="en-US" w:eastAsia="zh-CN"/>
        </w:rPr>
        <w:t>&gt;</w:t>
      </w:r>
    </w:p>
    <w:p w:rsidR="005F0175" w:rsidRPr="003E1FFD" w:rsidRDefault="005F0175" w:rsidP="005F0175">
      <w:pPr>
        <w:autoSpaceDE w:val="0"/>
        <w:autoSpaceDN w:val="0"/>
        <w:adjustRightInd w:val="0"/>
        <w:spacing w:after="0"/>
        <w:rPr>
          <w:rFonts w:cs="Arial"/>
          <w:color w:val="000000"/>
          <w:sz w:val="20"/>
          <w:highlight w:val="white"/>
          <w:lang w:val="en-US" w:eastAsia="zh-CN"/>
        </w:rPr>
      </w:pPr>
      <w:r>
        <w:rPr>
          <w:rFonts w:cs="Arial"/>
          <w:color w:val="000000"/>
          <w:sz w:val="20"/>
          <w:highlight w:val="white"/>
          <w:lang w:val="en-US" w:eastAsia="zh-CN"/>
        </w:rPr>
        <w:tab/>
      </w:r>
      <w:r>
        <w:rPr>
          <w:rFonts w:cs="Arial"/>
          <w:color w:val="000000"/>
          <w:sz w:val="20"/>
          <w:highlight w:val="white"/>
          <w:lang w:val="en-US" w:eastAsia="zh-CN"/>
        </w:rPr>
        <w:tab/>
      </w:r>
      <w:r>
        <w:rPr>
          <w:rFonts w:cs="Arial"/>
          <w:color w:val="000000"/>
          <w:sz w:val="20"/>
          <w:highlight w:val="white"/>
          <w:lang w:val="en-US" w:eastAsia="zh-CN"/>
        </w:rPr>
        <w:tab/>
      </w:r>
      <w:r w:rsidRPr="003E1FFD">
        <w:rPr>
          <w:rFonts w:cs="Arial"/>
          <w:color w:val="0000FF"/>
          <w:sz w:val="20"/>
          <w:highlight w:val="white"/>
          <w:lang w:val="en-US" w:eastAsia="zh-CN"/>
        </w:rPr>
        <w:t>&lt;</w:t>
      </w:r>
      <w:r w:rsidRPr="003E1FFD">
        <w:rPr>
          <w:rFonts w:cs="Arial"/>
          <w:color w:val="800000"/>
          <w:sz w:val="20"/>
          <w:highlight w:val="white"/>
          <w:lang w:val="en-US" w:eastAsia="zh-CN"/>
        </w:rPr>
        <w:t>QuantityInvoiced</w:t>
      </w:r>
      <w:r w:rsidRPr="003E1FFD">
        <w:rPr>
          <w:rFonts w:cs="Arial"/>
          <w:color w:val="0000FF"/>
          <w:sz w:val="20"/>
          <w:highlight w:val="white"/>
          <w:lang w:val="en-US" w:eastAsia="zh-CN"/>
        </w:rPr>
        <w:t>&gt;</w:t>
      </w:r>
      <w:r>
        <w:rPr>
          <w:rFonts w:cs="Arial"/>
          <w:color w:val="0000FF"/>
          <w:sz w:val="20"/>
          <w:highlight w:val="white"/>
          <w:lang w:val="en-US" w:eastAsia="zh-CN"/>
        </w:rPr>
        <w:t>-</w:t>
      </w:r>
      <w:r>
        <w:rPr>
          <w:rFonts w:cs="Arial"/>
          <w:color w:val="000000"/>
          <w:sz w:val="20"/>
          <w:highlight w:val="white"/>
          <w:lang w:val="en-US" w:eastAsia="zh-CN"/>
        </w:rPr>
        <w:t>1</w:t>
      </w:r>
      <w:r w:rsidRPr="003E1FFD">
        <w:rPr>
          <w:rFonts w:cs="Arial"/>
          <w:color w:val="0000FF"/>
          <w:sz w:val="20"/>
          <w:highlight w:val="white"/>
          <w:lang w:val="en-US" w:eastAsia="zh-CN"/>
        </w:rPr>
        <w:t>&lt;/</w:t>
      </w:r>
      <w:r w:rsidRPr="003E1FFD">
        <w:rPr>
          <w:rFonts w:cs="Arial"/>
          <w:color w:val="800000"/>
          <w:sz w:val="20"/>
          <w:highlight w:val="white"/>
          <w:lang w:val="en-US" w:eastAsia="zh-CN"/>
        </w:rPr>
        <w:t>QuantityInvoiced</w:t>
      </w:r>
      <w:r w:rsidRPr="003E1FFD">
        <w:rPr>
          <w:rFonts w:cs="Arial"/>
          <w:color w:val="0000FF"/>
          <w:sz w:val="20"/>
          <w:highlight w:val="white"/>
          <w:lang w:val="en-US" w:eastAsia="zh-CN"/>
        </w:rPr>
        <w:t>&gt;</w:t>
      </w:r>
    </w:p>
    <w:p w:rsidR="005F0175" w:rsidRPr="005B6BB9" w:rsidRDefault="005F0175" w:rsidP="005F0175">
      <w:pPr>
        <w:autoSpaceDE w:val="0"/>
        <w:autoSpaceDN w:val="0"/>
        <w:adjustRightInd w:val="0"/>
        <w:spacing w:after="0"/>
        <w:rPr>
          <w:rFonts w:cs="Arial"/>
          <w:color w:val="000000"/>
          <w:sz w:val="20"/>
          <w:highlight w:val="white"/>
          <w:lang w:val="en-US" w:eastAsia="zh-CN"/>
        </w:rPr>
      </w:pPr>
      <w:r>
        <w:rPr>
          <w:rFonts w:cs="Arial"/>
          <w:color w:val="000000"/>
          <w:sz w:val="20"/>
          <w:highlight w:val="white"/>
          <w:lang w:val="en-US" w:eastAsia="zh-CN"/>
        </w:rPr>
        <w:tab/>
      </w:r>
      <w:r>
        <w:rPr>
          <w:rFonts w:cs="Arial"/>
          <w:color w:val="000000"/>
          <w:sz w:val="20"/>
          <w:highlight w:val="white"/>
          <w:lang w:val="en-US" w:eastAsia="zh-CN"/>
        </w:rPr>
        <w:tab/>
      </w:r>
      <w:r>
        <w:rPr>
          <w:rFonts w:cs="Arial"/>
          <w:color w:val="000000"/>
          <w:sz w:val="20"/>
          <w:highlight w:val="white"/>
          <w:lang w:val="en-US" w:eastAsia="zh-CN"/>
        </w:rPr>
        <w:tab/>
      </w:r>
      <w:r w:rsidRPr="005B6BB9">
        <w:rPr>
          <w:rFonts w:cs="Arial"/>
          <w:color w:val="0000FF"/>
          <w:sz w:val="20"/>
          <w:highlight w:val="white"/>
          <w:lang w:val="en-US" w:eastAsia="zh-CN"/>
        </w:rPr>
        <w:t>&lt;</w:t>
      </w:r>
      <w:r w:rsidRPr="005B6BB9">
        <w:rPr>
          <w:rFonts w:cs="Arial"/>
          <w:color w:val="800000"/>
          <w:sz w:val="20"/>
          <w:highlight w:val="white"/>
          <w:lang w:val="en-US" w:eastAsia="zh-CN"/>
        </w:rPr>
        <w:t>UnitOfMeasure</w:t>
      </w:r>
      <w:r w:rsidRPr="005B6BB9">
        <w:rPr>
          <w:rFonts w:cs="Arial"/>
          <w:color w:val="0000FF"/>
          <w:sz w:val="20"/>
          <w:highlight w:val="white"/>
          <w:lang w:val="en-US" w:eastAsia="zh-CN"/>
        </w:rPr>
        <w:t>&gt;</w:t>
      </w:r>
      <w:r w:rsidRPr="005B6BB9">
        <w:rPr>
          <w:rFonts w:cs="Arial"/>
          <w:color w:val="000000"/>
          <w:sz w:val="20"/>
          <w:highlight w:val="white"/>
          <w:lang w:val="en-US" w:eastAsia="zh-CN"/>
        </w:rPr>
        <w:t>PCE</w:t>
      </w:r>
      <w:r w:rsidRPr="005B6BB9">
        <w:rPr>
          <w:rFonts w:cs="Arial"/>
          <w:color w:val="0000FF"/>
          <w:sz w:val="20"/>
          <w:highlight w:val="white"/>
          <w:lang w:val="en-US" w:eastAsia="zh-CN"/>
        </w:rPr>
        <w:t>&lt;/</w:t>
      </w:r>
      <w:r w:rsidRPr="005B6BB9">
        <w:rPr>
          <w:rFonts w:cs="Arial"/>
          <w:color w:val="800000"/>
          <w:sz w:val="20"/>
          <w:highlight w:val="white"/>
          <w:lang w:val="en-US" w:eastAsia="zh-CN"/>
        </w:rPr>
        <w:t>UnitOfMeasure</w:t>
      </w:r>
      <w:r w:rsidRPr="005B6BB9">
        <w:rPr>
          <w:rFonts w:cs="Arial"/>
          <w:color w:val="0000FF"/>
          <w:sz w:val="20"/>
          <w:highlight w:val="white"/>
          <w:lang w:val="en-US" w:eastAsia="zh-CN"/>
        </w:rPr>
        <w:t>&gt;</w:t>
      </w:r>
    </w:p>
    <w:p w:rsidR="005F0175" w:rsidRPr="00C92DCB" w:rsidRDefault="005F0175" w:rsidP="005F0175">
      <w:pPr>
        <w:autoSpaceDE w:val="0"/>
        <w:autoSpaceDN w:val="0"/>
        <w:adjustRightInd w:val="0"/>
        <w:spacing w:after="0"/>
        <w:rPr>
          <w:rFonts w:cs="Arial"/>
          <w:color w:val="000000"/>
          <w:sz w:val="20"/>
          <w:highlight w:val="white"/>
          <w:lang w:eastAsia="zh-CN"/>
        </w:rPr>
      </w:pPr>
      <w:r w:rsidRPr="005B6BB9">
        <w:rPr>
          <w:rFonts w:cs="Arial"/>
          <w:color w:val="000000"/>
          <w:sz w:val="20"/>
          <w:highlight w:val="white"/>
          <w:lang w:val="en-US" w:eastAsia="zh-CN"/>
        </w:rPr>
        <w:tab/>
      </w:r>
      <w:r w:rsidRPr="005B6BB9">
        <w:rPr>
          <w:rFonts w:cs="Arial"/>
          <w:color w:val="000000"/>
          <w:sz w:val="20"/>
          <w:highlight w:val="white"/>
          <w:lang w:val="en-US" w:eastAsia="zh-CN"/>
        </w:rPr>
        <w:tab/>
      </w:r>
      <w:r w:rsidRPr="005B6BB9">
        <w:rPr>
          <w:rFonts w:cs="Arial"/>
          <w:color w:val="000000"/>
          <w:sz w:val="20"/>
          <w:highlight w:val="white"/>
          <w:lang w:val="en-US" w:eastAsia="zh-CN"/>
        </w:rPr>
        <w:tab/>
      </w:r>
      <w:r w:rsidRPr="008D7889">
        <w:rPr>
          <w:rFonts w:cs="Arial"/>
          <w:color w:val="0000FF"/>
          <w:sz w:val="20"/>
          <w:highlight w:val="white"/>
          <w:lang w:eastAsia="zh-CN"/>
        </w:rPr>
        <w:t>&lt;</w:t>
      </w:r>
      <w:r w:rsidRPr="008D7889">
        <w:rPr>
          <w:rFonts w:cs="Arial"/>
          <w:color w:val="800000"/>
          <w:sz w:val="20"/>
          <w:highlight w:val="white"/>
          <w:lang w:eastAsia="zh-CN"/>
        </w:rPr>
        <w:t>VatInfo</w:t>
      </w:r>
      <w:r w:rsidRPr="008D7889">
        <w:rPr>
          <w:rFonts w:cs="Arial"/>
          <w:color w:val="0000FF"/>
          <w:sz w:val="20"/>
          <w:highlight w:val="white"/>
          <w:lang w:eastAsia="zh-CN"/>
        </w:rPr>
        <w:t xml:space="preserve">&gt; &lt;!— </w:t>
      </w:r>
      <w:r w:rsidRPr="008D7889">
        <w:rPr>
          <w:rFonts w:cs="Arial"/>
          <w:color w:val="808080"/>
          <w:sz w:val="20"/>
          <w:highlight w:val="white"/>
          <w:lang w:eastAsia="zh-CN"/>
        </w:rPr>
        <w:t xml:space="preserve">Beregnes av beløp etter rabatt og </w:t>
      </w:r>
      <w:r>
        <w:rPr>
          <w:rFonts w:cs="Arial"/>
          <w:color w:val="808080"/>
          <w:sz w:val="20"/>
          <w:highlight w:val="white"/>
          <w:lang w:eastAsia="zh-CN"/>
        </w:rPr>
        <w:t>avgift</w:t>
      </w:r>
      <w:r w:rsidRPr="00586D7C">
        <w:rPr>
          <w:rFonts w:cs="Arial"/>
          <w:color w:val="808080"/>
          <w:sz w:val="20"/>
          <w:highlight w:val="white"/>
          <w:lang w:eastAsia="zh-CN"/>
        </w:rPr>
        <w:t xml:space="preserve"> </w:t>
      </w:r>
      <w:r w:rsidRPr="00586D7C">
        <w:rPr>
          <w:rFonts w:cs="Arial"/>
          <w:color w:val="0000FF"/>
          <w:sz w:val="20"/>
          <w:highlight w:val="white"/>
          <w:lang w:eastAsia="zh-CN"/>
        </w:rPr>
        <w:t>--&gt;</w:t>
      </w:r>
    </w:p>
    <w:p w:rsidR="005F0175" w:rsidRPr="003E1FFD" w:rsidRDefault="005F0175" w:rsidP="005F0175">
      <w:pPr>
        <w:autoSpaceDE w:val="0"/>
        <w:autoSpaceDN w:val="0"/>
        <w:adjustRightInd w:val="0"/>
        <w:spacing w:after="0"/>
        <w:rPr>
          <w:rFonts w:cs="Arial"/>
          <w:color w:val="000000"/>
          <w:sz w:val="20"/>
          <w:highlight w:val="white"/>
          <w:lang w:val="en-US" w:eastAsia="zh-CN"/>
        </w:rPr>
      </w:pPr>
      <w:r w:rsidRPr="00C92DCB">
        <w:rPr>
          <w:rFonts w:cs="Arial"/>
          <w:color w:val="000000"/>
          <w:sz w:val="20"/>
          <w:highlight w:val="white"/>
          <w:lang w:eastAsia="zh-CN"/>
        </w:rPr>
        <w:tab/>
      </w:r>
      <w:r w:rsidRPr="00C92DCB">
        <w:rPr>
          <w:rFonts w:cs="Arial"/>
          <w:color w:val="000000"/>
          <w:sz w:val="20"/>
          <w:highlight w:val="white"/>
          <w:lang w:eastAsia="zh-CN"/>
        </w:rPr>
        <w:tab/>
      </w:r>
      <w:r w:rsidRPr="00C92DCB">
        <w:rPr>
          <w:rFonts w:cs="Arial"/>
          <w:color w:val="000000"/>
          <w:sz w:val="20"/>
          <w:highlight w:val="white"/>
          <w:lang w:eastAsia="zh-CN"/>
        </w:rPr>
        <w:tab/>
      </w:r>
      <w:r w:rsidRPr="00C92DCB">
        <w:rPr>
          <w:rFonts w:cs="Arial"/>
          <w:color w:val="000000"/>
          <w:sz w:val="20"/>
          <w:highlight w:val="white"/>
          <w:lang w:eastAsia="zh-CN"/>
        </w:rPr>
        <w:tab/>
      </w:r>
      <w:r w:rsidRPr="003E1FFD">
        <w:rPr>
          <w:rFonts w:cs="Arial"/>
          <w:color w:val="0000FF"/>
          <w:sz w:val="20"/>
          <w:highlight w:val="white"/>
          <w:lang w:val="en-US" w:eastAsia="zh-CN"/>
        </w:rPr>
        <w:t>&lt;</w:t>
      </w:r>
      <w:r w:rsidRPr="003E1FFD">
        <w:rPr>
          <w:rFonts w:cs="Arial"/>
          <w:color w:val="800000"/>
          <w:sz w:val="20"/>
          <w:highlight w:val="white"/>
          <w:lang w:val="en-US" w:eastAsia="zh-CN"/>
        </w:rPr>
        <w:t>VatPercent</w:t>
      </w:r>
      <w:r w:rsidRPr="003E1FFD">
        <w:rPr>
          <w:rFonts w:cs="Arial"/>
          <w:color w:val="0000FF"/>
          <w:sz w:val="20"/>
          <w:highlight w:val="white"/>
          <w:lang w:val="en-US" w:eastAsia="zh-CN"/>
        </w:rPr>
        <w:t>&gt;</w:t>
      </w:r>
      <w:r w:rsidRPr="003E1FFD">
        <w:rPr>
          <w:rFonts w:cs="Arial"/>
          <w:color w:val="000000"/>
          <w:sz w:val="20"/>
          <w:highlight w:val="white"/>
          <w:lang w:val="en-US" w:eastAsia="zh-CN"/>
        </w:rPr>
        <w:t>25</w:t>
      </w:r>
      <w:r w:rsidRPr="003E1FFD">
        <w:rPr>
          <w:rFonts w:cs="Arial"/>
          <w:color w:val="0000FF"/>
          <w:sz w:val="20"/>
          <w:highlight w:val="white"/>
          <w:lang w:val="en-US" w:eastAsia="zh-CN"/>
        </w:rPr>
        <w:t>&lt;/</w:t>
      </w:r>
      <w:r w:rsidRPr="003E1FFD">
        <w:rPr>
          <w:rFonts w:cs="Arial"/>
          <w:color w:val="800000"/>
          <w:sz w:val="20"/>
          <w:highlight w:val="white"/>
          <w:lang w:val="en-US" w:eastAsia="zh-CN"/>
        </w:rPr>
        <w:t>VatPercent</w:t>
      </w:r>
      <w:r w:rsidRPr="003E1FFD">
        <w:rPr>
          <w:rFonts w:cs="Arial"/>
          <w:color w:val="0000FF"/>
          <w:sz w:val="20"/>
          <w:highlight w:val="white"/>
          <w:lang w:val="en-US" w:eastAsia="zh-CN"/>
        </w:rPr>
        <w:t>&gt;</w:t>
      </w:r>
    </w:p>
    <w:p w:rsidR="005F0175" w:rsidRPr="00097034" w:rsidRDefault="005F0175" w:rsidP="005F0175">
      <w:pPr>
        <w:autoSpaceDE w:val="0"/>
        <w:autoSpaceDN w:val="0"/>
        <w:adjustRightInd w:val="0"/>
        <w:spacing w:after="0"/>
        <w:rPr>
          <w:rFonts w:cs="Arial"/>
          <w:color w:val="000000"/>
          <w:sz w:val="20"/>
          <w:highlight w:val="white"/>
          <w:lang w:val="en-US" w:eastAsia="zh-CN"/>
        </w:rPr>
      </w:pPr>
      <w:r w:rsidRPr="003E1FFD">
        <w:rPr>
          <w:rFonts w:cs="Arial"/>
          <w:color w:val="000000"/>
          <w:sz w:val="20"/>
          <w:highlight w:val="white"/>
          <w:lang w:val="en-US" w:eastAsia="zh-CN"/>
        </w:rPr>
        <w:tab/>
      </w:r>
      <w:r w:rsidRPr="003E1FFD">
        <w:rPr>
          <w:rFonts w:cs="Arial"/>
          <w:color w:val="000000"/>
          <w:sz w:val="20"/>
          <w:highlight w:val="white"/>
          <w:lang w:val="en-US" w:eastAsia="zh-CN"/>
        </w:rPr>
        <w:tab/>
      </w:r>
      <w:r w:rsidRPr="003E1FFD">
        <w:rPr>
          <w:rFonts w:cs="Arial"/>
          <w:color w:val="000000"/>
          <w:sz w:val="20"/>
          <w:highlight w:val="white"/>
          <w:lang w:val="en-US" w:eastAsia="zh-CN"/>
        </w:rPr>
        <w:tab/>
      </w:r>
      <w:r w:rsidRPr="003E1FFD">
        <w:rPr>
          <w:rFonts w:cs="Arial"/>
          <w:color w:val="000000"/>
          <w:sz w:val="20"/>
          <w:highlight w:val="white"/>
          <w:lang w:val="en-US" w:eastAsia="zh-CN"/>
        </w:rPr>
        <w:tab/>
      </w:r>
      <w:r w:rsidRPr="00097034">
        <w:rPr>
          <w:rFonts w:cs="Arial"/>
          <w:color w:val="0000FF"/>
          <w:sz w:val="20"/>
          <w:highlight w:val="white"/>
          <w:lang w:val="en-US" w:eastAsia="zh-CN"/>
        </w:rPr>
        <w:t>&lt;</w:t>
      </w:r>
      <w:r w:rsidRPr="00097034">
        <w:rPr>
          <w:rFonts w:cs="Arial"/>
          <w:color w:val="800000"/>
          <w:sz w:val="20"/>
          <w:highlight w:val="white"/>
          <w:lang w:val="en-US" w:eastAsia="zh-CN"/>
        </w:rPr>
        <w:t>VatBaseAmount</w:t>
      </w:r>
      <w:r w:rsidRPr="00097034">
        <w:rPr>
          <w:rFonts w:cs="Arial"/>
          <w:color w:val="0000FF"/>
          <w:sz w:val="20"/>
          <w:highlight w:val="white"/>
          <w:lang w:val="en-US" w:eastAsia="zh-CN"/>
        </w:rPr>
        <w:t>&gt;</w:t>
      </w:r>
      <w:r>
        <w:rPr>
          <w:rFonts w:cs="Arial"/>
          <w:color w:val="000000"/>
          <w:sz w:val="20"/>
          <w:highlight w:val="white"/>
          <w:lang w:val="en-US" w:eastAsia="zh-CN"/>
        </w:rPr>
        <w:t>-2.2</w:t>
      </w:r>
      <w:r w:rsidRPr="00097034">
        <w:rPr>
          <w:rFonts w:cs="Arial"/>
          <w:color w:val="0000FF"/>
          <w:sz w:val="20"/>
          <w:highlight w:val="white"/>
          <w:lang w:val="en-US" w:eastAsia="zh-CN"/>
        </w:rPr>
        <w:t>&lt;/</w:t>
      </w:r>
      <w:r w:rsidRPr="00097034">
        <w:rPr>
          <w:rFonts w:cs="Arial"/>
          <w:color w:val="800000"/>
          <w:sz w:val="20"/>
          <w:highlight w:val="white"/>
          <w:lang w:val="en-US" w:eastAsia="zh-CN"/>
        </w:rPr>
        <w:t>VatBaseAmount</w:t>
      </w:r>
      <w:r w:rsidRPr="00097034">
        <w:rPr>
          <w:rFonts w:cs="Arial"/>
          <w:color w:val="0000FF"/>
          <w:sz w:val="20"/>
          <w:highlight w:val="white"/>
          <w:lang w:val="en-US" w:eastAsia="zh-CN"/>
        </w:rPr>
        <w:t>&gt;</w:t>
      </w:r>
    </w:p>
    <w:p w:rsidR="005F0175" w:rsidRPr="00097034" w:rsidRDefault="005F0175" w:rsidP="005F0175">
      <w:pPr>
        <w:autoSpaceDE w:val="0"/>
        <w:autoSpaceDN w:val="0"/>
        <w:adjustRightInd w:val="0"/>
        <w:spacing w:after="0"/>
        <w:rPr>
          <w:rFonts w:cs="Arial"/>
          <w:color w:val="000000"/>
          <w:sz w:val="20"/>
          <w:highlight w:val="white"/>
          <w:lang w:val="en-US" w:eastAsia="zh-CN"/>
        </w:rPr>
      </w:pPr>
      <w:r w:rsidRPr="00097034">
        <w:rPr>
          <w:rFonts w:cs="Arial"/>
          <w:color w:val="000000"/>
          <w:sz w:val="20"/>
          <w:highlight w:val="white"/>
          <w:lang w:val="en-US" w:eastAsia="zh-CN"/>
        </w:rPr>
        <w:tab/>
      </w:r>
      <w:r w:rsidRPr="00097034">
        <w:rPr>
          <w:rFonts w:cs="Arial"/>
          <w:color w:val="000000"/>
          <w:sz w:val="20"/>
          <w:highlight w:val="white"/>
          <w:lang w:val="en-US" w:eastAsia="zh-CN"/>
        </w:rPr>
        <w:tab/>
      </w:r>
      <w:r w:rsidRPr="00097034">
        <w:rPr>
          <w:rFonts w:cs="Arial"/>
          <w:color w:val="000000"/>
          <w:sz w:val="20"/>
          <w:highlight w:val="white"/>
          <w:lang w:val="en-US" w:eastAsia="zh-CN"/>
        </w:rPr>
        <w:tab/>
      </w:r>
      <w:r w:rsidRPr="00097034">
        <w:rPr>
          <w:rFonts w:cs="Arial"/>
          <w:color w:val="000000"/>
          <w:sz w:val="20"/>
          <w:highlight w:val="white"/>
          <w:lang w:val="en-US" w:eastAsia="zh-CN"/>
        </w:rPr>
        <w:tab/>
      </w:r>
      <w:r w:rsidRPr="00097034">
        <w:rPr>
          <w:rFonts w:cs="Arial"/>
          <w:color w:val="0000FF"/>
          <w:sz w:val="20"/>
          <w:highlight w:val="white"/>
          <w:lang w:val="en-US" w:eastAsia="zh-CN"/>
        </w:rPr>
        <w:t>&lt;</w:t>
      </w:r>
      <w:r w:rsidRPr="00097034">
        <w:rPr>
          <w:rFonts w:cs="Arial"/>
          <w:color w:val="800000"/>
          <w:sz w:val="20"/>
          <w:highlight w:val="white"/>
          <w:lang w:val="en-US" w:eastAsia="zh-CN"/>
        </w:rPr>
        <w:t>VatAmount</w:t>
      </w:r>
      <w:r w:rsidRPr="00097034">
        <w:rPr>
          <w:rFonts w:cs="Arial"/>
          <w:color w:val="0000FF"/>
          <w:sz w:val="20"/>
          <w:highlight w:val="white"/>
          <w:lang w:val="en-US" w:eastAsia="zh-CN"/>
        </w:rPr>
        <w:t>&gt;</w:t>
      </w:r>
      <w:r>
        <w:rPr>
          <w:rFonts w:cs="Arial"/>
          <w:color w:val="0000FF"/>
          <w:sz w:val="20"/>
          <w:highlight w:val="white"/>
          <w:lang w:val="en-US" w:eastAsia="zh-CN"/>
        </w:rPr>
        <w:t>-</w:t>
      </w:r>
      <w:r>
        <w:rPr>
          <w:rFonts w:cs="Arial"/>
          <w:color w:val="000000"/>
          <w:sz w:val="20"/>
          <w:highlight w:val="white"/>
          <w:lang w:val="en-US" w:eastAsia="zh-CN"/>
        </w:rPr>
        <w:t>0.55</w:t>
      </w:r>
      <w:r w:rsidRPr="00097034">
        <w:rPr>
          <w:rFonts w:cs="Arial"/>
          <w:color w:val="0000FF"/>
          <w:sz w:val="20"/>
          <w:highlight w:val="white"/>
          <w:lang w:val="en-US" w:eastAsia="zh-CN"/>
        </w:rPr>
        <w:t>&lt;/</w:t>
      </w:r>
      <w:r w:rsidRPr="00097034">
        <w:rPr>
          <w:rFonts w:cs="Arial"/>
          <w:color w:val="800000"/>
          <w:sz w:val="20"/>
          <w:highlight w:val="white"/>
          <w:lang w:val="en-US" w:eastAsia="zh-CN"/>
        </w:rPr>
        <w:t>VatAmount</w:t>
      </w:r>
      <w:r w:rsidRPr="00097034">
        <w:rPr>
          <w:rFonts w:cs="Arial"/>
          <w:color w:val="0000FF"/>
          <w:sz w:val="20"/>
          <w:highlight w:val="white"/>
          <w:lang w:val="en-US" w:eastAsia="zh-CN"/>
        </w:rPr>
        <w:t>&gt;</w:t>
      </w:r>
    </w:p>
    <w:p w:rsidR="005F0175" w:rsidRPr="008D7889" w:rsidRDefault="005F0175" w:rsidP="005F0175">
      <w:pPr>
        <w:autoSpaceDE w:val="0"/>
        <w:autoSpaceDN w:val="0"/>
        <w:adjustRightInd w:val="0"/>
        <w:spacing w:after="0"/>
        <w:rPr>
          <w:rFonts w:cs="Arial"/>
          <w:color w:val="000000"/>
          <w:sz w:val="20"/>
          <w:highlight w:val="white"/>
          <w:lang w:eastAsia="zh-CN"/>
        </w:rPr>
      </w:pPr>
      <w:r w:rsidRPr="00097034">
        <w:rPr>
          <w:rFonts w:cs="Arial"/>
          <w:color w:val="000000"/>
          <w:sz w:val="20"/>
          <w:highlight w:val="white"/>
          <w:lang w:val="en-US" w:eastAsia="zh-CN"/>
        </w:rPr>
        <w:tab/>
      </w:r>
      <w:r w:rsidRPr="00097034">
        <w:rPr>
          <w:rFonts w:cs="Arial"/>
          <w:color w:val="000000"/>
          <w:sz w:val="20"/>
          <w:highlight w:val="white"/>
          <w:lang w:val="en-US" w:eastAsia="zh-CN"/>
        </w:rPr>
        <w:tab/>
      </w:r>
      <w:r w:rsidRPr="00097034">
        <w:rPr>
          <w:rFonts w:cs="Arial"/>
          <w:color w:val="000000"/>
          <w:sz w:val="20"/>
          <w:highlight w:val="white"/>
          <w:lang w:val="en-US" w:eastAsia="zh-CN"/>
        </w:rPr>
        <w:tab/>
      </w:r>
      <w:r w:rsidRPr="008D7889">
        <w:rPr>
          <w:rFonts w:cs="Arial"/>
          <w:color w:val="0000FF"/>
          <w:sz w:val="20"/>
          <w:highlight w:val="white"/>
          <w:lang w:eastAsia="zh-CN"/>
        </w:rPr>
        <w:t>&lt;/</w:t>
      </w:r>
      <w:r w:rsidRPr="008D7889">
        <w:rPr>
          <w:rFonts w:cs="Arial"/>
          <w:color w:val="800000"/>
          <w:sz w:val="20"/>
          <w:highlight w:val="white"/>
          <w:lang w:eastAsia="zh-CN"/>
        </w:rPr>
        <w:t>VatInfo</w:t>
      </w:r>
      <w:r w:rsidRPr="008D7889">
        <w:rPr>
          <w:rFonts w:cs="Arial"/>
          <w:color w:val="0000FF"/>
          <w:sz w:val="20"/>
          <w:highlight w:val="white"/>
          <w:lang w:eastAsia="zh-CN"/>
        </w:rPr>
        <w:t>&gt;</w:t>
      </w:r>
    </w:p>
    <w:p w:rsidR="005F0175" w:rsidRPr="008D7889" w:rsidRDefault="005F0175" w:rsidP="005F0175">
      <w:pPr>
        <w:autoSpaceDE w:val="0"/>
        <w:autoSpaceDN w:val="0"/>
        <w:adjustRightInd w:val="0"/>
        <w:spacing w:after="0"/>
        <w:rPr>
          <w:rFonts w:cs="Arial"/>
          <w:color w:val="000000"/>
          <w:sz w:val="20"/>
          <w:highlight w:val="white"/>
          <w:lang w:eastAsia="zh-CN"/>
        </w:rPr>
      </w:pPr>
      <w:r w:rsidRPr="008D7889">
        <w:rPr>
          <w:rFonts w:cs="Arial"/>
          <w:color w:val="000000"/>
          <w:sz w:val="20"/>
          <w:highlight w:val="white"/>
          <w:lang w:eastAsia="zh-CN"/>
        </w:rPr>
        <w:tab/>
      </w:r>
      <w:r w:rsidRPr="008D7889">
        <w:rPr>
          <w:rFonts w:cs="Arial"/>
          <w:color w:val="000000"/>
          <w:sz w:val="20"/>
          <w:highlight w:val="white"/>
          <w:lang w:eastAsia="zh-CN"/>
        </w:rPr>
        <w:tab/>
      </w:r>
      <w:r w:rsidRPr="008D7889">
        <w:rPr>
          <w:rFonts w:cs="Arial"/>
          <w:color w:val="000000"/>
          <w:sz w:val="20"/>
          <w:highlight w:val="white"/>
          <w:lang w:eastAsia="zh-CN"/>
        </w:rPr>
        <w:tab/>
      </w:r>
      <w:r w:rsidRPr="008D7889">
        <w:rPr>
          <w:rFonts w:cs="Arial"/>
          <w:color w:val="0000FF"/>
          <w:sz w:val="20"/>
          <w:highlight w:val="white"/>
          <w:lang w:eastAsia="zh-CN"/>
        </w:rPr>
        <w:t>&lt;</w:t>
      </w:r>
      <w:r w:rsidRPr="008D7889">
        <w:rPr>
          <w:rFonts w:cs="Arial"/>
          <w:color w:val="800000"/>
          <w:sz w:val="20"/>
          <w:highlight w:val="white"/>
          <w:lang w:eastAsia="zh-CN"/>
        </w:rPr>
        <w:t>TaxInfo</w:t>
      </w:r>
      <w:r w:rsidRPr="008D7889">
        <w:rPr>
          <w:rFonts w:cs="Arial"/>
          <w:color w:val="0000FF"/>
          <w:sz w:val="20"/>
          <w:highlight w:val="white"/>
          <w:lang w:eastAsia="zh-CN"/>
        </w:rPr>
        <w:t xml:space="preserve">&gt; &lt;!— </w:t>
      </w:r>
      <w:r w:rsidRPr="008D7889">
        <w:rPr>
          <w:rFonts w:cs="Arial"/>
          <w:color w:val="808080"/>
          <w:sz w:val="20"/>
          <w:highlight w:val="white"/>
          <w:lang w:eastAsia="zh-CN"/>
        </w:rPr>
        <w:t xml:space="preserve">Beregnes av beløp etter rabatt og før Mva </w:t>
      </w:r>
      <w:r w:rsidRPr="008D7889">
        <w:rPr>
          <w:rFonts w:cs="Arial"/>
          <w:color w:val="0000FF"/>
          <w:sz w:val="20"/>
          <w:highlight w:val="white"/>
          <w:lang w:eastAsia="zh-CN"/>
        </w:rPr>
        <w:t>--&gt;</w:t>
      </w:r>
    </w:p>
    <w:p w:rsidR="005F0175" w:rsidRPr="00097034" w:rsidRDefault="005F0175" w:rsidP="005F0175">
      <w:pPr>
        <w:autoSpaceDE w:val="0"/>
        <w:autoSpaceDN w:val="0"/>
        <w:adjustRightInd w:val="0"/>
        <w:spacing w:after="0"/>
        <w:rPr>
          <w:rFonts w:cs="Arial"/>
          <w:color w:val="000000"/>
          <w:sz w:val="20"/>
          <w:highlight w:val="white"/>
          <w:lang w:val="en-US" w:eastAsia="zh-CN"/>
        </w:rPr>
      </w:pPr>
      <w:r w:rsidRPr="008D7889">
        <w:rPr>
          <w:rFonts w:cs="Arial"/>
          <w:color w:val="000000"/>
          <w:sz w:val="20"/>
          <w:highlight w:val="white"/>
          <w:lang w:eastAsia="zh-CN"/>
        </w:rPr>
        <w:tab/>
      </w:r>
      <w:r w:rsidRPr="008D7889">
        <w:rPr>
          <w:rFonts w:cs="Arial"/>
          <w:color w:val="000000"/>
          <w:sz w:val="20"/>
          <w:highlight w:val="white"/>
          <w:lang w:eastAsia="zh-CN"/>
        </w:rPr>
        <w:tab/>
      </w:r>
      <w:r w:rsidRPr="008D7889">
        <w:rPr>
          <w:rFonts w:cs="Arial"/>
          <w:color w:val="000000"/>
          <w:sz w:val="20"/>
          <w:highlight w:val="white"/>
          <w:lang w:eastAsia="zh-CN"/>
        </w:rPr>
        <w:tab/>
      </w:r>
      <w:r w:rsidRPr="008D7889">
        <w:rPr>
          <w:rFonts w:cs="Arial"/>
          <w:color w:val="000000"/>
          <w:sz w:val="20"/>
          <w:highlight w:val="white"/>
          <w:lang w:eastAsia="zh-CN"/>
        </w:rPr>
        <w:tab/>
      </w:r>
      <w:r w:rsidRPr="00097034">
        <w:rPr>
          <w:rFonts w:cs="Arial"/>
          <w:color w:val="0000FF"/>
          <w:sz w:val="20"/>
          <w:highlight w:val="white"/>
          <w:lang w:val="en-US" w:eastAsia="zh-CN"/>
        </w:rPr>
        <w:t>&lt;</w:t>
      </w:r>
      <w:r w:rsidRPr="00097034">
        <w:rPr>
          <w:rFonts w:cs="Arial"/>
          <w:color w:val="800000"/>
          <w:sz w:val="20"/>
          <w:highlight w:val="white"/>
          <w:lang w:val="en-US" w:eastAsia="zh-CN"/>
        </w:rPr>
        <w:t>Description</w:t>
      </w:r>
      <w:r w:rsidRPr="00097034">
        <w:rPr>
          <w:rFonts w:cs="Arial"/>
          <w:color w:val="0000FF"/>
          <w:sz w:val="20"/>
          <w:highlight w:val="white"/>
          <w:lang w:val="en-US" w:eastAsia="zh-CN"/>
        </w:rPr>
        <w:t>&gt;</w:t>
      </w:r>
      <w:r w:rsidRPr="00097034">
        <w:rPr>
          <w:rFonts w:cs="Arial"/>
          <w:color w:val="000000"/>
          <w:sz w:val="20"/>
          <w:highlight w:val="white"/>
          <w:lang w:val="en-US" w:eastAsia="zh-CN"/>
        </w:rPr>
        <w:t>Miljøavgift</w:t>
      </w:r>
      <w:r w:rsidRPr="00097034">
        <w:rPr>
          <w:rFonts w:cs="Arial"/>
          <w:color w:val="0000FF"/>
          <w:sz w:val="20"/>
          <w:highlight w:val="white"/>
          <w:lang w:val="en-US" w:eastAsia="zh-CN"/>
        </w:rPr>
        <w:t>&lt;/</w:t>
      </w:r>
      <w:r w:rsidRPr="00097034">
        <w:rPr>
          <w:rFonts w:cs="Arial"/>
          <w:color w:val="800000"/>
          <w:sz w:val="20"/>
          <w:highlight w:val="white"/>
          <w:lang w:val="en-US" w:eastAsia="zh-CN"/>
        </w:rPr>
        <w:t>Description</w:t>
      </w:r>
      <w:r w:rsidRPr="00097034">
        <w:rPr>
          <w:rFonts w:cs="Arial"/>
          <w:color w:val="0000FF"/>
          <w:sz w:val="20"/>
          <w:highlight w:val="white"/>
          <w:lang w:val="en-US" w:eastAsia="zh-CN"/>
        </w:rPr>
        <w:t>&gt;</w:t>
      </w:r>
    </w:p>
    <w:p w:rsidR="005F0175" w:rsidRPr="003E1FFD" w:rsidRDefault="005F0175" w:rsidP="005F0175">
      <w:pPr>
        <w:autoSpaceDE w:val="0"/>
        <w:autoSpaceDN w:val="0"/>
        <w:adjustRightInd w:val="0"/>
        <w:spacing w:after="0"/>
        <w:rPr>
          <w:rFonts w:cs="Arial"/>
          <w:color w:val="000000"/>
          <w:sz w:val="20"/>
          <w:highlight w:val="white"/>
          <w:lang w:val="en-US" w:eastAsia="zh-CN"/>
        </w:rPr>
      </w:pPr>
      <w:r w:rsidRPr="00097034">
        <w:rPr>
          <w:rFonts w:cs="Arial"/>
          <w:color w:val="000000"/>
          <w:sz w:val="20"/>
          <w:highlight w:val="white"/>
          <w:lang w:val="en-US" w:eastAsia="zh-CN"/>
        </w:rPr>
        <w:tab/>
      </w:r>
      <w:r w:rsidRPr="00097034">
        <w:rPr>
          <w:rFonts w:cs="Arial"/>
          <w:color w:val="000000"/>
          <w:sz w:val="20"/>
          <w:highlight w:val="white"/>
          <w:lang w:val="en-US" w:eastAsia="zh-CN"/>
        </w:rPr>
        <w:tab/>
      </w:r>
      <w:r w:rsidRPr="00097034">
        <w:rPr>
          <w:rFonts w:cs="Arial"/>
          <w:color w:val="000000"/>
          <w:sz w:val="20"/>
          <w:highlight w:val="white"/>
          <w:lang w:val="en-US" w:eastAsia="zh-CN"/>
        </w:rPr>
        <w:tab/>
      </w:r>
      <w:r w:rsidRPr="00097034">
        <w:rPr>
          <w:rFonts w:cs="Arial"/>
          <w:color w:val="000000"/>
          <w:sz w:val="20"/>
          <w:highlight w:val="white"/>
          <w:lang w:val="en-US" w:eastAsia="zh-CN"/>
        </w:rPr>
        <w:tab/>
      </w:r>
      <w:r w:rsidRPr="003E1FFD">
        <w:rPr>
          <w:rFonts w:cs="Arial"/>
          <w:color w:val="0000FF"/>
          <w:sz w:val="20"/>
          <w:highlight w:val="white"/>
          <w:lang w:val="en-US" w:eastAsia="zh-CN"/>
        </w:rPr>
        <w:t>&lt;</w:t>
      </w:r>
      <w:r w:rsidRPr="003E1FFD">
        <w:rPr>
          <w:rFonts w:cs="Arial"/>
          <w:color w:val="800000"/>
          <w:sz w:val="20"/>
          <w:highlight w:val="white"/>
          <w:lang w:val="en-US" w:eastAsia="zh-CN"/>
        </w:rPr>
        <w:t>Percent</w:t>
      </w:r>
      <w:r w:rsidRPr="003E1FFD">
        <w:rPr>
          <w:rFonts w:cs="Arial"/>
          <w:color w:val="0000FF"/>
          <w:sz w:val="20"/>
          <w:highlight w:val="white"/>
          <w:lang w:val="en-US" w:eastAsia="zh-CN"/>
        </w:rPr>
        <w:t>&gt;</w:t>
      </w:r>
      <w:r w:rsidRPr="003E1FFD">
        <w:rPr>
          <w:rFonts w:cs="Arial"/>
          <w:color w:val="000000"/>
          <w:sz w:val="20"/>
          <w:highlight w:val="white"/>
          <w:lang w:val="en-US" w:eastAsia="zh-CN"/>
        </w:rPr>
        <w:t>10</w:t>
      </w:r>
      <w:r w:rsidRPr="003E1FFD">
        <w:rPr>
          <w:rFonts w:cs="Arial"/>
          <w:color w:val="0000FF"/>
          <w:sz w:val="20"/>
          <w:highlight w:val="white"/>
          <w:lang w:val="en-US" w:eastAsia="zh-CN"/>
        </w:rPr>
        <w:t>&lt;/</w:t>
      </w:r>
      <w:r w:rsidRPr="003E1FFD">
        <w:rPr>
          <w:rFonts w:cs="Arial"/>
          <w:color w:val="800000"/>
          <w:sz w:val="20"/>
          <w:highlight w:val="white"/>
          <w:lang w:val="en-US" w:eastAsia="zh-CN"/>
        </w:rPr>
        <w:t>Percent</w:t>
      </w:r>
      <w:r w:rsidRPr="003E1FFD">
        <w:rPr>
          <w:rFonts w:cs="Arial"/>
          <w:color w:val="0000FF"/>
          <w:sz w:val="20"/>
          <w:highlight w:val="white"/>
          <w:lang w:val="en-US" w:eastAsia="zh-CN"/>
        </w:rPr>
        <w:t>&gt;</w:t>
      </w:r>
    </w:p>
    <w:p w:rsidR="005F0175" w:rsidRPr="003E1FFD" w:rsidRDefault="005F0175" w:rsidP="005F0175">
      <w:pPr>
        <w:autoSpaceDE w:val="0"/>
        <w:autoSpaceDN w:val="0"/>
        <w:adjustRightInd w:val="0"/>
        <w:spacing w:after="0"/>
        <w:rPr>
          <w:rFonts w:cs="Arial"/>
          <w:color w:val="000000"/>
          <w:sz w:val="20"/>
          <w:highlight w:val="white"/>
          <w:lang w:val="en-US" w:eastAsia="zh-CN"/>
        </w:rPr>
      </w:pPr>
      <w:r w:rsidRPr="003E1FFD">
        <w:rPr>
          <w:rFonts w:cs="Arial"/>
          <w:color w:val="000000"/>
          <w:sz w:val="20"/>
          <w:highlight w:val="white"/>
          <w:lang w:val="en-US" w:eastAsia="zh-CN"/>
        </w:rPr>
        <w:tab/>
      </w:r>
      <w:r w:rsidRPr="003E1FFD">
        <w:rPr>
          <w:rFonts w:cs="Arial"/>
          <w:color w:val="000000"/>
          <w:sz w:val="20"/>
          <w:highlight w:val="white"/>
          <w:lang w:val="en-US" w:eastAsia="zh-CN"/>
        </w:rPr>
        <w:tab/>
      </w:r>
      <w:r w:rsidRPr="003E1FFD">
        <w:rPr>
          <w:rFonts w:cs="Arial"/>
          <w:color w:val="000000"/>
          <w:sz w:val="20"/>
          <w:highlight w:val="white"/>
          <w:lang w:val="en-US" w:eastAsia="zh-CN"/>
        </w:rPr>
        <w:tab/>
      </w:r>
      <w:r w:rsidRPr="003E1FFD">
        <w:rPr>
          <w:rFonts w:cs="Arial"/>
          <w:color w:val="000000"/>
          <w:sz w:val="20"/>
          <w:highlight w:val="white"/>
          <w:lang w:val="en-US" w:eastAsia="zh-CN"/>
        </w:rPr>
        <w:tab/>
      </w:r>
      <w:r w:rsidRPr="003E1FFD">
        <w:rPr>
          <w:rFonts w:cs="Arial"/>
          <w:color w:val="0000FF"/>
          <w:sz w:val="20"/>
          <w:highlight w:val="white"/>
          <w:lang w:val="en-US" w:eastAsia="zh-CN"/>
        </w:rPr>
        <w:t>&lt;</w:t>
      </w:r>
      <w:r w:rsidRPr="003E1FFD">
        <w:rPr>
          <w:rFonts w:cs="Arial"/>
          <w:color w:val="800000"/>
          <w:sz w:val="20"/>
          <w:highlight w:val="white"/>
          <w:lang w:val="en-US" w:eastAsia="zh-CN"/>
        </w:rPr>
        <w:t>BaseAmount</w:t>
      </w:r>
      <w:r w:rsidRPr="003E1FFD">
        <w:rPr>
          <w:rFonts w:cs="Arial"/>
          <w:color w:val="0000FF"/>
          <w:sz w:val="20"/>
          <w:highlight w:val="white"/>
          <w:lang w:val="en-US" w:eastAsia="zh-CN"/>
        </w:rPr>
        <w:t>&gt;</w:t>
      </w:r>
      <w:r>
        <w:rPr>
          <w:rFonts w:cs="Arial"/>
          <w:color w:val="000000"/>
          <w:sz w:val="20"/>
          <w:highlight w:val="white"/>
          <w:lang w:val="en-US" w:eastAsia="zh-CN"/>
        </w:rPr>
        <w:t>-2</w:t>
      </w:r>
      <w:r w:rsidRPr="003E1FFD">
        <w:rPr>
          <w:rFonts w:cs="Arial"/>
          <w:color w:val="0000FF"/>
          <w:sz w:val="20"/>
          <w:highlight w:val="white"/>
          <w:lang w:val="en-US" w:eastAsia="zh-CN"/>
        </w:rPr>
        <w:t>&lt;/</w:t>
      </w:r>
      <w:r w:rsidRPr="003E1FFD">
        <w:rPr>
          <w:rFonts w:cs="Arial"/>
          <w:color w:val="800000"/>
          <w:sz w:val="20"/>
          <w:highlight w:val="white"/>
          <w:lang w:val="en-US" w:eastAsia="zh-CN"/>
        </w:rPr>
        <w:t>BaseAmount</w:t>
      </w:r>
      <w:r w:rsidRPr="003E1FFD">
        <w:rPr>
          <w:rFonts w:cs="Arial"/>
          <w:color w:val="0000FF"/>
          <w:sz w:val="20"/>
          <w:highlight w:val="white"/>
          <w:lang w:val="en-US" w:eastAsia="zh-CN"/>
        </w:rPr>
        <w:t>&gt;</w:t>
      </w:r>
    </w:p>
    <w:p w:rsidR="005F0175" w:rsidRPr="003E1FFD" w:rsidRDefault="005F0175" w:rsidP="005F0175">
      <w:pPr>
        <w:autoSpaceDE w:val="0"/>
        <w:autoSpaceDN w:val="0"/>
        <w:adjustRightInd w:val="0"/>
        <w:spacing w:after="0"/>
        <w:rPr>
          <w:rFonts w:cs="Arial"/>
          <w:color w:val="000000"/>
          <w:sz w:val="20"/>
          <w:highlight w:val="white"/>
          <w:lang w:val="en-US" w:eastAsia="zh-CN"/>
        </w:rPr>
      </w:pPr>
      <w:r w:rsidRPr="003E1FFD">
        <w:rPr>
          <w:rFonts w:cs="Arial"/>
          <w:color w:val="000000"/>
          <w:sz w:val="20"/>
          <w:highlight w:val="white"/>
          <w:lang w:val="en-US" w:eastAsia="zh-CN"/>
        </w:rPr>
        <w:tab/>
      </w:r>
      <w:r w:rsidRPr="003E1FFD">
        <w:rPr>
          <w:rFonts w:cs="Arial"/>
          <w:color w:val="000000"/>
          <w:sz w:val="20"/>
          <w:highlight w:val="white"/>
          <w:lang w:val="en-US" w:eastAsia="zh-CN"/>
        </w:rPr>
        <w:tab/>
      </w:r>
      <w:r w:rsidRPr="003E1FFD">
        <w:rPr>
          <w:rFonts w:cs="Arial"/>
          <w:color w:val="000000"/>
          <w:sz w:val="20"/>
          <w:highlight w:val="white"/>
          <w:lang w:val="en-US" w:eastAsia="zh-CN"/>
        </w:rPr>
        <w:tab/>
      </w:r>
      <w:r w:rsidRPr="003E1FFD">
        <w:rPr>
          <w:rFonts w:cs="Arial"/>
          <w:color w:val="000000"/>
          <w:sz w:val="20"/>
          <w:highlight w:val="white"/>
          <w:lang w:val="en-US" w:eastAsia="zh-CN"/>
        </w:rPr>
        <w:tab/>
      </w:r>
      <w:r w:rsidRPr="003E1FFD">
        <w:rPr>
          <w:rFonts w:cs="Arial"/>
          <w:color w:val="0000FF"/>
          <w:sz w:val="20"/>
          <w:highlight w:val="white"/>
          <w:lang w:val="en-US" w:eastAsia="zh-CN"/>
        </w:rPr>
        <w:t>&lt;</w:t>
      </w:r>
      <w:r w:rsidRPr="003E1FFD">
        <w:rPr>
          <w:rFonts w:cs="Arial"/>
          <w:color w:val="800000"/>
          <w:sz w:val="20"/>
          <w:highlight w:val="white"/>
          <w:lang w:val="en-US" w:eastAsia="zh-CN"/>
        </w:rPr>
        <w:t>Amount</w:t>
      </w:r>
      <w:r w:rsidRPr="003E1FFD">
        <w:rPr>
          <w:rFonts w:cs="Arial"/>
          <w:color w:val="0000FF"/>
          <w:sz w:val="20"/>
          <w:highlight w:val="white"/>
          <w:lang w:val="en-US" w:eastAsia="zh-CN"/>
        </w:rPr>
        <w:t>&gt;</w:t>
      </w:r>
      <w:r>
        <w:rPr>
          <w:rFonts w:cs="Arial"/>
          <w:color w:val="0000FF"/>
          <w:sz w:val="20"/>
          <w:highlight w:val="white"/>
          <w:lang w:val="en-US" w:eastAsia="zh-CN"/>
        </w:rPr>
        <w:t>-</w:t>
      </w:r>
      <w:r>
        <w:rPr>
          <w:rFonts w:cs="Arial"/>
          <w:color w:val="000000"/>
          <w:sz w:val="20"/>
          <w:highlight w:val="white"/>
          <w:lang w:val="en-US" w:eastAsia="zh-CN"/>
        </w:rPr>
        <w:t>0.2</w:t>
      </w:r>
      <w:r w:rsidRPr="003E1FFD">
        <w:rPr>
          <w:rFonts w:cs="Arial"/>
          <w:color w:val="0000FF"/>
          <w:sz w:val="20"/>
          <w:highlight w:val="white"/>
          <w:lang w:val="en-US" w:eastAsia="zh-CN"/>
        </w:rPr>
        <w:t>&lt;/</w:t>
      </w:r>
      <w:r w:rsidRPr="003E1FFD">
        <w:rPr>
          <w:rFonts w:cs="Arial"/>
          <w:color w:val="800000"/>
          <w:sz w:val="20"/>
          <w:highlight w:val="white"/>
          <w:lang w:val="en-US" w:eastAsia="zh-CN"/>
        </w:rPr>
        <w:t>Amount</w:t>
      </w:r>
      <w:r w:rsidRPr="003E1FFD">
        <w:rPr>
          <w:rFonts w:cs="Arial"/>
          <w:color w:val="0000FF"/>
          <w:sz w:val="20"/>
          <w:highlight w:val="white"/>
          <w:lang w:val="en-US" w:eastAsia="zh-CN"/>
        </w:rPr>
        <w:t>&gt;</w:t>
      </w:r>
    </w:p>
    <w:p w:rsidR="005F0175" w:rsidRPr="00097034" w:rsidRDefault="005F0175" w:rsidP="005F0175">
      <w:pPr>
        <w:autoSpaceDE w:val="0"/>
        <w:autoSpaceDN w:val="0"/>
        <w:adjustRightInd w:val="0"/>
        <w:spacing w:after="0"/>
        <w:rPr>
          <w:rFonts w:cs="Arial"/>
          <w:color w:val="000000"/>
          <w:sz w:val="20"/>
          <w:highlight w:val="white"/>
          <w:lang w:val="en-US" w:eastAsia="zh-CN"/>
        </w:rPr>
      </w:pPr>
      <w:r w:rsidRPr="003E1FFD">
        <w:rPr>
          <w:rFonts w:cs="Arial"/>
          <w:color w:val="000000"/>
          <w:sz w:val="20"/>
          <w:highlight w:val="white"/>
          <w:lang w:val="en-US" w:eastAsia="zh-CN"/>
        </w:rPr>
        <w:tab/>
      </w:r>
      <w:r w:rsidRPr="003E1FFD">
        <w:rPr>
          <w:rFonts w:cs="Arial"/>
          <w:color w:val="000000"/>
          <w:sz w:val="20"/>
          <w:highlight w:val="white"/>
          <w:lang w:val="en-US" w:eastAsia="zh-CN"/>
        </w:rPr>
        <w:tab/>
      </w:r>
      <w:r w:rsidRPr="003E1FFD">
        <w:rPr>
          <w:rFonts w:cs="Arial"/>
          <w:color w:val="000000"/>
          <w:sz w:val="20"/>
          <w:highlight w:val="white"/>
          <w:lang w:val="en-US" w:eastAsia="zh-CN"/>
        </w:rPr>
        <w:tab/>
      </w:r>
      <w:r w:rsidRPr="00097034">
        <w:rPr>
          <w:rFonts w:cs="Arial"/>
          <w:color w:val="0000FF"/>
          <w:sz w:val="20"/>
          <w:highlight w:val="white"/>
          <w:lang w:val="en-US" w:eastAsia="zh-CN"/>
        </w:rPr>
        <w:t>&lt;/</w:t>
      </w:r>
      <w:r w:rsidRPr="00097034">
        <w:rPr>
          <w:rFonts w:cs="Arial"/>
          <w:color w:val="800000"/>
          <w:sz w:val="20"/>
          <w:highlight w:val="white"/>
          <w:lang w:val="en-US" w:eastAsia="zh-CN"/>
        </w:rPr>
        <w:t>TaxInfo</w:t>
      </w:r>
      <w:r w:rsidRPr="00097034">
        <w:rPr>
          <w:rFonts w:cs="Arial"/>
          <w:color w:val="0000FF"/>
          <w:sz w:val="20"/>
          <w:highlight w:val="white"/>
          <w:lang w:val="en-US" w:eastAsia="zh-CN"/>
        </w:rPr>
        <w:t>&gt;</w:t>
      </w:r>
    </w:p>
    <w:p w:rsidR="005F0175" w:rsidRPr="00097034" w:rsidRDefault="005F0175" w:rsidP="005F0175">
      <w:pPr>
        <w:autoSpaceDE w:val="0"/>
        <w:autoSpaceDN w:val="0"/>
        <w:adjustRightInd w:val="0"/>
        <w:spacing w:after="0"/>
        <w:rPr>
          <w:rFonts w:cs="Arial"/>
          <w:color w:val="000000"/>
          <w:sz w:val="20"/>
          <w:highlight w:val="white"/>
          <w:lang w:val="en-US" w:eastAsia="zh-CN"/>
        </w:rPr>
      </w:pPr>
      <w:r w:rsidRPr="00097034">
        <w:rPr>
          <w:rFonts w:cs="Arial"/>
          <w:color w:val="000000"/>
          <w:sz w:val="20"/>
          <w:highlight w:val="white"/>
          <w:lang w:val="en-US" w:eastAsia="zh-CN"/>
        </w:rPr>
        <w:tab/>
      </w:r>
      <w:r w:rsidRPr="00097034">
        <w:rPr>
          <w:rFonts w:cs="Arial"/>
          <w:color w:val="000000"/>
          <w:sz w:val="20"/>
          <w:highlight w:val="white"/>
          <w:lang w:val="en-US" w:eastAsia="zh-CN"/>
        </w:rPr>
        <w:tab/>
      </w:r>
      <w:r w:rsidRPr="00097034">
        <w:rPr>
          <w:rFonts w:cs="Arial"/>
          <w:color w:val="000000"/>
          <w:sz w:val="20"/>
          <w:highlight w:val="white"/>
          <w:lang w:val="en-US" w:eastAsia="zh-CN"/>
        </w:rPr>
        <w:tab/>
      </w:r>
      <w:r w:rsidRPr="00097034">
        <w:rPr>
          <w:rFonts w:cs="Arial"/>
          <w:color w:val="0000FF"/>
          <w:sz w:val="20"/>
          <w:highlight w:val="white"/>
          <w:lang w:val="en-US" w:eastAsia="zh-CN"/>
        </w:rPr>
        <w:t>&lt;</w:t>
      </w:r>
      <w:r w:rsidRPr="00097034">
        <w:rPr>
          <w:rFonts w:cs="Arial"/>
          <w:color w:val="800000"/>
          <w:sz w:val="20"/>
          <w:highlight w:val="white"/>
          <w:lang w:val="en-US" w:eastAsia="zh-CN"/>
        </w:rPr>
        <w:t>Discount</w:t>
      </w:r>
      <w:r w:rsidRPr="00097034">
        <w:rPr>
          <w:rFonts w:cs="Arial"/>
          <w:color w:val="0000FF"/>
          <w:sz w:val="20"/>
          <w:highlight w:val="white"/>
          <w:lang w:val="en-US" w:eastAsia="zh-CN"/>
        </w:rPr>
        <w:t>&gt;</w:t>
      </w:r>
      <w:r>
        <w:rPr>
          <w:rFonts w:cs="Arial"/>
          <w:color w:val="0000FF"/>
          <w:sz w:val="20"/>
          <w:highlight w:val="white"/>
          <w:lang w:val="en-US" w:eastAsia="zh-CN"/>
        </w:rPr>
        <w:t xml:space="preserve"> </w:t>
      </w:r>
      <w:r w:rsidRPr="00BC43C2">
        <w:rPr>
          <w:rFonts w:cs="Arial"/>
          <w:color w:val="0000FF"/>
          <w:sz w:val="20"/>
          <w:highlight w:val="white"/>
          <w:lang w:val="en-US" w:eastAsia="zh-CN"/>
        </w:rPr>
        <w:t>&lt;</w:t>
      </w:r>
      <w:proofErr w:type="gramStart"/>
      <w:r w:rsidRPr="00BC43C2">
        <w:rPr>
          <w:rFonts w:cs="Arial"/>
          <w:color w:val="0000FF"/>
          <w:sz w:val="20"/>
          <w:highlight w:val="white"/>
          <w:lang w:val="en-US" w:eastAsia="zh-CN"/>
        </w:rPr>
        <w:t>!—</w:t>
      </w:r>
      <w:proofErr w:type="gramEnd"/>
      <w:r w:rsidRPr="00BC43C2">
        <w:rPr>
          <w:rFonts w:cs="Arial"/>
          <w:color w:val="0000FF"/>
          <w:sz w:val="20"/>
          <w:highlight w:val="white"/>
          <w:lang w:val="en-US" w:eastAsia="zh-CN"/>
        </w:rPr>
        <w:t xml:space="preserve"> </w:t>
      </w:r>
      <w:r w:rsidRPr="00BC43C2">
        <w:rPr>
          <w:rFonts w:cs="Arial"/>
          <w:color w:val="808080"/>
          <w:sz w:val="20"/>
          <w:highlight w:val="white"/>
          <w:lang w:val="en-US" w:eastAsia="zh-CN"/>
        </w:rPr>
        <w:t xml:space="preserve">Beregnes av bruttobeløp </w:t>
      </w:r>
      <w:r w:rsidRPr="00BC43C2">
        <w:rPr>
          <w:rFonts w:cs="Arial"/>
          <w:color w:val="0000FF"/>
          <w:sz w:val="20"/>
          <w:highlight w:val="white"/>
          <w:lang w:val="en-US" w:eastAsia="zh-CN"/>
        </w:rPr>
        <w:t>--&gt;</w:t>
      </w:r>
    </w:p>
    <w:p w:rsidR="005F0175" w:rsidRPr="00097034" w:rsidRDefault="005F0175" w:rsidP="005F0175">
      <w:pPr>
        <w:autoSpaceDE w:val="0"/>
        <w:autoSpaceDN w:val="0"/>
        <w:adjustRightInd w:val="0"/>
        <w:spacing w:after="0"/>
        <w:rPr>
          <w:rFonts w:cs="Arial"/>
          <w:color w:val="000000"/>
          <w:sz w:val="20"/>
          <w:highlight w:val="white"/>
          <w:lang w:val="en-US" w:eastAsia="zh-CN"/>
        </w:rPr>
      </w:pPr>
      <w:r w:rsidRPr="00097034">
        <w:rPr>
          <w:rFonts w:cs="Arial"/>
          <w:color w:val="000000"/>
          <w:sz w:val="20"/>
          <w:highlight w:val="white"/>
          <w:lang w:val="en-US" w:eastAsia="zh-CN"/>
        </w:rPr>
        <w:tab/>
      </w:r>
      <w:r w:rsidRPr="00097034">
        <w:rPr>
          <w:rFonts w:cs="Arial"/>
          <w:color w:val="000000"/>
          <w:sz w:val="20"/>
          <w:highlight w:val="white"/>
          <w:lang w:val="en-US" w:eastAsia="zh-CN"/>
        </w:rPr>
        <w:tab/>
      </w:r>
      <w:r w:rsidRPr="00097034">
        <w:rPr>
          <w:rFonts w:cs="Arial"/>
          <w:color w:val="000000"/>
          <w:sz w:val="20"/>
          <w:highlight w:val="white"/>
          <w:lang w:val="en-US" w:eastAsia="zh-CN"/>
        </w:rPr>
        <w:tab/>
      </w:r>
      <w:r w:rsidRPr="00097034">
        <w:rPr>
          <w:rFonts w:cs="Arial"/>
          <w:color w:val="000000"/>
          <w:sz w:val="20"/>
          <w:highlight w:val="white"/>
          <w:lang w:val="en-US" w:eastAsia="zh-CN"/>
        </w:rPr>
        <w:tab/>
      </w:r>
      <w:r w:rsidRPr="00097034">
        <w:rPr>
          <w:rFonts w:cs="Arial"/>
          <w:color w:val="0000FF"/>
          <w:sz w:val="20"/>
          <w:highlight w:val="white"/>
          <w:lang w:val="en-US" w:eastAsia="zh-CN"/>
        </w:rPr>
        <w:t>&lt;</w:t>
      </w:r>
      <w:r w:rsidRPr="00097034">
        <w:rPr>
          <w:rFonts w:cs="Arial"/>
          <w:color w:val="800000"/>
          <w:sz w:val="20"/>
          <w:highlight w:val="white"/>
          <w:lang w:val="en-US" w:eastAsia="zh-CN"/>
        </w:rPr>
        <w:t>Description</w:t>
      </w:r>
      <w:r w:rsidRPr="00097034">
        <w:rPr>
          <w:rFonts w:cs="Arial"/>
          <w:color w:val="0000FF"/>
          <w:sz w:val="20"/>
          <w:highlight w:val="white"/>
          <w:lang w:val="en-US" w:eastAsia="zh-CN"/>
        </w:rPr>
        <w:t>&gt;</w:t>
      </w:r>
      <w:r w:rsidRPr="00097034">
        <w:rPr>
          <w:rFonts w:cs="Arial"/>
          <w:color w:val="000000"/>
          <w:sz w:val="20"/>
          <w:highlight w:val="white"/>
          <w:lang w:val="en-US" w:eastAsia="zh-CN"/>
        </w:rPr>
        <w:t>Konsern</w:t>
      </w:r>
      <w:r w:rsidRPr="00097034">
        <w:rPr>
          <w:rFonts w:cs="Arial"/>
          <w:color w:val="0000FF"/>
          <w:sz w:val="20"/>
          <w:highlight w:val="white"/>
          <w:lang w:val="en-US" w:eastAsia="zh-CN"/>
        </w:rPr>
        <w:t>&lt;/</w:t>
      </w:r>
      <w:r w:rsidRPr="00097034">
        <w:rPr>
          <w:rFonts w:cs="Arial"/>
          <w:color w:val="800000"/>
          <w:sz w:val="20"/>
          <w:highlight w:val="white"/>
          <w:lang w:val="en-US" w:eastAsia="zh-CN"/>
        </w:rPr>
        <w:t>Description</w:t>
      </w:r>
      <w:r w:rsidRPr="00097034">
        <w:rPr>
          <w:rFonts w:cs="Arial"/>
          <w:color w:val="0000FF"/>
          <w:sz w:val="20"/>
          <w:highlight w:val="white"/>
          <w:lang w:val="en-US" w:eastAsia="zh-CN"/>
        </w:rPr>
        <w:t>&gt;</w:t>
      </w:r>
    </w:p>
    <w:p w:rsidR="005F0175" w:rsidRPr="00097034" w:rsidRDefault="005F0175" w:rsidP="005F0175">
      <w:pPr>
        <w:autoSpaceDE w:val="0"/>
        <w:autoSpaceDN w:val="0"/>
        <w:adjustRightInd w:val="0"/>
        <w:spacing w:after="0"/>
        <w:rPr>
          <w:rFonts w:cs="Arial"/>
          <w:color w:val="000000"/>
          <w:sz w:val="20"/>
          <w:highlight w:val="white"/>
          <w:lang w:val="en-US" w:eastAsia="zh-CN"/>
        </w:rPr>
      </w:pPr>
      <w:r w:rsidRPr="00097034">
        <w:rPr>
          <w:rFonts w:cs="Arial"/>
          <w:color w:val="000000"/>
          <w:sz w:val="20"/>
          <w:highlight w:val="white"/>
          <w:lang w:val="en-US" w:eastAsia="zh-CN"/>
        </w:rPr>
        <w:tab/>
      </w:r>
      <w:r w:rsidRPr="00097034">
        <w:rPr>
          <w:rFonts w:cs="Arial"/>
          <w:color w:val="000000"/>
          <w:sz w:val="20"/>
          <w:highlight w:val="white"/>
          <w:lang w:val="en-US" w:eastAsia="zh-CN"/>
        </w:rPr>
        <w:tab/>
      </w:r>
      <w:r w:rsidRPr="00097034">
        <w:rPr>
          <w:rFonts w:cs="Arial"/>
          <w:color w:val="000000"/>
          <w:sz w:val="20"/>
          <w:highlight w:val="white"/>
          <w:lang w:val="en-US" w:eastAsia="zh-CN"/>
        </w:rPr>
        <w:tab/>
      </w:r>
      <w:r w:rsidRPr="00097034">
        <w:rPr>
          <w:rFonts w:cs="Arial"/>
          <w:color w:val="000000"/>
          <w:sz w:val="20"/>
          <w:highlight w:val="white"/>
          <w:lang w:val="en-US" w:eastAsia="zh-CN"/>
        </w:rPr>
        <w:tab/>
      </w:r>
      <w:r w:rsidRPr="00097034">
        <w:rPr>
          <w:rFonts w:cs="Arial"/>
          <w:color w:val="0000FF"/>
          <w:sz w:val="20"/>
          <w:highlight w:val="white"/>
          <w:lang w:val="en-US" w:eastAsia="zh-CN"/>
        </w:rPr>
        <w:t>&lt;</w:t>
      </w:r>
      <w:r w:rsidRPr="00097034">
        <w:rPr>
          <w:rFonts w:cs="Arial"/>
          <w:color w:val="800000"/>
          <w:sz w:val="20"/>
          <w:highlight w:val="white"/>
          <w:lang w:val="en-US" w:eastAsia="zh-CN"/>
        </w:rPr>
        <w:t>Percent</w:t>
      </w:r>
      <w:r w:rsidRPr="00097034">
        <w:rPr>
          <w:rFonts w:cs="Arial"/>
          <w:color w:val="0000FF"/>
          <w:sz w:val="20"/>
          <w:highlight w:val="white"/>
          <w:lang w:val="en-US" w:eastAsia="zh-CN"/>
        </w:rPr>
        <w:t>&gt;</w:t>
      </w:r>
      <w:r w:rsidRPr="00097034">
        <w:rPr>
          <w:rFonts w:cs="Arial"/>
          <w:color w:val="000000"/>
          <w:sz w:val="20"/>
          <w:highlight w:val="white"/>
          <w:lang w:val="en-US" w:eastAsia="zh-CN"/>
        </w:rPr>
        <w:t>20</w:t>
      </w:r>
      <w:r w:rsidRPr="00097034">
        <w:rPr>
          <w:rFonts w:cs="Arial"/>
          <w:color w:val="0000FF"/>
          <w:sz w:val="20"/>
          <w:highlight w:val="white"/>
          <w:lang w:val="en-US" w:eastAsia="zh-CN"/>
        </w:rPr>
        <w:t>&lt;/</w:t>
      </w:r>
      <w:r w:rsidRPr="00097034">
        <w:rPr>
          <w:rFonts w:cs="Arial"/>
          <w:color w:val="800000"/>
          <w:sz w:val="20"/>
          <w:highlight w:val="white"/>
          <w:lang w:val="en-US" w:eastAsia="zh-CN"/>
        </w:rPr>
        <w:t>Percent</w:t>
      </w:r>
      <w:r w:rsidRPr="00097034">
        <w:rPr>
          <w:rFonts w:cs="Arial"/>
          <w:color w:val="0000FF"/>
          <w:sz w:val="20"/>
          <w:highlight w:val="white"/>
          <w:lang w:val="en-US" w:eastAsia="zh-CN"/>
        </w:rPr>
        <w:t>&gt;</w:t>
      </w:r>
    </w:p>
    <w:p w:rsidR="005F0175" w:rsidRPr="00097034" w:rsidRDefault="005F0175" w:rsidP="005F0175">
      <w:pPr>
        <w:autoSpaceDE w:val="0"/>
        <w:autoSpaceDN w:val="0"/>
        <w:adjustRightInd w:val="0"/>
        <w:spacing w:after="0"/>
        <w:rPr>
          <w:rFonts w:cs="Arial"/>
          <w:color w:val="000000"/>
          <w:sz w:val="20"/>
          <w:highlight w:val="white"/>
          <w:lang w:val="en-US" w:eastAsia="zh-CN"/>
        </w:rPr>
      </w:pPr>
      <w:r w:rsidRPr="00097034">
        <w:rPr>
          <w:rFonts w:cs="Arial"/>
          <w:color w:val="000000"/>
          <w:sz w:val="20"/>
          <w:highlight w:val="white"/>
          <w:lang w:val="en-US" w:eastAsia="zh-CN"/>
        </w:rPr>
        <w:tab/>
      </w:r>
      <w:r w:rsidRPr="00097034">
        <w:rPr>
          <w:rFonts w:cs="Arial"/>
          <w:color w:val="000000"/>
          <w:sz w:val="20"/>
          <w:highlight w:val="white"/>
          <w:lang w:val="en-US" w:eastAsia="zh-CN"/>
        </w:rPr>
        <w:tab/>
      </w:r>
      <w:r w:rsidRPr="00097034">
        <w:rPr>
          <w:rFonts w:cs="Arial"/>
          <w:color w:val="000000"/>
          <w:sz w:val="20"/>
          <w:highlight w:val="white"/>
          <w:lang w:val="en-US" w:eastAsia="zh-CN"/>
        </w:rPr>
        <w:tab/>
      </w:r>
      <w:r w:rsidRPr="00097034">
        <w:rPr>
          <w:rFonts w:cs="Arial"/>
          <w:color w:val="000000"/>
          <w:sz w:val="20"/>
          <w:highlight w:val="white"/>
          <w:lang w:val="en-US" w:eastAsia="zh-CN"/>
        </w:rPr>
        <w:tab/>
      </w:r>
      <w:r w:rsidRPr="00097034">
        <w:rPr>
          <w:rFonts w:cs="Arial"/>
          <w:color w:val="0000FF"/>
          <w:sz w:val="20"/>
          <w:highlight w:val="white"/>
          <w:lang w:val="en-US" w:eastAsia="zh-CN"/>
        </w:rPr>
        <w:t>&lt;</w:t>
      </w:r>
      <w:r w:rsidRPr="00097034">
        <w:rPr>
          <w:rFonts w:cs="Arial"/>
          <w:color w:val="800000"/>
          <w:sz w:val="20"/>
          <w:highlight w:val="white"/>
          <w:lang w:val="en-US" w:eastAsia="zh-CN"/>
        </w:rPr>
        <w:t>BaseAmount</w:t>
      </w:r>
      <w:r w:rsidRPr="00097034">
        <w:rPr>
          <w:rFonts w:cs="Arial"/>
          <w:color w:val="0000FF"/>
          <w:sz w:val="20"/>
          <w:highlight w:val="white"/>
          <w:lang w:val="en-US" w:eastAsia="zh-CN"/>
        </w:rPr>
        <w:t>&gt;</w:t>
      </w:r>
      <w:r>
        <w:rPr>
          <w:rFonts w:cs="Arial"/>
          <w:color w:val="0000FF"/>
          <w:sz w:val="20"/>
          <w:highlight w:val="white"/>
          <w:lang w:val="en-US" w:eastAsia="zh-CN"/>
        </w:rPr>
        <w:t>-</w:t>
      </w:r>
      <w:r>
        <w:rPr>
          <w:rFonts w:cs="Arial"/>
          <w:color w:val="000000"/>
          <w:sz w:val="20"/>
          <w:highlight w:val="white"/>
          <w:lang w:val="en-US" w:eastAsia="zh-CN"/>
        </w:rPr>
        <w:t>2.5</w:t>
      </w:r>
      <w:r w:rsidRPr="00097034">
        <w:rPr>
          <w:rFonts w:cs="Arial"/>
          <w:color w:val="0000FF"/>
          <w:sz w:val="20"/>
          <w:highlight w:val="white"/>
          <w:lang w:val="en-US" w:eastAsia="zh-CN"/>
        </w:rPr>
        <w:t>&lt;/</w:t>
      </w:r>
      <w:r w:rsidRPr="00097034">
        <w:rPr>
          <w:rFonts w:cs="Arial"/>
          <w:color w:val="800000"/>
          <w:sz w:val="20"/>
          <w:highlight w:val="white"/>
          <w:lang w:val="en-US" w:eastAsia="zh-CN"/>
        </w:rPr>
        <w:t>BaseAmount</w:t>
      </w:r>
      <w:r w:rsidRPr="00097034">
        <w:rPr>
          <w:rFonts w:cs="Arial"/>
          <w:color w:val="0000FF"/>
          <w:sz w:val="20"/>
          <w:highlight w:val="white"/>
          <w:lang w:val="en-US" w:eastAsia="zh-CN"/>
        </w:rPr>
        <w:t>&gt;</w:t>
      </w:r>
    </w:p>
    <w:p w:rsidR="005F0175" w:rsidRPr="00097034" w:rsidRDefault="005F0175" w:rsidP="005F0175">
      <w:pPr>
        <w:autoSpaceDE w:val="0"/>
        <w:autoSpaceDN w:val="0"/>
        <w:adjustRightInd w:val="0"/>
        <w:spacing w:after="0"/>
        <w:rPr>
          <w:rFonts w:cs="Arial"/>
          <w:color w:val="000000"/>
          <w:sz w:val="20"/>
          <w:highlight w:val="white"/>
          <w:lang w:val="en-US" w:eastAsia="zh-CN"/>
        </w:rPr>
      </w:pPr>
      <w:r w:rsidRPr="00097034">
        <w:rPr>
          <w:rFonts w:cs="Arial"/>
          <w:color w:val="000000"/>
          <w:sz w:val="20"/>
          <w:highlight w:val="white"/>
          <w:lang w:val="en-US" w:eastAsia="zh-CN"/>
        </w:rPr>
        <w:tab/>
      </w:r>
      <w:r w:rsidRPr="00097034">
        <w:rPr>
          <w:rFonts w:cs="Arial"/>
          <w:color w:val="000000"/>
          <w:sz w:val="20"/>
          <w:highlight w:val="white"/>
          <w:lang w:val="en-US" w:eastAsia="zh-CN"/>
        </w:rPr>
        <w:tab/>
      </w:r>
      <w:r w:rsidRPr="00097034">
        <w:rPr>
          <w:rFonts w:cs="Arial"/>
          <w:color w:val="000000"/>
          <w:sz w:val="20"/>
          <w:highlight w:val="white"/>
          <w:lang w:val="en-US" w:eastAsia="zh-CN"/>
        </w:rPr>
        <w:tab/>
      </w:r>
      <w:r w:rsidRPr="00097034">
        <w:rPr>
          <w:rFonts w:cs="Arial"/>
          <w:color w:val="000000"/>
          <w:sz w:val="20"/>
          <w:highlight w:val="white"/>
          <w:lang w:val="en-US" w:eastAsia="zh-CN"/>
        </w:rPr>
        <w:tab/>
      </w:r>
      <w:r w:rsidRPr="00097034">
        <w:rPr>
          <w:rFonts w:cs="Arial"/>
          <w:color w:val="0000FF"/>
          <w:sz w:val="20"/>
          <w:highlight w:val="white"/>
          <w:lang w:val="en-US" w:eastAsia="zh-CN"/>
        </w:rPr>
        <w:t>&lt;</w:t>
      </w:r>
      <w:r w:rsidRPr="00097034">
        <w:rPr>
          <w:rFonts w:cs="Arial"/>
          <w:color w:val="800000"/>
          <w:sz w:val="20"/>
          <w:highlight w:val="white"/>
          <w:lang w:val="en-US" w:eastAsia="zh-CN"/>
        </w:rPr>
        <w:t>Amount</w:t>
      </w:r>
      <w:r w:rsidRPr="00097034">
        <w:rPr>
          <w:rFonts w:cs="Arial"/>
          <w:color w:val="0000FF"/>
          <w:sz w:val="20"/>
          <w:highlight w:val="white"/>
          <w:lang w:val="en-US" w:eastAsia="zh-CN"/>
        </w:rPr>
        <w:t>&gt;</w:t>
      </w:r>
      <w:r>
        <w:rPr>
          <w:rFonts w:cs="Arial"/>
          <w:color w:val="0000FF"/>
          <w:sz w:val="20"/>
          <w:highlight w:val="white"/>
          <w:lang w:val="en-US" w:eastAsia="zh-CN"/>
        </w:rPr>
        <w:t>-</w:t>
      </w:r>
      <w:r w:rsidRPr="00C92DCB">
        <w:rPr>
          <w:rFonts w:cs="Arial"/>
          <w:sz w:val="20"/>
          <w:highlight w:val="white"/>
          <w:lang w:val="en-US" w:eastAsia="zh-CN"/>
        </w:rPr>
        <w:t>0.5</w:t>
      </w:r>
      <w:r w:rsidRPr="00097034">
        <w:rPr>
          <w:rFonts w:cs="Arial"/>
          <w:color w:val="0000FF"/>
          <w:sz w:val="20"/>
          <w:highlight w:val="white"/>
          <w:lang w:val="en-US" w:eastAsia="zh-CN"/>
        </w:rPr>
        <w:t>&lt;/</w:t>
      </w:r>
      <w:r w:rsidRPr="00097034">
        <w:rPr>
          <w:rFonts w:cs="Arial"/>
          <w:color w:val="800000"/>
          <w:sz w:val="20"/>
          <w:highlight w:val="white"/>
          <w:lang w:val="en-US" w:eastAsia="zh-CN"/>
        </w:rPr>
        <w:t>Amount</w:t>
      </w:r>
      <w:r w:rsidRPr="00097034">
        <w:rPr>
          <w:rFonts w:cs="Arial"/>
          <w:color w:val="0000FF"/>
          <w:sz w:val="20"/>
          <w:highlight w:val="white"/>
          <w:lang w:val="en-US" w:eastAsia="zh-CN"/>
        </w:rPr>
        <w:t>&gt;</w:t>
      </w:r>
    </w:p>
    <w:p w:rsidR="005F0175" w:rsidRPr="00097034" w:rsidRDefault="005F0175" w:rsidP="005F0175">
      <w:pPr>
        <w:autoSpaceDE w:val="0"/>
        <w:autoSpaceDN w:val="0"/>
        <w:adjustRightInd w:val="0"/>
        <w:spacing w:after="0"/>
        <w:rPr>
          <w:rFonts w:cs="Arial"/>
          <w:color w:val="000000"/>
          <w:sz w:val="20"/>
          <w:highlight w:val="white"/>
          <w:lang w:val="en-US" w:eastAsia="zh-CN"/>
        </w:rPr>
      </w:pPr>
      <w:r w:rsidRPr="00097034">
        <w:rPr>
          <w:rFonts w:cs="Arial"/>
          <w:color w:val="000000"/>
          <w:sz w:val="20"/>
          <w:highlight w:val="white"/>
          <w:lang w:val="en-US" w:eastAsia="zh-CN"/>
        </w:rPr>
        <w:tab/>
      </w:r>
      <w:r w:rsidRPr="00097034">
        <w:rPr>
          <w:rFonts w:cs="Arial"/>
          <w:color w:val="000000"/>
          <w:sz w:val="20"/>
          <w:highlight w:val="white"/>
          <w:lang w:val="en-US" w:eastAsia="zh-CN"/>
        </w:rPr>
        <w:tab/>
      </w:r>
      <w:r w:rsidRPr="00097034">
        <w:rPr>
          <w:rFonts w:cs="Arial"/>
          <w:color w:val="000000"/>
          <w:sz w:val="20"/>
          <w:highlight w:val="white"/>
          <w:lang w:val="en-US" w:eastAsia="zh-CN"/>
        </w:rPr>
        <w:tab/>
      </w:r>
      <w:r w:rsidRPr="00097034">
        <w:rPr>
          <w:rFonts w:cs="Arial"/>
          <w:color w:val="0000FF"/>
          <w:sz w:val="20"/>
          <w:highlight w:val="white"/>
          <w:lang w:val="en-US" w:eastAsia="zh-CN"/>
        </w:rPr>
        <w:t>&lt;/</w:t>
      </w:r>
      <w:r w:rsidRPr="00097034">
        <w:rPr>
          <w:rFonts w:cs="Arial"/>
          <w:color w:val="800000"/>
          <w:sz w:val="20"/>
          <w:highlight w:val="white"/>
          <w:lang w:val="en-US" w:eastAsia="zh-CN"/>
        </w:rPr>
        <w:t>Discount</w:t>
      </w:r>
      <w:r w:rsidRPr="00097034">
        <w:rPr>
          <w:rFonts w:cs="Arial"/>
          <w:color w:val="0000FF"/>
          <w:sz w:val="20"/>
          <w:highlight w:val="white"/>
          <w:lang w:val="en-US" w:eastAsia="zh-CN"/>
        </w:rPr>
        <w:t>&gt;</w:t>
      </w:r>
    </w:p>
    <w:p w:rsidR="005F0175" w:rsidRPr="00097034" w:rsidRDefault="005F0175" w:rsidP="005F0175">
      <w:pPr>
        <w:autoSpaceDE w:val="0"/>
        <w:autoSpaceDN w:val="0"/>
        <w:adjustRightInd w:val="0"/>
        <w:spacing w:after="0"/>
        <w:rPr>
          <w:rFonts w:cs="Arial"/>
          <w:color w:val="000000"/>
          <w:sz w:val="20"/>
          <w:highlight w:val="white"/>
          <w:lang w:val="en-US" w:eastAsia="zh-CN"/>
        </w:rPr>
      </w:pPr>
      <w:r w:rsidRPr="00097034">
        <w:rPr>
          <w:rFonts w:cs="Arial"/>
          <w:color w:val="000000"/>
          <w:sz w:val="20"/>
          <w:highlight w:val="white"/>
          <w:lang w:val="en-US" w:eastAsia="zh-CN"/>
        </w:rPr>
        <w:lastRenderedPageBreak/>
        <w:tab/>
      </w:r>
      <w:r w:rsidRPr="00097034">
        <w:rPr>
          <w:rFonts w:cs="Arial"/>
          <w:color w:val="000000"/>
          <w:sz w:val="20"/>
          <w:highlight w:val="white"/>
          <w:lang w:val="en-US" w:eastAsia="zh-CN"/>
        </w:rPr>
        <w:tab/>
      </w:r>
      <w:r w:rsidRPr="00097034">
        <w:rPr>
          <w:rFonts w:cs="Arial"/>
          <w:color w:val="0000FF"/>
          <w:sz w:val="20"/>
          <w:highlight w:val="white"/>
          <w:lang w:val="en-US" w:eastAsia="zh-CN"/>
        </w:rPr>
        <w:t>&lt;/</w:t>
      </w:r>
      <w:r w:rsidRPr="00097034">
        <w:rPr>
          <w:rFonts w:cs="Arial"/>
          <w:color w:val="800000"/>
          <w:sz w:val="20"/>
          <w:highlight w:val="white"/>
          <w:lang w:val="en-US" w:eastAsia="zh-CN"/>
        </w:rPr>
        <w:t>BaseItemDetails</w:t>
      </w:r>
      <w:r w:rsidRPr="00097034">
        <w:rPr>
          <w:rFonts w:cs="Arial"/>
          <w:color w:val="0000FF"/>
          <w:sz w:val="20"/>
          <w:highlight w:val="white"/>
          <w:lang w:val="en-US" w:eastAsia="zh-CN"/>
        </w:rPr>
        <w:t>&gt;</w:t>
      </w:r>
    </w:p>
    <w:p w:rsidR="005F0175" w:rsidRPr="00097034" w:rsidRDefault="005F0175" w:rsidP="005F0175">
      <w:pPr>
        <w:autoSpaceDE w:val="0"/>
        <w:autoSpaceDN w:val="0"/>
        <w:adjustRightInd w:val="0"/>
        <w:spacing w:after="0"/>
        <w:ind w:firstLine="709"/>
        <w:rPr>
          <w:rFonts w:cs="Arial"/>
          <w:color w:val="000000"/>
          <w:sz w:val="20"/>
          <w:highlight w:val="white"/>
          <w:lang w:val="en-US" w:eastAsia="zh-CN"/>
        </w:rPr>
      </w:pPr>
      <w:r w:rsidRPr="00097034">
        <w:rPr>
          <w:rFonts w:cs="Arial"/>
          <w:color w:val="0000FF"/>
          <w:sz w:val="20"/>
          <w:highlight w:val="white"/>
          <w:lang w:val="en-US" w:eastAsia="zh-CN"/>
        </w:rPr>
        <w:t>&lt;/</w:t>
      </w:r>
      <w:r w:rsidRPr="00097034">
        <w:rPr>
          <w:rFonts w:cs="Arial"/>
          <w:color w:val="800000"/>
          <w:sz w:val="20"/>
          <w:highlight w:val="white"/>
          <w:lang w:val="en-US" w:eastAsia="zh-CN"/>
        </w:rPr>
        <w:t>InvoiceDetails</w:t>
      </w:r>
      <w:r w:rsidRPr="00097034">
        <w:rPr>
          <w:rFonts w:cs="Arial"/>
          <w:color w:val="0000FF"/>
          <w:sz w:val="20"/>
          <w:highlight w:val="white"/>
          <w:lang w:val="en-US" w:eastAsia="zh-CN"/>
        </w:rPr>
        <w:t>&gt;</w:t>
      </w:r>
    </w:p>
    <w:p w:rsidR="005F0175" w:rsidRPr="004239A7" w:rsidRDefault="005F0175" w:rsidP="005F0175">
      <w:pPr>
        <w:autoSpaceDE w:val="0"/>
        <w:autoSpaceDN w:val="0"/>
        <w:adjustRightInd w:val="0"/>
        <w:spacing w:after="0"/>
        <w:rPr>
          <w:rFonts w:cs="Arial"/>
          <w:color w:val="000000"/>
          <w:sz w:val="20"/>
          <w:highlight w:val="white"/>
          <w:lang w:val="en-US" w:eastAsia="zh-CN"/>
        </w:rPr>
      </w:pPr>
      <w:r w:rsidRPr="004239A7">
        <w:rPr>
          <w:rFonts w:cs="Arial"/>
          <w:color w:val="000000"/>
          <w:sz w:val="20"/>
          <w:highlight w:val="white"/>
          <w:lang w:val="en-US" w:eastAsia="zh-CN"/>
        </w:rPr>
        <w:tab/>
      </w:r>
      <w:r w:rsidRPr="004239A7">
        <w:rPr>
          <w:rFonts w:cs="Arial"/>
          <w:color w:val="0000FF"/>
          <w:sz w:val="20"/>
          <w:highlight w:val="white"/>
          <w:lang w:val="en-US" w:eastAsia="zh-CN"/>
        </w:rPr>
        <w:t>&lt;</w:t>
      </w:r>
      <w:r w:rsidRPr="004239A7">
        <w:rPr>
          <w:rFonts w:cs="Arial"/>
          <w:color w:val="800000"/>
          <w:sz w:val="20"/>
          <w:highlight w:val="white"/>
          <w:lang w:val="en-US" w:eastAsia="zh-CN"/>
        </w:rPr>
        <w:t>InvoiceSummary</w:t>
      </w:r>
      <w:r w:rsidRPr="004239A7">
        <w:rPr>
          <w:rFonts w:cs="Arial"/>
          <w:color w:val="0000FF"/>
          <w:sz w:val="20"/>
          <w:highlight w:val="white"/>
          <w:lang w:val="en-US" w:eastAsia="zh-CN"/>
        </w:rPr>
        <w:t>&gt;</w:t>
      </w:r>
    </w:p>
    <w:p w:rsidR="005F0175" w:rsidRPr="003E1FFD" w:rsidRDefault="005F0175" w:rsidP="005F0175">
      <w:pPr>
        <w:autoSpaceDE w:val="0"/>
        <w:autoSpaceDN w:val="0"/>
        <w:adjustRightInd w:val="0"/>
        <w:spacing w:after="0"/>
        <w:rPr>
          <w:rFonts w:cs="Arial"/>
          <w:color w:val="000000"/>
          <w:sz w:val="20"/>
          <w:highlight w:val="white"/>
          <w:lang w:val="en-US" w:eastAsia="zh-CN"/>
        </w:rPr>
      </w:pPr>
      <w:r w:rsidRPr="004239A7">
        <w:rPr>
          <w:rFonts w:cs="Arial"/>
          <w:color w:val="000000"/>
          <w:sz w:val="20"/>
          <w:highlight w:val="white"/>
          <w:lang w:val="en-US" w:eastAsia="zh-CN"/>
        </w:rPr>
        <w:tab/>
      </w:r>
      <w:r w:rsidRPr="004239A7">
        <w:rPr>
          <w:rFonts w:cs="Arial"/>
          <w:color w:val="000000"/>
          <w:sz w:val="20"/>
          <w:highlight w:val="white"/>
          <w:lang w:val="en-US" w:eastAsia="zh-CN"/>
        </w:rPr>
        <w:tab/>
      </w:r>
      <w:r w:rsidRPr="003E1FFD">
        <w:rPr>
          <w:rFonts w:cs="Arial"/>
          <w:color w:val="0000FF"/>
          <w:sz w:val="20"/>
          <w:highlight w:val="white"/>
          <w:lang w:val="en-US" w:eastAsia="zh-CN"/>
        </w:rPr>
        <w:t>&lt;</w:t>
      </w:r>
      <w:r w:rsidRPr="003E1FFD">
        <w:rPr>
          <w:rFonts w:cs="Arial"/>
          <w:color w:val="800000"/>
          <w:sz w:val="20"/>
          <w:highlight w:val="white"/>
          <w:lang w:val="en-US" w:eastAsia="zh-CN"/>
        </w:rPr>
        <w:t>InvoiceTotals</w:t>
      </w:r>
      <w:r w:rsidRPr="003E1FFD">
        <w:rPr>
          <w:rFonts w:cs="Arial"/>
          <w:color w:val="0000FF"/>
          <w:sz w:val="20"/>
          <w:highlight w:val="white"/>
          <w:lang w:val="en-US" w:eastAsia="zh-CN"/>
        </w:rPr>
        <w:t>&gt;</w:t>
      </w:r>
    </w:p>
    <w:p w:rsidR="005F0175" w:rsidRPr="003E1FFD" w:rsidRDefault="005F0175" w:rsidP="005F0175">
      <w:pPr>
        <w:autoSpaceDE w:val="0"/>
        <w:autoSpaceDN w:val="0"/>
        <w:adjustRightInd w:val="0"/>
        <w:spacing w:after="0"/>
        <w:rPr>
          <w:rFonts w:cs="Arial"/>
          <w:color w:val="000000"/>
          <w:sz w:val="20"/>
          <w:highlight w:val="white"/>
          <w:lang w:val="en-US" w:eastAsia="zh-CN"/>
        </w:rPr>
      </w:pPr>
      <w:r w:rsidRPr="003E1FFD">
        <w:rPr>
          <w:rFonts w:cs="Arial"/>
          <w:color w:val="000000"/>
          <w:sz w:val="20"/>
          <w:highlight w:val="white"/>
          <w:lang w:val="en-US" w:eastAsia="zh-CN"/>
        </w:rPr>
        <w:tab/>
      </w:r>
      <w:r w:rsidRPr="003E1FFD">
        <w:rPr>
          <w:rFonts w:cs="Arial"/>
          <w:color w:val="000000"/>
          <w:sz w:val="20"/>
          <w:highlight w:val="white"/>
          <w:lang w:val="en-US" w:eastAsia="zh-CN"/>
        </w:rPr>
        <w:tab/>
      </w:r>
      <w:r w:rsidRPr="003E1FFD">
        <w:rPr>
          <w:rFonts w:cs="Arial"/>
          <w:color w:val="000000"/>
          <w:sz w:val="20"/>
          <w:highlight w:val="white"/>
          <w:lang w:val="en-US" w:eastAsia="zh-CN"/>
        </w:rPr>
        <w:tab/>
      </w:r>
      <w:r w:rsidRPr="003E1FFD">
        <w:rPr>
          <w:rFonts w:cs="Arial"/>
          <w:color w:val="0000FF"/>
          <w:sz w:val="20"/>
          <w:highlight w:val="white"/>
          <w:lang w:val="en-US" w:eastAsia="zh-CN"/>
        </w:rPr>
        <w:t>&lt;</w:t>
      </w:r>
      <w:r w:rsidRPr="003E1FFD">
        <w:rPr>
          <w:rFonts w:cs="Arial"/>
          <w:color w:val="800000"/>
          <w:sz w:val="20"/>
          <w:highlight w:val="white"/>
          <w:lang w:val="en-US" w:eastAsia="zh-CN"/>
        </w:rPr>
        <w:t>LineItemTotalsAmount</w:t>
      </w:r>
      <w:r w:rsidRPr="003E1FFD">
        <w:rPr>
          <w:rFonts w:cs="Arial"/>
          <w:color w:val="0000FF"/>
          <w:sz w:val="20"/>
          <w:highlight w:val="white"/>
          <w:lang w:val="en-US" w:eastAsia="zh-CN"/>
        </w:rPr>
        <w:t>&gt;</w:t>
      </w:r>
      <w:r w:rsidR="00A53E31">
        <w:rPr>
          <w:rFonts w:cs="Arial"/>
          <w:color w:val="000000"/>
          <w:sz w:val="20"/>
          <w:highlight w:val="white"/>
          <w:lang w:val="en-US" w:eastAsia="zh-CN"/>
        </w:rPr>
        <w:t>10.18</w:t>
      </w:r>
      <w:r w:rsidRPr="003E1FFD">
        <w:rPr>
          <w:rFonts w:cs="Arial"/>
          <w:color w:val="0000FF"/>
          <w:sz w:val="20"/>
          <w:highlight w:val="white"/>
          <w:lang w:val="en-US" w:eastAsia="zh-CN"/>
        </w:rPr>
        <w:t>&lt;/</w:t>
      </w:r>
      <w:r w:rsidRPr="003E1FFD">
        <w:rPr>
          <w:rFonts w:cs="Arial"/>
          <w:color w:val="800000"/>
          <w:sz w:val="20"/>
          <w:highlight w:val="white"/>
          <w:lang w:val="en-US" w:eastAsia="zh-CN"/>
        </w:rPr>
        <w:t>LineItemTotalsAmount</w:t>
      </w:r>
      <w:r w:rsidRPr="003E1FFD">
        <w:rPr>
          <w:rFonts w:cs="Arial"/>
          <w:color w:val="0000FF"/>
          <w:sz w:val="20"/>
          <w:highlight w:val="white"/>
          <w:lang w:val="en-US" w:eastAsia="zh-CN"/>
        </w:rPr>
        <w:t>&gt;</w:t>
      </w:r>
    </w:p>
    <w:p w:rsidR="005F0175" w:rsidRPr="00D72279" w:rsidRDefault="005F0175" w:rsidP="005F0175">
      <w:pPr>
        <w:autoSpaceDE w:val="0"/>
        <w:autoSpaceDN w:val="0"/>
        <w:adjustRightInd w:val="0"/>
        <w:spacing w:after="0"/>
        <w:rPr>
          <w:rFonts w:cs="Arial"/>
          <w:color w:val="000000"/>
          <w:sz w:val="20"/>
          <w:highlight w:val="white"/>
          <w:lang w:eastAsia="zh-CN"/>
        </w:rPr>
      </w:pPr>
      <w:r w:rsidRPr="003E1FFD">
        <w:rPr>
          <w:rFonts w:cs="Arial"/>
          <w:color w:val="000000"/>
          <w:sz w:val="20"/>
          <w:highlight w:val="white"/>
          <w:lang w:val="en-US" w:eastAsia="zh-CN"/>
        </w:rPr>
        <w:tab/>
      </w:r>
      <w:r w:rsidRPr="003E1FFD">
        <w:rPr>
          <w:rFonts w:cs="Arial"/>
          <w:color w:val="000000"/>
          <w:sz w:val="20"/>
          <w:highlight w:val="white"/>
          <w:lang w:val="en-US" w:eastAsia="zh-CN"/>
        </w:rPr>
        <w:tab/>
      </w:r>
      <w:r w:rsidRPr="003E1FFD">
        <w:rPr>
          <w:rFonts w:cs="Arial"/>
          <w:color w:val="000000"/>
          <w:sz w:val="20"/>
          <w:highlight w:val="white"/>
          <w:lang w:val="en-US" w:eastAsia="zh-CN"/>
        </w:rPr>
        <w:tab/>
      </w:r>
      <w:r w:rsidR="005F11E9" w:rsidRPr="00D72279">
        <w:rPr>
          <w:rFonts w:cs="Arial"/>
          <w:color w:val="0000FF"/>
          <w:sz w:val="20"/>
          <w:highlight w:val="white"/>
          <w:lang w:eastAsia="zh-CN"/>
        </w:rPr>
        <w:t>&lt;</w:t>
      </w:r>
      <w:r w:rsidR="005F11E9" w:rsidRPr="00D72279">
        <w:rPr>
          <w:rFonts w:cs="Arial"/>
          <w:color w:val="800000"/>
          <w:sz w:val="20"/>
          <w:highlight w:val="white"/>
          <w:lang w:eastAsia="zh-CN"/>
        </w:rPr>
        <w:t>DiscountTotalsAmount</w:t>
      </w:r>
      <w:r w:rsidR="005F11E9" w:rsidRPr="00D72279">
        <w:rPr>
          <w:rFonts w:cs="Arial"/>
          <w:color w:val="0000FF"/>
          <w:sz w:val="20"/>
          <w:highlight w:val="white"/>
          <w:lang w:eastAsia="zh-CN"/>
        </w:rPr>
        <w:t>&gt;</w:t>
      </w:r>
      <w:r w:rsidR="005F11E9" w:rsidRPr="00D72279">
        <w:rPr>
          <w:rFonts w:cs="Arial"/>
          <w:sz w:val="20"/>
          <w:highlight w:val="white"/>
          <w:lang w:eastAsia="zh-CN"/>
        </w:rPr>
        <w:t>0.75</w:t>
      </w:r>
      <w:r w:rsidR="005F11E9" w:rsidRPr="00D72279">
        <w:rPr>
          <w:rFonts w:cs="Arial"/>
          <w:color w:val="0000FF"/>
          <w:sz w:val="20"/>
          <w:highlight w:val="white"/>
          <w:lang w:eastAsia="zh-CN"/>
        </w:rPr>
        <w:t>&lt;/</w:t>
      </w:r>
      <w:r w:rsidR="005F11E9" w:rsidRPr="00D72279">
        <w:rPr>
          <w:rFonts w:cs="Arial"/>
          <w:color w:val="800000"/>
          <w:sz w:val="20"/>
          <w:highlight w:val="white"/>
          <w:lang w:eastAsia="zh-CN"/>
        </w:rPr>
        <w:t>DiscountTotalsAmount</w:t>
      </w:r>
      <w:r w:rsidR="005F11E9" w:rsidRPr="00D72279">
        <w:rPr>
          <w:rFonts w:cs="Arial"/>
          <w:color w:val="0000FF"/>
          <w:sz w:val="20"/>
          <w:highlight w:val="white"/>
          <w:lang w:eastAsia="zh-CN"/>
        </w:rPr>
        <w:t>&gt;</w:t>
      </w:r>
    </w:p>
    <w:p w:rsidR="005F0175" w:rsidRPr="00D72279" w:rsidRDefault="005F11E9" w:rsidP="005F0175">
      <w:pPr>
        <w:autoSpaceDE w:val="0"/>
        <w:autoSpaceDN w:val="0"/>
        <w:adjustRightInd w:val="0"/>
        <w:spacing w:after="0"/>
        <w:rPr>
          <w:rFonts w:cs="Arial"/>
          <w:color w:val="000000"/>
          <w:sz w:val="20"/>
          <w:highlight w:val="white"/>
          <w:lang w:eastAsia="zh-CN"/>
        </w:rPr>
      </w:pPr>
      <w:r w:rsidRPr="00D72279">
        <w:rPr>
          <w:rFonts w:cs="Arial"/>
          <w:color w:val="000000"/>
          <w:sz w:val="20"/>
          <w:highlight w:val="white"/>
          <w:lang w:eastAsia="zh-CN"/>
        </w:rPr>
        <w:tab/>
      </w:r>
      <w:r w:rsidRPr="00D72279">
        <w:rPr>
          <w:rFonts w:cs="Arial"/>
          <w:color w:val="000000"/>
          <w:sz w:val="20"/>
          <w:highlight w:val="white"/>
          <w:lang w:eastAsia="zh-CN"/>
        </w:rPr>
        <w:tab/>
      </w:r>
      <w:r w:rsidRPr="00D72279">
        <w:rPr>
          <w:rFonts w:cs="Arial"/>
          <w:color w:val="000000"/>
          <w:sz w:val="20"/>
          <w:highlight w:val="white"/>
          <w:lang w:eastAsia="zh-CN"/>
        </w:rPr>
        <w:tab/>
      </w:r>
      <w:r w:rsidRPr="00D72279">
        <w:rPr>
          <w:rFonts w:cs="Arial"/>
          <w:color w:val="0000FF"/>
          <w:sz w:val="20"/>
          <w:highlight w:val="white"/>
          <w:lang w:eastAsia="zh-CN"/>
        </w:rPr>
        <w:t>&lt;</w:t>
      </w:r>
      <w:r w:rsidRPr="00D72279">
        <w:rPr>
          <w:rFonts w:cs="Arial"/>
          <w:color w:val="800000"/>
          <w:sz w:val="20"/>
          <w:highlight w:val="white"/>
          <w:lang w:eastAsia="zh-CN"/>
        </w:rPr>
        <w:t>TaxTotalsAmount</w:t>
      </w:r>
      <w:r w:rsidRPr="00D72279">
        <w:rPr>
          <w:rFonts w:cs="Arial"/>
          <w:color w:val="0000FF"/>
          <w:sz w:val="20"/>
          <w:highlight w:val="white"/>
          <w:lang w:eastAsia="zh-CN"/>
        </w:rPr>
        <w:t>&gt;</w:t>
      </w:r>
      <w:r w:rsidRPr="00D72279">
        <w:rPr>
          <w:rFonts w:cs="Arial"/>
          <w:color w:val="000000"/>
          <w:sz w:val="20"/>
          <w:highlight w:val="white"/>
          <w:lang w:eastAsia="zh-CN"/>
        </w:rPr>
        <w:t>0.93</w:t>
      </w:r>
      <w:r w:rsidRPr="00D72279">
        <w:rPr>
          <w:rFonts w:cs="Arial"/>
          <w:color w:val="0000FF"/>
          <w:sz w:val="20"/>
          <w:highlight w:val="white"/>
          <w:lang w:eastAsia="zh-CN"/>
        </w:rPr>
        <w:t>&lt;/</w:t>
      </w:r>
      <w:r w:rsidRPr="00D72279">
        <w:rPr>
          <w:rFonts w:cs="Arial"/>
          <w:color w:val="800000"/>
          <w:sz w:val="20"/>
          <w:highlight w:val="white"/>
          <w:lang w:eastAsia="zh-CN"/>
        </w:rPr>
        <w:t>TaxTotalsAmount</w:t>
      </w:r>
      <w:r w:rsidRPr="00D72279">
        <w:rPr>
          <w:rFonts w:cs="Arial"/>
          <w:color w:val="0000FF"/>
          <w:sz w:val="20"/>
          <w:highlight w:val="white"/>
          <w:lang w:eastAsia="zh-CN"/>
        </w:rPr>
        <w:t>&gt;</w:t>
      </w:r>
    </w:p>
    <w:p w:rsidR="005F0175" w:rsidRPr="00461ED7" w:rsidRDefault="005F11E9" w:rsidP="005F0175">
      <w:pPr>
        <w:autoSpaceDE w:val="0"/>
        <w:autoSpaceDN w:val="0"/>
        <w:adjustRightInd w:val="0"/>
        <w:spacing w:after="0"/>
        <w:rPr>
          <w:rFonts w:cs="Arial"/>
          <w:color w:val="000000"/>
          <w:sz w:val="20"/>
          <w:highlight w:val="white"/>
          <w:lang w:eastAsia="zh-CN"/>
        </w:rPr>
      </w:pPr>
      <w:r w:rsidRPr="00D72279">
        <w:rPr>
          <w:rFonts w:cs="Arial"/>
          <w:color w:val="000000"/>
          <w:sz w:val="20"/>
          <w:highlight w:val="white"/>
          <w:lang w:eastAsia="zh-CN"/>
        </w:rPr>
        <w:tab/>
      </w:r>
      <w:r w:rsidRPr="00D72279">
        <w:rPr>
          <w:rFonts w:cs="Arial"/>
          <w:color w:val="000000"/>
          <w:sz w:val="20"/>
          <w:highlight w:val="white"/>
          <w:lang w:eastAsia="zh-CN"/>
        </w:rPr>
        <w:tab/>
      </w:r>
      <w:r w:rsidRPr="00D72279">
        <w:rPr>
          <w:rFonts w:cs="Arial"/>
          <w:color w:val="000000"/>
          <w:sz w:val="20"/>
          <w:highlight w:val="white"/>
          <w:lang w:eastAsia="zh-CN"/>
        </w:rPr>
        <w:tab/>
      </w:r>
      <w:r w:rsidRPr="00D72279">
        <w:rPr>
          <w:rFonts w:cs="Arial"/>
          <w:color w:val="0000FF"/>
          <w:sz w:val="20"/>
          <w:highlight w:val="white"/>
          <w:lang w:eastAsia="zh-CN"/>
        </w:rPr>
        <w:t>&lt;</w:t>
      </w:r>
      <w:r w:rsidRPr="00D72279">
        <w:rPr>
          <w:rFonts w:cs="Arial"/>
          <w:color w:val="800000"/>
          <w:sz w:val="20"/>
          <w:highlight w:val="white"/>
          <w:lang w:eastAsia="zh-CN"/>
        </w:rPr>
        <w:t>GrossAmount</w:t>
      </w:r>
      <w:r w:rsidRPr="00D72279">
        <w:rPr>
          <w:rFonts w:cs="Arial"/>
          <w:color w:val="0000FF"/>
          <w:sz w:val="20"/>
          <w:highlight w:val="white"/>
          <w:lang w:eastAsia="zh-CN"/>
        </w:rPr>
        <w:t>&gt;</w:t>
      </w:r>
      <w:r w:rsidRPr="00D72279">
        <w:rPr>
          <w:rFonts w:cs="Arial"/>
          <w:color w:val="000000"/>
          <w:sz w:val="20"/>
          <w:highlight w:val="white"/>
          <w:lang w:eastAsia="zh-CN"/>
        </w:rPr>
        <w:t>12.73</w:t>
      </w:r>
      <w:r w:rsidRPr="00D72279">
        <w:rPr>
          <w:rFonts w:cs="Arial"/>
          <w:color w:val="0000FF"/>
          <w:sz w:val="20"/>
          <w:highlight w:val="white"/>
          <w:lang w:eastAsia="zh-CN"/>
        </w:rPr>
        <w:t>&lt;/</w:t>
      </w:r>
      <w:r w:rsidRPr="00D72279">
        <w:rPr>
          <w:rFonts w:cs="Arial"/>
          <w:color w:val="800000"/>
          <w:sz w:val="20"/>
          <w:highlight w:val="white"/>
          <w:lang w:eastAsia="zh-CN"/>
        </w:rPr>
        <w:t>GrossAmount</w:t>
      </w:r>
      <w:r w:rsidRPr="00D72279">
        <w:rPr>
          <w:rFonts w:cs="Arial"/>
          <w:color w:val="0000FF"/>
          <w:sz w:val="20"/>
          <w:highlight w:val="white"/>
          <w:lang w:eastAsia="zh-CN"/>
        </w:rPr>
        <w:t xml:space="preserve">&gt; &lt;!— </w:t>
      </w:r>
      <w:r w:rsidR="00461ED7">
        <w:rPr>
          <w:rFonts w:cs="Arial"/>
          <w:color w:val="808080"/>
          <w:sz w:val="20"/>
          <w:highlight w:val="white"/>
          <w:lang w:eastAsia="zh-CN"/>
        </w:rPr>
        <w:t>Det er også lovlig å angi beløp etter avrunding her dersom man ikke har med ActualPayment</w:t>
      </w:r>
      <w:r w:rsidR="00461ED7" w:rsidRPr="008D7889">
        <w:rPr>
          <w:rFonts w:cs="Arial"/>
          <w:color w:val="808080"/>
          <w:sz w:val="20"/>
          <w:highlight w:val="white"/>
          <w:lang w:eastAsia="zh-CN"/>
        </w:rPr>
        <w:t xml:space="preserve"> </w:t>
      </w:r>
      <w:r w:rsidR="00461ED7" w:rsidRPr="008D7889">
        <w:rPr>
          <w:rFonts w:cs="Arial"/>
          <w:color w:val="0000FF"/>
          <w:sz w:val="20"/>
          <w:highlight w:val="white"/>
          <w:lang w:eastAsia="zh-CN"/>
        </w:rPr>
        <w:t>--&gt;</w:t>
      </w:r>
    </w:p>
    <w:p w:rsidR="005F0175" w:rsidRPr="003E1FFD" w:rsidRDefault="005F0175" w:rsidP="005F0175">
      <w:pPr>
        <w:autoSpaceDE w:val="0"/>
        <w:autoSpaceDN w:val="0"/>
        <w:adjustRightInd w:val="0"/>
        <w:spacing w:after="0"/>
        <w:rPr>
          <w:rFonts w:cs="Arial"/>
          <w:color w:val="000000"/>
          <w:sz w:val="20"/>
          <w:highlight w:val="white"/>
          <w:lang w:val="en-US" w:eastAsia="zh-CN"/>
        </w:rPr>
      </w:pPr>
      <w:r w:rsidRPr="00461ED7">
        <w:rPr>
          <w:rFonts w:cs="Arial"/>
          <w:color w:val="000000"/>
          <w:sz w:val="20"/>
          <w:highlight w:val="white"/>
          <w:lang w:eastAsia="zh-CN"/>
        </w:rPr>
        <w:tab/>
      </w:r>
      <w:r w:rsidRPr="00461ED7">
        <w:rPr>
          <w:rFonts w:cs="Arial"/>
          <w:color w:val="000000"/>
          <w:sz w:val="20"/>
          <w:highlight w:val="white"/>
          <w:lang w:eastAsia="zh-CN"/>
        </w:rPr>
        <w:tab/>
      </w:r>
      <w:r w:rsidRPr="00461ED7">
        <w:rPr>
          <w:rFonts w:cs="Arial"/>
          <w:color w:val="000000"/>
          <w:sz w:val="20"/>
          <w:highlight w:val="white"/>
          <w:lang w:eastAsia="zh-CN"/>
        </w:rPr>
        <w:tab/>
      </w:r>
      <w:r w:rsidRPr="003E1FFD">
        <w:rPr>
          <w:rFonts w:cs="Arial"/>
          <w:color w:val="0000FF"/>
          <w:sz w:val="20"/>
          <w:highlight w:val="white"/>
          <w:lang w:val="en-US" w:eastAsia="zh-CN"/>
        </w:rPr>
        <w:t>&lt;</w:t>
      </w:r>
      <w:r w:rsidRPr="003E1FFD">
        <w:rPr>
          <w:rFonts w:cs="Arial"/>
          <w:color w:val="800000"/>
          <w:sz w:val="20"/>
          <w:highlight w:val="white"/>
          <w:lang w:val="en-US" w:eastAsia="zh-CN"/>
        </w:rPr>
        <w:t>VatTotalsAmount</w:t>
      </w:r>
      <w:r w:rsidRPr="003E1FFD">
        <w:rPr>
          <w:rFonts w:cs="Arial"/>
          <w:color w:val="0000FF"/>
          <w:sz w:val="20"/>
          <w:highlight w:val="white"/>
          <w:lang w:val="en-US" w:eastAsia="zh-CN"/>
        </w:rPr>
        <w:t>&gt;</w:t>
      </w:r>
      <w:r w:rsidR="002C5391">
        <w:rPr>
          <w:rFonts w:cs="Arial"/>
          <w:color w:val="000000"/>
          <w:sz w:val="20"/>
          <w:highlight w:val="white"/>
          <w:lang w:val="en-US" w:eastAsia="zh-CN"/>
        </w:rPr>
        <w:t>2.55</w:t>
      </w:r>
      <w:r w:rsidRPr="003E1FFD">
        <w:rPr>
          <w:rFonts w:cs="Arial"/>
          <w:color w:val="0000FF"/>
          <w:sz w:val="20"/>
          <w:highlight w:val="white"/>
          <w:lang w:val="en-US" w:eastAsia="zh-CN"/>
        </w:rPr>
        <w:t>&lt;/</w:t>
      </w:r>
      <w:r w:rsidRPr="003E1FFD">
        <w:rPr>
          <w:rFonts w:cs="Arial"/>
          <w:color w:val="800000"/>
          <w:sz w:val="20"/>
          <w:highlight w:val="white"/>
          <w:lang w:val="en-US" w:eastAsia="zh-CN"/>
        </w:rPr>
        <w:t>VatTotalsAmount</w:t>
      </w:r>
      <w:r w:rsidRPr="003E1FFD">
        <w:rPr>
          <w:rFonts w:cs="Arial"/>
          <w:color w:val="0000FF"/>
          <w:sz w:val="20"/>
          <w:highlight w:val="white"/>
          <w:lang w:val="en-US" w:eastAsia="zh-CN"/>
        </w:rPr>
        <w:t>&gt;</w:t>
      </w:r>
    </w:p>
    <w:p w:rsidR="005F0175" w:rsidRDefault="005F0175" w:rsidP="005F0175">
      <w:pPr>
        <w:autoSpaceDE w:val="0"/>
        <w:autoSpaceDN w:val="0"/>
        <w:adjustRightInd w:val="0"/>
        <w:spacing w:after="0"/>
        <w:rPr>
          <w:rFonts w:cs="Arial"/>
          <w:color w:val="0000FF"/>
          <w:sz w:val="20"/>
          <w:highlight w:val="white"/>
          <w:lang w:val="en-US" w:eastAsia="zh-CN"/>
        </w:rPr>
      </w:pPr>
      <w:r w:rsidRPr="003E1FFD">
        <w:rPr>
          <w:rFonts w:cs="Arial"/>
          <w:color w:val="000000"/>
          <w:sz w:val="20"/>
          <w:highlight w:val="white"/>
          <w:lang w:val="en-US" w:eastAsia="zh-CN"/>
        </w:rPr>
        <w:tab/>
      </w:r>
      <w:r w:rsidRPr="003E1FFD">
        <w:rPr>
          <w:rFonts w:cs="Arial"/>
          <w:color w:val="000000"/>
          <w:sz w:val="20"/>
          <w:highlight w:val="white"/>
          <w:lang w:val="en-US" w:eastAsia="zh-CN"/>
        </w:rPr>
        <w:tab/>
      </w:r>
      <w:r w:rsidRPr="003E1FFD">
        <w:rPr>
          <w:rFonts w:cs="Arial"/>
          <w:color w:val="000000"/>
          <w:sz w:val="20"/>
          <w:highlight w:val="white"/>
          <w:lang w:val="en-US" w:eastAsia="zh-CN"/>
        </w:rPr>
        <w:tab/>
      </w:r>
      <w:r w:rsidRPr="003E1FFD">
        <w:rPr>
          <w:rFonts w:cs="Arial"/>
          <w:color w:val="0000FF"/>
          <w:sz w:val="20"/>
          <w:highlight w:val="white"/>
          <w:lang w:val="en-US" w:eastAsia="zh-CN"/>
        </w:rPr>
        <w:t>&lt;</w:t>
      </w:r>
      <w:r w:rsidRPr="003E1FFD">
        <w:rPr>
          <w:rFonts w:cs="Arial"/>
          <w:color w:val="800000"/>
          <w:sz w:val="20"/>
          <w:highlight w:val="white"/>
          <w:lang w:val="en-US" w:eastAsia="zh-CN"/>
        </w:rPr>
        <w:t>NetAmount</w:t>
      </w:r>
      <w:r w:rsidRPr="003E1FFD">
        <w:rPr>
          <w:rFonts w:cs="Arial"/>
          <w:color w:val="0000FF"/>
          <w:sz w:val="20"/>
          <w:highlight w:val="white"/>
          <w:lang w:val="en-US" w:eastAsia="zh-CN"/>
        </w:rPr>
        <w:t>&gt;</w:t>
      </w:r>
      <w:r w:rsidR="00A53E31">
        <w:rPr>
          <w:rFonts w:cs="Arial"/>
          <w:color w:val="000000"/>
          <w:sz w:val="20"/>
          <w:highlight w:val="white"/>
          <w:lang w:val="en-US" w:eastAsia="zh-CN"/>
        </w:rPr>
        <w:t>10.18</w:t>
      </w:r>
      <w:r w:rsidRPr="003E1FFD">
        <w:rPr>
          <w:rFonts w:cs="Arial"/>
          <w:color w:val="0000FF"/>
          <w:sz w:val="20"/>
          <w:highlight w:val="white"/>
          <w:lang w:val="en-US" w:eastAsia="zh-CN"/>
        </w:rPr>
        <w:t>&lt;/</w:t>
      </w:r>
      <w:r w:rsidRPr="003E1FFD">
        <w:rPr>
          <w:rFonts w:cs="Arial"/>
          <w:color w:val="800000"/>
          <w:sz w:val="20"/>
          <w:highlight w:val="white"/>
          <w:lang w:val="en-US" w:eastAsia="zh-CN"/>
        </w:rPr>
        <w:t>NetAmount</w:t>
      </w:r>
      <w:r w:rsidRPr="003E1FFD">
        <w:rPr>
          <w:rFonts w:cs="Arial"/>
          <w:color w:val="0000FF"/>
          <w:sz w:val="20"/>
          <w:highlight w:val="white"/>
          <w:lang w:val="en-US" w:eastAsia="zh-CN"/>
        </w:rPr>
        <w:t>&gt;</w:t>
      </w:r>
    </w:p>
    <w:p w:rsidR="00A53E31" w:rsidRDefault="00A53E31" w:rsidP="00A53E31">
      <w:pPr>
        <w:autoSpaceDE w:val="0"/>
        <w:autoSpaceDN w:val="0"/>
        <w:adjustRightInd w:val="0"/>
        <w:spacing w:after="0"/>
        <w:rPr>
          <w:rFonts w:cs="Arial"/>
          <w:color w:val="0000FF"/>
          <w:sz w:val="20"/>
          <w:highlight w:val="white"/>
          <w:lang w:val="en-US" w:eastAsia="zh-CN"/>
        </w:rPr>
      </w:pPr>
      <w:r w:rsidRPr="003E1FFD">
        <w:rPr>
          <w:rFonts w:cs="Arial"/>
          <w:color w:val="000000"/>
          <w:sz w:val="20"/>
          <w:highlight w:val="white"/>
          <w:lang w:val="en-US" w:eastAsia="zh-CN"/>
        </w:rPr>
        <w:tab/>
      </w:r>
      <w:r w:rsidRPr="003E1FFD">
        <w:rPr>
          <w:rFonts w:cs="Arial"/>
          <w:color w:val="000000"/>
          <w:sz w:val="20"/>
          <w:highlight w:val="white"/>
          <w:lang w:val="en-US" w:eastAsia="zh-CN"/>
        </w:rPr>
        <w:tab/>
      </w:r>
      <w:r w:rsidRPr="003E1FFD">
        <w:rPr>
          <w:rFonts w:cs="Arial"/>
          <w:color w:val="000000"/>
          <w:sz w:val="20"/>
          <w:highlight w:val="white"/>
          <w:lang w:val="en-US" w:eastAsia="zh-CN"/>
        </w:rPr>
        <w:tab/>
      </w:r>
      <w:r w:rsidRPr="003E1FFD">
        <w:rPr>
          <w:rFonts w:cs="Arial"/>
          <w:color w:val="0000FF"/>
          <w:sz w:val="20"/>
          <w:highlight w:val="white"/>
          <w:lang w:val="en-US" w:eastAsia="zh-CN"/>
        </w:rPr>
        <w:t>&lt;</w:t>
      </w:r>
      <w:r w:rsidRPr="00A53E31">
        <w:rPr>
          <w:rFonts w:cs="Arial"/>
          <w:color w:val="800000"/>
          <w:sz w:val="20"/>
          <w:highlight w:val="white"/>
          <w:lang w:val="en-US" w:eastAsia="zh-CN"/>
        </w:rPr>
        <w:t>Rounding</w:t>
      </w:r>
      <w:r w:rsidRPr="003E1FFD">
        <w:rPr>
          <w:rFonts w:cs="Arial"/>
          <w:color w:val="800000"/>
          <w:sz w:val="20"/>
          <w:highlight w:val="white"/>
          <w:lang w:val="en-US" w:eastAsia="zh-CN"/>
        </w:rPr>
        <w:t>Amount</w:t>
      </w:r>
      <w:r w:rsidRPr="003E1FFD">
        <w:rPr>
          <w:rFonts w:cs="Arial"/>
          <w:color w:val="0000FF"/>
          <w:sz w:val="20"/>
          <w:highlight w:val="white"/>
          <w:lang w:val="en-US" w:eastAsia="zh-CN"/>
        </w:rPr>
        <w:t>&gt;</w:t>
      </w:r>
      <w:r w:rsidRPr="00A53E31">
        <w:rPr>
          <w:rFonts w:cs="Arial"/>
          <w:sz w:val="20"/>
          <w:highlight w:val="white"/>
          <w:lang w:val="en-US" w:eastAsia="zh-CN"/>
        </w:rPr>
        <w:t>-0.23</w:t>
      </w:r>
      <w:r w:rsidRPr="003E1FFD">
        <w:rPr>
          <w:rFonts w:cs="Arial"/>
          <w:color w:val="0000FF"/>
          <w:sz w:val="20"/>
          <w:highlight w:val="white"/>
          <w:lang w:val="en-US" w:eastAsia="zh-CN"/>
        </w:rPr>
        <w:t>&lt;/</w:t>
      </w:r>
      <w:r w:rsidRPr="00A53E31">
        <w:rPr>
          <w:rFonts w:cs="Arial"/>
          <w:color w:val="800000"/>
          <w:sz w:val="20"/>
          <w:highlight w:val="white"/>
          <w:lang w:val="en-US" w:eastAsia="zh-CN"/>
        </w:rPr>
        <w:t xml:space="preserve"> Rounding</w:t>
      </w:r>
      <w:r w:rsidRPr="003E1FFD">
        <w:rPr>
          <w:rFonts w:cs="Arial"/>
          <w:color w:val="800000"/>
          <w:sz w:val="20"/>
          <w:highlight w:val="white"/>
          <w:lang w:val="en-US" w:eastAsia="zh-CN"/>
        </w:rPr>
        <w:t>Amount</w:t>
      </w:r>
      <w:r w:rsidRPr="003E1FFD">
        <w:rPr>
          <w:rFonts w:cs="Arial"/>
          <w:color w:val="0000FF"/>
          <w:sz w:val="20"/>
          <w:highlight w:val="white"/>
          <w:lang w:val="en-US" w:eastAsia="zh-CN"/>
        </w:rPr>
        <w:t xml:space="preserve"> &gt;</w:t>
      </w:r>
    </w:p>
    <w:p w:rsidR="005F0175" w:rsidRPr="003E1FFD" w:rsidRDefault="005F0175" w:rsidP="005F0175">
      <w:pPr>
        <w:autoSpaceDE w:val="0"/>
        <w:autoSpaceDN w:val="0"/>
        <w:adjustRightInd w:val="0"/>
        <w:spacing w:after="0"/>
        <w:rPr>
          <w:rFonts w:cs="Arial"/>
          <w:color w:val="000000"/>
          <w:sz w:val="20"/>
          <w:highlight w:val="white"/>
          <w:lang w:val="en-US" w:eastAsia="zh-CN"/>
        </w:rPr>
      </w:pPr>
      <w:r w:rsidRPr="003E1FFD">
        <w:rPr>
          <w:rFonts w:cs="Arial"/>
          <w:color w:val="000000"/>
          <w:sz w:val="20"/>
          <w:highlight w:val="white"/>
          <w:lang w:val="en-US" w:eastAsia="zh-CN"/>
        </w:rPr>
        <w:tab/>
      </w:r>
      <w:r w:rsidRPr="003E1FFD">
        <w:rPr>
          <w:rFonts w:cs="Arial"/>
          <w:color w:val="000000"/>
          <w:sz w:val="20"/>
          <w:highlight w:val="white"/>
          <w:lang w:val="en-US" w:eastAsia="zh-CN"/>
        </w:rPr>
        <w:tab/>
      </w:r>
      <w:r w:rsidRPr="003E1FFD">
        <w:rPr>
          <w:rFonts w:cs="Arial"/>
          <w:color w:val="0000FF"/>
          <w:sz w:val="20"/>
          <w:highlight w:val="white"/>
          <w:lang w:val="en-US" w:eastAsia="zh-CN"/>
        </w:rPr>
        <w:t>&lt;/</w:t>
      </w:r>
      <w:r w:rsidRPr="003E1FFD">
        <w:rPr>
          <w:rFonts w:cs="Arial"/>
          <w:color w:val="800000"/>
          <w:sz w:val="20"/>
          <w:highlight w:val="white"/>
          <w:lang w:val="en-US" w:eastAsia="zh-CN"/>
        </w:rPr>
        <w:t>InvoiceTotals</w:t>
      </w:r>
      <w:r w:rsidRPr="003E1FFD">
        <w:rPr>
          <w:rFonts w:cs="Arial"/>
          <w:color w:val="0000FF"/>
          <w:sz w:val="20"/>
          <w:highlight w:val="white"/>
          <w:lang w:val="en-US" w:eastAsia="zh-CN"/>
        </w:rPr>
        <w:t>&gt;</w:t>
      </w:r>
    </w:p>
    <w:p w:rsidR="005F0175" w:rsidRPr="003E1FFD" w:rsidRDefault="005F0175" w:rsidP="005F0175">
      <w:pPr>
        <w:autoSpaceDE w:val="0"/>
        <w:autoSpaceDN w:val="0"/>
        <w:adjustRightInd w:val="0"/>
        <w:spacing w:after="0"/>
        <w:rPr>
          <w:rFonts w:cs="Arial"/>
          <w:color w:val="000000"/>
          <w:sz w:val="20"/>
          <w:highlight w:val="white"/>
          <w:lang w:val="en-US" w:eastAsia="zh-CN"/>
        </w:rPr>
      </w:pPr>
      <w:r w:rsidRPr="003E1FFD">
        <w:rPr>
          <w:rFonts w:cs="Arial"/>
          <w:color w:val="000000"/>
          <w:sz w:val="20"/>
          <w:highlight w:val="white"/>
          <w:lang w:val="en-US" w:eastAsia="zh-CN"/>
        </w:rPr>
        <w:tab/>
      </w:r>
      <w:r w:rsidRPr="003E1FFD">
        <w:rPr>
          <w:rFonts w:cs="Arial"/>
          <w:color w:val="000000"/>
          <w:sz w:val="20"/>
          <w:highlight w:val="white"/>
          <w:lang w:val="en-US" w:eastAsia="zh-CN"/>
        </w:rPr>
        <w:tab/>
      </w:r>
      <w:r w:rsidRPr="003E1FFD">
        <w:rPr>
          <w:rFonts w:cs="Arial"/>
          <w:color w:val="0000FF"/>
          <w:sz w:val="20"/>
          <w:highlight w:val="white"/>
          <w:lang w:val="en-US" w:eastAsia="zh-CN"/>
        </w:rPr>
        <w:t>&lt;</w:t>
      </w:r>
      <w:r w:rsidRPr="003E1FFD">
        <w:rPr>
          <w:rFonts w:cs="Arial"/>
          <w:color w:val="800000"/>
          <w:sz w:val="20"/>
          <w:highlight w:val="white"/>
          <w:lang w:val="en-US" w:eastAsia="zh-CN"/>
        </w:rPr>
        <w:t>VatTotalsInfo</w:t>
      </w:r>
      <w:r w:rsidRPr="003E1FFD">
        <w:rPr>
          <w:rFonts w:cs="Arial"/>
          <w:color w:val="0000FF"/>
          <w:sz w:val="20"/>
          <w:highlight w:val="white"/>
          <w:lang w:val="en-US" w:eastAsia="zh-CN"/>
        </w:rPr>
        <w:t>&gt;</w:t>
      </w:r>
    </w:p>
    <w:p w:rsidR="005F0175" w:rsidRPr="003E1FFD" w:rsidRDefault="005F0175" w:rsidP="005F0175">
      <w:pPr>
        <w:autoSpaceDE w:val="0"/>
        <w:autoSpaceDN w:val="0"/>
        <w:adjustRightInd w:val="0"/>
        <w:spacing w:after="0"/>
        <w:rPr>
          <w:rFonts w:cs="Arial"/>
          <w:color w:val="000000"/>
          <w:sz w:val="20"/>
          <w:highlight w:val="white"/>
          <w:lang w:val="en-US" w:eastAsia="zh-CN"/>
        </w:rPr>
      </w:pPr>
      <w:r w:rsidRPr="003E1FFD">
        <w:rPr>
          <w:rFonts w:cs="Arial"/>
          <w:color w:val="000000"/>
          <w:sz w:val="20"/>
          <w:highlight w:val="white"/>
          <w:lang w:val="en-US" w:eastAsia="zh-CN"/>
        </w:rPr>
        <w:tab/>
      </w:r>
      <w:r w:rsidRPr="003E1FFD">
        <w:rPr>
          <w:rFonts w:cs="Arial"/>
          <w:color w:val="000000"/>
          <w:sz w:val="20"/>
          <w:highlight w:val="white"/>
          <w:lang w:val="en-US" w:eastAsia="zh-CN"/>
        </w:rPr>
        <w:tab/>
      </w:r>
      <w:r w:rsidRPr="003E1FFD">
        <w:rPr>
          <w:rFonts w:cs="Arial"/>
          <w:color w:val="000000"/>
          <w:sz w:val="20"/>
          <w:highlight w:val="white"/>
          <w:lang w:val="en-US" w:eastAsia="zh-CN"/>
        </w:rPr>
        <w:tab/>
      </w:r>
      <w:r w:rsidRPr="003E1FFD">
        <w:rPr>
          <w:rFonts w:cs="Arial"/>
          <w:color w:val="0000FF"/>
          <w:sz w:val="20"/>
          <w:highlight w:val="white"/>
          <w:lang w:val="en-US" w:eastAsia="zh-CN"/>
        </w:rPr>
        <w:t>&lt;</w:t>
      </w:r>
      <w:r w:rsidRPr="003E1FFD">
        <w:rPr>
          <w:rFonts w:cs="Arial"/>
          <w:color w:val="800000"/>
          <w:sz w:val="20"/>
          <w:highlight w:val="white"/>
          <w:lang w:val="en-US" w:eastAsia="zh-CN"/>
        </w:rPr>
        <w:t>VatPercent</w:t>
      </w:r>
      <w:r w:rsidRPr="003E1FFD">
        <w:rPr>
          <w:rFonts w:cs="Arial"/>
          <w:color w:val="0000FF"/>
          <w:sz w:val="20"/>
          <w:highlight w:val="white"/>
          <w:lang w:val="en-US" w:eastAsia="zh-CN"/>
        </w:rPr>
        <w:t>&gt;</w:t>
      </w:r>
      <w:r w:rsidRPr="003E1FFD">
        <w:rPr>
          <w:rFonts w:cs="Arial"/>
          <w:color w:val="000000"/>
          <w:sz w:val="20"/>
          <w:highlight w:val="white"/>
          <w:lang w:val="en-US" w:eastAsia="zh-CN"/>
        </w:rPr>
        <w:t>25</w:t>
      </w:r>
      <w:r w:rsidRPr="003E1FFD">
        <w:rPr>
          <w:rFonts w:cs="Arial"/>
          <w:color w:val="0000FF"/>
          <w:sz w:val="20"/>
          <w:highlight w:val="white"/>
          <w:lang w:val="en-US" w:eastAsia="zh-CN"/>
        </w:rPr>
        <w:t>&lt;/</w:t>
      </w:r>
      <w:r w:rsidRPr="003E1FFD">
        <w:rPr>
          <w:rFonts w:cs="Arial"/>
          <w:color w:val="800000"/>
          <w:sz w:val="20"/>
          <w:highlight w:val="white"/>
          <w:lang w:val="en-US" w:eastAsia="zh-CN"/>
        </w:rPr>
        <w:t>VatPercent</w:t>
      </w:r>
      <w:r w:rsidRPr="003E1FFD">
        <w:rPr>
          <w:rFonts w:cs="Arial"/>
          <w:color w:val="0000FF"/>
          <w:sz w:val="20"/>
          <w:highlight w:val="white"/>
          <w:lang w:val="en-US" w:eastAsia="zh-CN"/>
        </w:rPr>
        <w:t>&gt;</w:t>
      </w:r>
    </w:p>
    <w:p w:rsidR="005F0175" w:rsidRPr="00A53E31" w:rsidRDefault="005F0175" w:rsidP="005F0175">
      <w:pPr>
        <w:autoSpaceDE w:val="0"/>
        <w:autoSpaceDN w:val="0"/>
        <w:adjustRightInd w:val="0"/>
        <w:spacing w:after="0"/>
        <w:rPr>
          <w:rFonts w:cs="Arial"/>
          <w:color w:val="000000"/>
          <w:sz w:val="20"/>
          <w:highlight w:val="white"/>
          <w:lang w:val="en-US" w:eastAsia="zh-CN"/>
        </w:rPr>
      </w:pPr>
      <w:r w:rsidRPr="003E1FFD">
        <w:rPr>
          <w:rFonts w:cs="Arial"/>
          <w:color w:val="000000"/>
          <w:sz w:val="20"/>
          <w:highlight w:val="white"/>
          <w:lang w:val="en-US" w:eastAsia="zh-CN"/>
        </w:rPr>
        <w:tab/>
      </w:r>
      <w:r w:rsidRPr="003E1FFD">
        <w:rPr>
          <w:rFonts w:cs="Arial"/>
          <w:color w:val="000000"/>
          <w:sz w:val="20"/>
          <w:highlight w:val="white"/>
          <w:lang w:val="en-US" w:eastAsia="zh-CN"/>
        </w:rPr>
        <w:tab/>
      </w:r>
      <w:r w:rsidRPr="003E1FFD">
        <w:rPr>
          <w:rFonts w:cs="Arial"/>
          <w:color w:val="000000"/>
          <w:sz w:val="20"/>
          <w:highlight w:val="white"/>
          <w:lang w:val="en-US" w:eastAsia="zh-CN"/>
        </w:rPr>
        <w:tab/>
      </w:r>
      <w:r w:rsidRPr="00A53E31">
        <w:rPr>
          <w:rFonts w:cs="Arial"/>
          <w:color w:val="0000FF"/>
          <w:sz w:val="20"/>
          <w:highlight w:val="white"/>
          <w:lang w:val="en-US" w:eastAsia="zh-CN"/>
        </w:rPr>
        <w:t>&lt;</w:t>
      </w:r>
      <w:r w:rsidRPr="00A53E31">
        <w:rPr>
          <w:rFonts w:cs="Arial"/>
          <w:color w:val="800000"/>
          <w:sz w:val="20"/>
          <w:highlight w:val="white"/>
          <w:lang w:val="en-US" w:eastAsia="zh-CN"/>
        </w:rPr>
        <w:t>VatBaseAmount</w:t>
      </w:r>
      <w:r w:rsidRPr="00A53E31">
        <w:rPr>
          <w:rFonts w:cs="Arial"/>
          <w:color w:val="0000FF"/>
          <w:sz w:val="20"/>
          <w:highlight w:val="white"/>
          <w:lang w:val="en-US" w:eastAsia="zh-CN"/>
        </w:rPr>
        <w:t>&gt;</w:t>
      </w:r>
      <w:r w:rsidR="00A53E31">
        <w:rPr>
          <w:rFonts w:cs="Arial"/>
          <w:color w:val="000000"/>
          <w:sz w:val="20"/>
          <w:highlight w:val="white"/>
          <w:lang w:val="en-US" w:eastAsia="zh-CN"/>
        </w:rPr>
        <w:t>10.18</w:t>
      </w:r>
      <w:r w:rsidRPr="00A53E31">
        <w:rPr>
          <w:rFonts w:cs="Arial"/>
          <w:color w:val="0000FF"/>
          <w:sz w:val="20"/>
          <w:highlight w:val="white"/>
          <w:lang w:val="en-US" w:eastAsia="zh-CN"/>
        </w:rPr>
        <w:t>&lt;/</w:t>
      </w:r>
      <w:r w:rsidRPr="00A53E31">
        <w:rPr>
          <w:rFonts w:cs="Arial"/>
          <w:color w:val="800000"/>
          <w:sz w:val="20"/>
          <w:highlight w:val="white"/>
          <w:lang w:val="en-US" w:eastAsia="zh-CN"/>
        </w:rPr>
        <w:t>VatBaseAmount</w:t>
      </w:r>
      <w:r w:rsidRPr="00A53E31">
        <w:rPr>
          <w:rFonts w:cs="Arial"/>
          <w:color w:val="0000FF"/>
          <w:sz w:val="20"/>
          <w:highlight w:val="white"/>
          <w:lang w:val="en-US" w:eastAsia="zh-CN"/>
        </w:rPr>
        <w:t>&gt;</w:t>
      </w:r>
    </w:p>
    <w:p w:rsidR="005F0175" w:rsidRPr="00A53E31" w:rsidRDefault="005F0175" w:rsidP="005F0175">
      <w:pPr>
        <w:autoSpaceDE w:val="0"/>
        <w:autoSpaceDN w:val="0"/>
        <w:adjustRightInd w:val="0"/>
        <w:spacing w:after="0"/>
        <w:rPr>
          <w:rFonts w:cs="Arial"/>
          <w:color w:val="000000"/>
          <w:sz w:val="20"/>
          <w:highlight w:val="white"/>
          <w:lang w:val="en-US" w:eastAsia="zh-CN"/>
        </w:rPr>
      </w:pPr>
      <w:r w:rsidRPr="00A53E31">
        <w:rPr>
          <w:rFonts w:cs="Arial"/>
          <w:color w:val="000000"/>
          <w:sz w:val="20"/>
          <w:highlight w:val="white"/>
          <w:lang w:val="en-US" w:eastAsia="zh-CN"/>
        </w:rPr>
        <w:tab/>
      </w:r>
      <w:r w:rsidRPr="00A53E31">
        <w:rPr>
          <w:rFonts w:cs="Arial"/>
          <w:color w:val="000000"/>
          <w:sz w:val="20"/>
          <w:highlight w:val="white"/>
          <w:lang w:val="en-US" w:eastAsia="zh-CN"/>
        </w:rPr>
        <w:tab/>
      </w:r>
      <w:r w:rsidRPr="00A53E31">
        <w:rPr>
          <w:rFonts w:cs="Arial"/>
          <w:color w:val="000000"/>
          <w:sz w:val="20"/>
          <w:highlight w:val="white"/>
          <w:lang w:val="en-US" w:eastAsia="zh-CN"/>
        </w:rPr>
        <w:tab/>
      </w:r>
      <w:r w:rsidRPr="00A53E31">
        <w:rPr>
          <w:rFonts w:cs="Arial"/>
          <w:color w:val="0000FF"/>
          <w:sz w:val="20"/>
          <w:highlight w:val="white"/>
          <w:lang w:val="en-US" w:eastAsia="zh-CN"/>
        </w:rPr>
        <w:t>&lt;</w:t>
      </w:r>
      <w:r w:rsidRPr="00A53E31">
        <w:rPr>
          <w:rFonts w:cs="Arial"/>
          <w:color w:val="800000"/>
          <w:sz w:val="20"/>
          <w:highlight w:val="white"/>
          <w:lang w:val="en-US" w:eastAsia="zh-CN"/>
        </w:rPr>
        <w:t>VatAmount</w:t>
      </w:r>
      <w:r w:rsidRPr="00A53E31">
        <w:rPr>
          <w:rFonts w:cs="Arial"/>
          <w:color w:val="0000FF"/>
          <w:sz w:val="20"/>
          <w:highlight w:val="white"/>
          <w:lang w:val="en-US" w:eastAsia="zh-CN"/>
        </w:rPr>
        <w:t>&gt;</w:t>
      </w:r>
      <w:r w:rsidR="00A53E31">
        <w:rPr>
          <w:rFonts w:cs="Arial"/>
          <w:color w:val="000000"/>
          <w:sz w:val="20"/>
          <w:highlight w:val="white"/>
          <w:lang w:val="en-US" w:eastAsia="zh-CN"/>
        </w:rPr>
        <w:t>2.55</w:t>
      </w:r>
      <w:r w:rsidRPr="00A53E31">
        <w:rPr>
          <w:rFonts w:cs="Arial"/>
          <w:color w:val="0000FF"/>
          <w:sz w:val="20"/>
          <w:highlight w:val="white"/>
          <w:lang w:val="en-US" w:eastAsia="zh-CN"/>
        </w:rPr>
        <w:t>&lt;/</w:t>
      </w:r>
      <w:r w:rsidRPr="00A53E31">
        <w:rPr>
          <w:rFonts w:cs="Arial"/>
          <w:color w:val="800000"/>
          <w:sz w:val="20"/>
          <w:highlight w:val="white"/>
          <w:lang w:val="en-US" w:eastAsia="zh-CN"/>
        </w:rPr>
        <w:t>VatAmount</w:t>
      </w:r>
      <w:r w:rsidRPr="00A53E31">
        <w:rPr>
          <w:rFonts w:cs="Arial"/>
          <w:color w:val="0000FF"/>
          <w:sz w:val="20"/>
          <w:highlight w:val="white"/>
          <w:lang w:val="en-US" w:eastAsia="zh-CN"/>
        </w:rPr>
        <w:t>&gt;</w:t>
      </w:r>
    </w:p>
    <w:p w:rsidR="005F0175" w:rsidRPr="00A53E31" w:rsidRDefault="005F0175" w:rsidP="005F0175">
      <w:pPr>
        <w:autoSpaceDE w:val="0"/>
        <w:autoSpaceDN w:val="0"/>
        <w:adjustRightInd w:val="0"/>
        <w:spacing w:after="0"/>
        <w:rPr>
          <w:rFonts w:cs="Arial"/>
          <w:color w:val="000000"/>
          <w:sz w:val="20"/>
          <w:highlight w:val="white"/>
          <w:lang w:val="en-US" w:eastAsia="zh-CN"/>
        </w:rPr>
      </w:pPr>
      <w:r w:rsidRPr="00A53E31">
        <w:rPr>
          <w:rFonts w:cs="Arial"/>
          <w:color w:val="000000"/>
          <w:sz w:val="20"/>
          <w:highlight w:val="white"/>
          <w:lang w:val="en-US" w:eastAsia="zh-CN"/>
        </w:rPr>
        <w:tab/>
      </w:r>
      <w:r w:rsidRPr="00A53E31">
        <w:rPr>
          <w:rFonts w:cs="Arial"/>
          <w:color w:val="000000"/>
          <w:sz w:val="20"/>
          <w:highlight w:val="white"/>
          <w:lang w:val="en-US" w:eastAsia="zh-CN"/>
        </w:rPr>
        <w:tab/>
      </w:r>
      <w:r w:rsidRPr="00A53E31">
        <w:rPr>
          <w:rFonts w:cs="Arial"/>
          <w:color w:val="0000FF"/>
          <w:sz w:val="20"/>
          <w:highlight w:val="white"/>
          <w:lang w:val="en-US" w:eastAsia="zh-CN"/>
        </w:rPr>
        <w:t>&lt;/</w:t>
      </w:r>
      <w:r w:rsidRPr="00A53E31">
        <w:rPr>
          <w:rFonts w:cs="Arial"/>
          <w:color w:val="800000"/>
          <w:sz w:val="20"/>
          <w:highlight w:val="white"/>
          <w:lang w:val="en-US" w:eastAsia="zh-CN"/>
        </w:rPr>
        <w:t>VatTotalsInfo</w:t>
      </w:r>
      <w:r w:rsidRPr="00A53E31">
        <w:rPr>
          <w:rFonts w:cs="Arial"/>
          <w:color w:val="0000FF"/>
          <w:sz w:val="20"/>
          <w:highlight w:val="white"/>
          <w:lang w:val="en-US" w:eastAsia="zh-CN"/>
        </w:rPr>
        <w:t>&gt;</w:t>
      </w:r>
    </w:p>
    <w:p w:rsidR="00A53E31" w:rsidRPr="00A53E31" w:rsidRDefault="005F0175" w:rsidP="00A53E31">
      <w:pPr>
        <w:autoSpaceDE w:val="0"/>
        <w:autoSpaceDN w:val="0"/>
        <w:adjustRightInd w:val="0"/>
        <w:spacing w:after="0"/>
        <w:rPr>
          <w:rFonts w:cs="Arial"/>
          <w:color w:val="0000FF"/>
          <w:sz w:val="20"/>
          <w:highlight w:val="white"/>
          <w:lang w:val="en-US" w:eastAsia="zh-CN"/>
        </w:rPr>
      </w:pPr>
      <w:r w:rsidRPr="00A53E31">
        <w:rPr>
          <w:rFonts w:cs="Arial"/>
          <w:color w:val="000000"/>
          <w:sz w:val="20"/>
          <w:highlight w:val="white"/>
          <w:lang w:val="en-US" w:eastAsia="zh-CN"/>
        </w:rPr>
        <w:tab/>
      </w:r>
      <w:r w:rsidR="00A53E31" w:rsidRPr="003E1FFD">
        <w:rPr>
          <w:rFonts w:cs="Arial"/>
          <w:color w:val="000000"/>
          <w:sz w:val="20"/>
          <w:highlight w:val="white"/>
          <w:lang w:val="en-US" w:eastAsia="zh-CN"/>
        </w:rPr>
        <w:tab/>
      </w:r>
      <w:r w:rsidR="00A53E31" w:rsidRPr="00A53E31">
        <w:rPr>
          <w:rFonts w:cs="Arial"/>
          <w:color w:val="0000FF"/>
          <w:sz w:val="20"/>
          <w:highlight w:val="white"/>
          <w:lang w:val="en-US" w:eastAsia="zh-CN"/>
        </w:rPr>
        <w:t>&lt;</w:t>
      </w:r>
      <w:r w:rsidR="00A53E31" w:rsidRPr="00A53E31">
        <w:rPr>
          <w:rFonts w:cs="Arial"/>
          <w:color w:val="800000"/>
          <w:sz w:val="20"/>
          <w:highlight w:val="white"/>
          <w:lang w:val="en-US" w:eastAsia="zh-CN"/>
        </w:rPr>
        <w:t>ActualPayment</w:t>
      </w:r>
      <w:r w:rsidR="00A53E31" w:rsidRPr="00A53E31">
        <w:rPr>
          <w:rFonts w:cs="Arial"/>
          <w:color w:val="0000FF"/>
          <w:sz w:val="20"/>
          <w:highlight w:val="white"/>
          <w:lang w:val="en-US" w:eastAsia="zh-CN"/>
        </w:rPr>
        <w:t>&gt;</w:t>
      </w:r>
      <w:r w:rsidR="00A53E31" w:rsidRPr="00A53E31">
        <w:rPr>
          <w:rFonts w:cs="Arial"/>
          <w:sz w:val="20"/>
          <w:highlight w:val="white"/>
          <w:lang w:val="en-US" w:eastAsia="zh-CN"/>
        </w:rPr>
        <w:t>12.50</w:t>
      </w:r>
      <w:r w:rsidR="00A53E31" w:rsidRPr="00A53E31">
        <w:rPr>
          <w:rFonts w:cs="Arial"/>
          <w:color w:val="0000FF"/>
          <w:sz w:val="20"/>
          <w:highlight w:val="white"/>
          <w:lang w:val="en-US" w:eastAsia="zh-CN"/>
        </w:rPr>
        <w:t>&lt;/</w:t>
      </w:r>
      <w:r w:rsidR="00A53E31" w:rsidRPr="00A53E31">
        <w:rPr>
          <w:rFonts w:cs="Arial"/>
          <w:color w:val="800000"/>
          <w:sz w:val="20"/>
          <w:highlight w:val="white"/>
          <w:lang w:val="en-US" w:eastAsia="zh-CN"/>
        </w:rPr>
        <w:t>ActualPayment</w:t>
      </w:r>
      <w:r w:rsidR="00A53E31" w:rsidRPr="00A53E31">
        <w:rPr>
          <w:rFonts w:cs="Arial"/>
          <w:color w:val="0000FF"/>
          <w:sz w:val="20"/>
          <w:highlight w:val="white"/>
          <w:lang w:val="en-US" w:eastAsia="zh-CN"/>
        </w:rPr>
        <w:t>&gt;</w:t>
      </w:r>
    </w:p>
    <w:p w:rsidR="005F0175" w:rsidRPr="00A53E31" w:rsidRDefault="005F0175" w:rsidP="00A53E31">
      <w:pPr>
        <w:autoSpaceDE w:val="0"/>
        <w:autoSpaceDN w:val="0"/>
        <w:adjustRightInd w:val="0"/>
        <w:spacing w:after="0"/>
        <w:ind w:left="782" w:firstLine="323"/>
        <w:rPr>
          <w:rFonts w:cs="Arial"/>
          <w:color w:val="0000FF"/>
          <w:sz w:val="20"/>
          <w:highlight w:val="white"/>
          <w:lang w:val="en-US" w:eastAsia="zh-CN"/>
        </w:rPr>
      </w:pPr>
      <w:r w:rsidRPr="00A53E31">
        <w:rPr>
          <w:rFonts w:cs="Arial"/>
          <w:color w:val="0000FF"/>
          <w:sz w:val="20"/>
          <w:highlight w:val="white"/>
          <w:lang w:val="en-US" w:eastAsia="zh-CN"/>
        </w:rPr>
        <w:t>&lt;/</w:t>
      </w:r>
      <w:r w:rsidRPr="00A53E31">
        <w:rPr>
          <w:rFonts w:cs="Arial"/>
          <w:color w:val="800000"/>
          <w:sz w:val="20"/>
          <w:highlight w:val="white"/>
          <w:lang w:val="en-US" w:eastAsia="zh-CN"/>
        </w:rPr>
        <w:t>InvoiceSummary</w:t>
      </w:r>
      <w:r w:rsidRPr="00A53E31">
        <w:rPr>
          <w:rFonts w:cs="Arial"/>
          <w:color w:val="0000FF"/>
          <w:sz w:val="20"/>
          <w:highlight w:val="white"/>
          <w:lang w:val="en-US" w:eastAsia="zh-CN"/>
        </w:rPr>
        <w:t>&gt;</w:t>
      </w:r>
    </w:p>
    <w:p w:rsidR="005F0175" w:rsidRPr="00A53E31" w:rsidRDefault="005F0175" w:rsidP="005F0175">
      <w:pPr>
        <w:autoSpaceDE w:val="0"/>
        <w:autoSpaceDN w:val="0"/>
        <w:adjustRightInd w:val="0"/>
        <w:spacing w:after="0"/>
        <w:ind w:firstLine="708"/>
        <w:rPr>
          <w:rFonts w:cs="Arial"/>
          <w:color w:val="000000"/>
          <w:sz w:val="20"/>
          <w:highlight w:val="white"/>
          <w:lang w:val="en-US" w:eastAsia="zh-CN"/>
        </w:rPr>
      </w:pPr>
      <w:r w:rsidRPr="00A53E31">
        <w:rPr>
          <w:rFonts w:cs="Arial"/>
          <w:color w:val="0000FF"/>
          <w:sz w:val="20"/>
          <w:highlight w:val="white"/>
          <w:lang w:val="en-US" w:eastAsia="zh-CN"/>
        </w:rPr>
        <w:t>…</w:t>
      </w:r>
    </w:p>
    <w:p w:rsidR="009C10B0" w:rsidRPr="00A53E31" w:rsidRDefault="009C10B0">
      <w:pPr>
        <w:rPr>
          <w:lang w:val="en-US"/>
        </w:rPr>
      </w:pPr>
    </w:p>
    <w:p w:rsidR="00C849E7" w:rsidRPr="00A53E31" w:rsidRDefault="00C849E7" w:rsidP="00637B30">
      <w:pPr>
        <w:ind w:left="142"/>
        <w:rPr>
          <w:lang w:val="en-US"/>
        </w:rPr>
      </w:pPr>
    </w:p>
    <w:p w:rsidR="00AD2333" w:rsidRPr="00A53E31" w:rsidRDefault="00AD2333">
      <w:pPr>
        <w:rPr>
          <w:lang w:val="en-US"/>
        </w:rPr>
      </w:pPr>
    </w:p>
    <w:p w:rsidR="001D4224" w:rsidRPr="00A53E31" w:rsidRDefault="001D4224" w:rsidP="00637B30">
      <w:pPr>
        <w:ind w:left="0"/>
        <w:rPr>
          <w:lang w:val="en-US"/>
        </w:rPr>
      </w:pPr>
    </w:p>
    <w:p w:rsidR="005B496B" w:rsidRDefault="005E419C" w:rsidP="005E419C">
      <w:pPr>
        <w:pStyle w:val="Overskrift1"/>
        <w:spacing w:before="0" w:after="120"/>
      </w:pPr>
      <w:bookmarkStart w:id="21" w:name="_Toc311102081"/>
      <w:r w:rsidRPr="00A53E31">
        <w:rPr>
          <w:lang w:val="en-US"/>
        </w:rPr>
        <w:lastRenderedPageBreak/>
        <w:t xml:space="preserve">Oppbygging </w:t>
      </w:r>
      <w:r>
        <w:t xml:space="preserve">av </w:t>
      </w:r>
      <w:r w:rsidR="00063D24">
        <w:t>formatet</w:t>
      </w:r>
      <w:bookmarkEnd w:id="21"/>
    </w:p>
    <w:p w:rsidR="005B496B" w:rsidRDefault="005B496B" w:rsidP="005B496B">
      <w:r w:rsidRPr="00AD78CA">
        <w:t xml:space="preserve">e2b Fakturaformat er bygd opp som vist i figuren under. </w:t>
      </w:r>
    </w:p>
    <w:p w:rsidR="005B496B" w:rsidRPr="00AD78CA" w:rsidRDefault="005B496B" w:rsidP="005B496B">
      <w:pPr>
        <w:ind w:left="426"/>
      </w:pPr>
      <w:r w:rsidRPr="00AD78CA">
        <w:t xml:space="preserve">Innholdet i de </w:t>
      </w:r>
      <w:r>
        <w:t>fargede</w:t>
      </w:r>
      <w:r w:rsidRPr="00AD78CA">
        <w:t xml:space="preserve"> modulene </w:t>
      </w:r>
      <w:r>
        <w:t xml:space="preserve">inngår i basisformatet og er beskrevet i de </w:t>
      </w:r>
      <w:r w:rsidRPr="00AD78CA">
        <w:t>påfølgende kapitlene.</w:t>
      </w:r>
      <w:r>
        <w:t xml:space="preserve"> </w:t>
      </w:r>
      <w:r>
        <w:br/>
        <w:t>Innhold i de hvite modulene er tilleggsmoduler som er beskrevet i egne dokumenter</w:t>
      </w:r>
    </w:p>
    <w:p w:rsidR="005B496B" w:rsidRDefault="005B496B" w:rsidP="005B496B">
      <w:r w:rsidRPr="00AD78CA">
        <w:t>Følgende notasjon er brukt for å definere krav til utfylling</w:t>
      </w:r>
      <w:r w:rsidR="0036783E">
        <w:t>:</w:t>
      </w:r>
    </w:p>
    <w:p w:rsidR="005B496B" w:rsidRPr="00AD78CA" w:rsidRDefault="005B496B" w:rsidP="005B496B">
      <w:pPr>
        <w:spacing w:before="0" w:after="0"/>
      </w:pPr>
      <w:proofErr w:type="gramStart"/>
      <w:r>
        <w:t>1    =</w:t>
      </w:r>
      <w:proofErr w:type="gramEnd"/>
      <w:r>
        <w:t xml:space="preserve"> En forekomst (påkrevd)</w:t>
      </w:r>
      <w:r>
        <w:br/>
      </w:r>
      <w:r w:rsidRPr="00AD78CA">
        <w:t>1..</w:t>
      </w:r>
      <w:r>
        <w:t xml:space="preserve">* </w:t>
      </w:r>
      <w:r w:rsidRPr="00AD78CA">
        <w:t>= En eller mange forekomster</w:t>
      </w:r>
    </w:p>
    <w:p w:rsidR="005B496B" w:rsidRPr="00AD78CA" w:rsidRDefault="005B496B" w:rsidP="005B496B">
      <w:pPr>
        <w:spacing w:before="0" w:after="0"/>
        <w:ind w:left="0" w:firstLine="397"/>
      </w:pPr>
      <w:r w:rsidRPr="00AD78CA">
        <w:t>0..1 = Null eller en forekomst</w:t>
      </w:r>
      <w:r>
        <w:t xml:space="preserve"> (valgfritt)</w:t>
      </w:r>
    </w:p>
    <w:p w:rsidR="005B496B" w:rsidRDefault="005B496B" w:rsidP="005B496B">
      <w:pPr>
        <w:spacing w:before="0"/>
      </w:pPr>
      <w:r w:rsidRPr="00AD78CA">
        <w:t>0..</w:t>
      </w:r>
      <w:r>
        <w:t>*</w:t>
      </w:r>
      <w:r w:rsidRPr="00AD78CA">
        <w:t xml:space="preserve"> = Null eller mange forekomster</w:t>
      </w:r>
    </w:p>
    <w:p w:rsidR="005B496B" w:rsidRPr="00AD78CA" w:rsidRDefault="005B496B" w:rsidP="005B496B">
      <w:pPr>
        <w:spacing w:before="0"/>
      </w:pPr>
    </w:p>
    <w:p w:rsidR="005B496B" w:rsidRPr="000218D2" w:rsidRDefault="00FD61A1" w:rsidP="005B496B">
      <w:pPr>
        <w:pStyle w:val="Brdtekstinnrykk3"/>
        <w:ind w:left="0"/>
      </w:pPr>
      <w:r>
        <w:rPr>
          <w:noProof/>
        </w:rPr>
        <w:drawing>
          <wp:inline distT="0" distB="0" distL="0" distR="0">
            <wp:extent cx="5741670" cy="4997450"/>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srcRect/>
                    <a:stretch>
                      <a:fillRect/>
                    </a:stretch>
                  </pic:blipFill>
                  <pic:spPr bwMode="auto">
                    <a:xfrm>
                      <a:off x="0" y="0"/>
                      <a:ext cx="5741670" cy="4997450"/>
                    </a:xfrm>
                    <a:prstGeom prst="rect">
                      <a:avLst/>
                    </a:prstGeom>
                    <a:noFill/>
                    <a:ln w="9525">
                      <a:noFill/>
                      <a:miter lim="800000"/>
                      <a:headEnd/>
                      <a:tailEnd/>
                    </a:ln>
                  </pic:spPr>
                </pic:pic>
              </a:graphicData>
            </a:graphic>
          </wp:inline>
        </w:drawing>
      </w:r>
    </w:p>
    <w:p w:rsidR="001D4224" w:rsidRDefault="001D4224" w:rsidP="00637B30">
      <w:pPr>
        <w:ind w:left="0"/>
      </w:pPr>
    </w:p>
    <w:p w:rsidR="001D4224" w:rsidRDefault="001D4224" w:rsidP="00637B30">
      <w:pPr>
        <w:ind w:left="0"/>
      </w:pPr>
    </w:p>
    <w:p w:rsidR="005E419C" w:rsidRPr="00063D24" w:rsidRDefault="00063D24" w:rsidP="005E419C">
      <w:pPr>
        <w:pStyle w:val="Overskrift1"/>
        <w:spacing w:before="0" w:after="120"/>
      </w:pPr>
      <w:bookmarkStart w:id="22" w:name="_Toc311102082"/>
      <w:r>
        <w:lastRenderedPageBreak/>
        <w:t>Innhold i formatet</w:t>
      </w:r>
      <w:bookmarkEnd w:id="22"/>
    </w:p>
    <w:p w:rsidR="005E419C" w:rsidRPr="00AD78CA" w:rsidRDefault="005E419C" w:rsidP="005E419C">
      <w:r w:rsidRPr="00AD78CA">
        <w:t>Under er en forklaring til kolonner</w:t>
      </w:r>
      <w:r w:rsidR="00063D24">
        <w:t xml:space="preserve"> i tabellene på de neste sidene</w:t>
      </w:r>
      <w:r w:rsidRPr="00AD78CA">
        <w:t>.</w:t>
      </w:r>
    </w:p>
    <w:p w:rsidR="005E419C" w:rsidRPr="00AD78CA" w:rsidRDefault="005E419C" w:rsidP="005E419C">
      <w:r w:rsidRPr="00AD78CA">
        <w:rPr>
          <w:u w:val="single"/>
        </w:rPr>
        <w:t>Navn på XML-element</w:t>
      </w:r>
      <w:r w:rsidRPr="00AD78CA">
        <w:t xml:space="preserve"> refererer til </w:t>
      </w:r>
      <w:r>
        <w:t>det faktiske tag</w:t>
      </w:r>
      <w:r w:rsidRPr="00AD78CA">
        <w:t xml:space="preserve">navn i </w:t>
      </w:r>
      <w:r>
        <w:t>XML</w:t>
      </w:r>
      <w:r w:rsidRPr="00AD78CA">
        <w:t>.</w:t>
      </w:r>
    </w:p>
    <w:p w:rsidR="005E419C" w:rsidRPr="00AD78CA" w:rsidRDefault="005E419C" w:rsidP="005E419C">
      <w:pPr>
        <w:rPr>
          <w:u w:val="single"/>
        </w:rPr>
      </w:pPr>
      <w:r w:rsidRPr="00AD78CA">
        <w:rPr>
          <w:u w:val="single"/>
        </w:rPr>
        <w:t>Beskrivelse</w:t>
      </w:r>
      <w:r w:rsidRPr="00AD78CA">
        <w:t xml:space="preserve"> angir regler for utfylling, lovlige verdier mm.</w:t>
      </w:r>
      <w:r>
        <w:t xml:space="preserve"> Helt først i </w:t>
      </w:r>
      <w:r w:rsidRPr="00C54654">
        <w:rPr>
          <w:u w:val="single"/>
        </w:rPr>
        <w:t>beskrivelse</w:t>
      </w:r>
      <w:r>
        <w:t xml:space="preserve"> finnes den teksten som tidligere var først i </w:t>
      </w:r>
      <w:r w:rsidRPr="00C54654">
        <w:rPr>
          <w:u w:val="single"/>
        </w:rPr>
        <w:t>feltnavn</w:t>
      </w:r>
      <w:r>
        <w:t>. (</w:t>
      </w:r>
      <w:r w:rsidRPr="00AD78CA">
        <w:rPr>
          <w:u w:val="single"/>
        </w:rPr>
        <w:t>Feltnavn</w:t>
      </w:r>
      <w:r w:rsidRPr="00AD78CA">
        <w:t xml:space="preserve"> er logisk, forklarende navn på det aktuelle elementet.</w:t>
      </w:r>
      <w:r>
        <w:t>)</w:t>
      </w:r>
    </w:p>
    <w:p w:rsidR="005E419C" w:rsidRPr="00AD78CA" w:rsidRDefault="005E419C" w:rsidP="005E419C">
      <w:r w:rsidRPr="00AD78CA">
        <w:rPr>
          <w:u w:val="single"/>
        </w:rPr>
        <w:t>Krav</w:t>
      </w:r>
      <w:r w:rsidRPr="00AD78CA">
        <w:t xml:space="preserve"> angir om feltet er </w:t>
      </w:r>
    </w:p>
    <w:p w:rsidR="005E419C" w:rsidRPr="00AD78CA" w:rsidRDefault="005E419C" w:rsidP="005E419C">
      <w:pPr>
        <w:spacing w:after="0"/>
        <w:ind w:left="720"/>
      </w:pPr>
      <w:r w:rsidRPr="00AD78CA">
        <w:t xml:space="preserve">M = Må </w:t>
      </w:r>
      <w:proofErr w:type="gramStart"/>
      <w:r w:rsidRPr="00AD78CA">
        <w:t>være</w:t>
      </w:r>
      <w:proofErr w:type="gramEnd"/>
      <w:r w:rsidRPr="00AD78CA">
        <w:t xml:space="preserve"> med i meldingen</w:t>
      </w:r>
      <w:r>
        <w:t xml:space="preserve"> (påkrevd)</w:t>
      </w:r>
    </w:p>
    <w:p w:rsidR="005E419C" w:rsidRPr="00AD78CA" w:rsidRDefault="005E419C" w:rsidP="005E419C">
      <w:pPr>
        <w:spacing w:after="0"/>
        <w:ind w:left="720"/>
      </w:pPr>
      <w:r>
        <w:t>K</w:t>
      </w:r>
      <w:r w:rsidRPr="00AD78CA">
        <w:t xml:space="preserve"> = </w:t>
      </w:r>
      <w:r>
        <w:t xml:space="preserve">Kan </w:t>
      </w:r>
      <w:proofErr w:type="gramStart"/>
      <w:r>
        <w:t>være</w:t>
      </w:r>
      <w:proofErr w:type="gramEnd"/>
      <w:r>
        <w:t xml:space="preserve"> med i</w:t>
      </w:r>
      <w:r w:rsidRPr="00AD78CA">
        <w:t xml:space="preserve"> meldingen </w:t>
      </w:r>
      <w:r>
        <w:t>(valgfritt)</w:t>
      </w:r>
    </w:p>
    <w:p w:rsidR="005E419C" w:rsidRPr="00AD78CA" w:rsidRDefault="005E419C" w:rsidP="005E419C">
      <w:pPr>
        <w:spacing w:after="0"/>
        <w:ind w:left="720"/>
      </w:pPr>
      <w:r w:rsidRPr="00AD78CA">
        <w:t xml:space="preserve">A = </w:t>
      </w:r>
      <w:r>
        <w:t xml:space="preserve">Utfylling er avhengig av gitte kriterier </w:t>
      </w:r>
    </w:p>
    <w:p w:rsidR="005E419C" w:rsidRDefault="005E419C" w:rsidP="005E419C">
      <w:pPr>
        <w:ind w:left="425"/>
      </w:pPr>
      <w:r w:rsidRPr="005E419C">
        <w:rPr>
          <w:u w:val="single"/>
        </w:rPr>
        <w:t>Repetisjon</w:t>
      </w:r>
      <w:r>
        <w:t xml:space="preserve"> angir hvor mange ganger feltet skal/kan gjentas. Se nedenfor:</w:t>
      </w:r>
    </w:p>
    <w:p w:rsidR="005E419C" w:rsidRDefault="005E419C" w:rsidP="005E419C">
      <w:pPr>
        <w:spacing w:after="0"/>
        <w:ind w:left="720"/>
      </w:pPr>
      <w:r>
        <w:t>1</w:t>
      </w:r>
      <w:r>
        <w:tab/>
        <w:t>Feltet skal brukes, kun en gang</w:t>
      </w:r>
    </w:p>
    <w:p w:rsidR="005E419C" w:rsidRDefault="005E419C" w:rsidP="005E419C">
      <w:pPr>
        <w:spacing w:after="0"/>
        <w:ind w:left="720"/>
      </w:pPr>
      <w:r>
        <w:t>1..3</w:t>
      </w:r>
      <w:r>
        <w:tab/>
        <w:t>Feltet skal brukes, minimum en gang, kan også brukes 3 ganger</w:t>
      </w:r>
    </w:p>
    <w:p w:rsidR="005E419C" w:rsidRDefault="005E419C" w:rsidP="005E419C">
      <w:pPr>
        <w:spacing w:after="0"/>
        <w:ind w:left="720"/>
      </w:pPr>
      <w:r>
        <w:t>1..*</w:t>
      </w:r>
      <w:r>
        <w:tab/>
        <w:t>Feltet skal brukes, minimum en gang, kan også brukes mange ganger</w:t>
      </w:r>
    </w:p>
    <w:p w:rsidR="005E419C" w:rsidRDefault="005E419C" w:rsidP="005E419C">
      <w:pPr>
        <w:spacing w:after="0"/>
        <w:ind w:left="720"/>
      </w:pPr>
      <w:r>
        <w:t>0..1</w:t>
      </w:r>
      <w:r>
        <w:tab/>
        <w:t>Feltet kan brukes, maksimalt en gang</w:t>
      </w:r>
    </w:p>
    <w:p w:rsidR="005E419C" w:rsidRDefault="005E419C" w:rsidP="005E419C">
      <w:pPr>
        <w:spacing w:after="0"/>
        <w:ind w:left="720"/>
      </w:pPr>
      <w:r>
        <w:t>0..*</w:t>
      </w:r>
      <w:r>
        <w:tab/>
        <w:t>Feltet kan brukes mange ganger</w:t>
      </w:r>
    </w:p>
    <w:p w:rsidR="005E419C" w:rsidRPr="00AD78CA" w:rsidRDefault="005E419C" w:rsidP="005E419C">
      <w:pPr>
        <w:ind w:left="425"/>
      </w:pPr>
      <w:r w:rsidRPr="00AD78CA">
        <w:rPr>
          <w:u w:val="single"/>
        </w:rPr>
        <w:t>Type</w:t>
      </w:r>
      <w:r w:rsidRPr="00AD78CA">
        <w:t xml:space="preserve"> angir den type verdi som skal overføres for det aktuelle elementet i XML-notasjon.</w:t>
      </w:r>
    </w:p>
    <w:p w:rsidR="005E419C" w:rsidRPr="00AD78CA" w:rsidRDefault="005E419C" w:rsidP="005E419C">
      <w:pPr>
        <w:spacing w:after="0"/>
        <w:ind w:left="709"/>
      </w:pPr>
      <w:r w:rsidRPr="00AD78CA">
        <w:t>String = Alfanumerisk</w:t>
      </w:r>
    </w:p>
    <w:p w:rsidR="005E419C" w:rsidRPr="00AD78CA" w:rsidRDefault="005E419C" w:rsidP="005E419C">
      <w:pPr>
        <w:spacing w:after="0"/>
        <w:ind w:left="720"/>
      </w:pPr>
      <w:r w:rsidRPr="00AD78CA">
        <w:t>Integer = Heltall</w:t>
      </w:r>
    </w:p>
    <w:p w:rsidR="005E419C" w:rsidRPr="00AD78CA" w:rsidRDefault="005E419C" w:rsidP="005E419C">
      <w:pPr>
        <w:pStyle w:val="BodyTextKeep"/>
        <w:keepNext w:val="0"/>
        <w:spacing w:after="0"/>
        <w:ind w:left="720"/>
      </w:pPr>
      <w:r w:rsidRPr="00AD78CA">
        <w:t>Decimal = Desimaltall</w:t>
      </w:r>
    </w:p>
    <w:p w:rsidR="005E419C" w:rsidRPr="00AD78CA" w:rsidRDefault="005E419C" w:rsidP="005E419C">
      <w:pPr>
        <w:pStyle w:val="BodyTextKeep"/>
        <w:keepNext w:val="0"/>
        <w:spacing w:after="0"/>
        <w:ind w:left="720"/>
      </w:pPr>
      <w:r w:rsidRPr="00AD78CA">
        <w:t>Date = Dato (YYYY-MM-DD)</w:t>
      </w:r>
      <w:r w:rsidRPr="00AD78CA">
        <w:br/>
        <w:t>Time= Klokkeslett (HH:MM:SS)</w:t>
      </w:r>
    </w:p>
    <w:p w:rsidR="005E419C" w:rsidRPr="00AD78CA" w:rsidRDefault="005E419C" w:rsidP="005E419C">
      <w:pPr>
        <w:pStyle w:val="BodyTextKeep"/>
        <w:keepNext w:val="0"/>
        <w:ind w:left="720"/>
      </w:pPr>
      <w:r w:rsidRPr="00AD78CA">
        <w:t>DateTime = Dato+Klokkeslett (YYYY-MM-DDTHH:MM:SS)</w:t>
      </w:r>
    </w:p>
    <w:p w:rsidR="005E419C" w:rsidRPr="00AD78CA" w:rsidRDefault="005E419C" w:rsidP="005E419C">
      <w:pPr>
        <w:ind w:left="709"/>
      </w:pPr>
      <w:r w:rsidRPr="00AD78CA">
        <w:t>Attributter er angitt med prefiks @.</w:t>
      </w:r>
    </w:p>
    <w:p w:rsidR="005E419C" w:rsidRPr="00C849E7" w:rsidRDefault="005E419C" w:rsidP="005E419C">
      <w:pPr>
        <w:ind w:left="0"/>
        <w:sectPr w:rsidR="005E419C" w:rsidRPr="00C849E7" w:rsidSect="0046158C">
          <w:headerReference w:type="default" r:id="rId18"/>
          <w:footerReference w:type="default" r:id="rId19"/>
          <w:footnotePr>
            <w:numRestart w:val="eachPage"/>
          </w:footnotePr>
          <w:pgSz w:w="11907" w:h="16840" w:code="9"/>
          <w:pgMar w:top="1440" w:right="1418" w:bottom="1701" w:left="1418" w:header="708" w:footer="708" w:gutter="0"/>
          <w:cols w:space="708"/>
          <w:formProt w:val="0"/>
        </w:sectPr>
      </w:pPr>
    </w:p>
    <w:p w:rsidR="00FA612D" w:rsidRPr="00AD78CA" w:rsidRDefault="00FA612D" w:rsidP="00CF6796">
      <w:pPr>
        <w:pStyle w:val="Overskrift2"/>
      </w:pPr>
      <w:bookmarkStart w:id="23" w:name="_Toc311102083"/>
      <w:r w:rsidRPr="00AD78CA">
        <w:lastRenderedPageBreak/>
        <w:t>Konvolutt</w:t>
      </w:r>
      <w:bookmarkEnd w:id="23"/>
    </w:p>
    <w:p w:rsidR="0012622A" w:rsidRDefault="0012622A" w:rsidP="0012622A">
      <w:pPr>
        <w:pStyle w:val="Brdtekstinnrykk3"/>
      </w:pPr>
      <w:r>
        <w:t xml:space="preserve">Interchange/Utveksling skal benyttes dersom det skal sendes flere fakturameldinger i samme forsendelse. Ellers er det ikke krav om å sende Utveksling. </w:t>
      </w:r>
    </w:p>
    <w:p w:rsidR="0012622A" w:rsidRDefault="0012622A" w:rsidP="0012622A">
      <w:pPr>
        <w:pStyle w:val="Brdtekstinnrykk3"/>
      </w:pPr>
      <w:r>
        <w:t>Det er ikke krav om å sende Envelope/Konvolutt og den er primært tenkt brukt ved overføring via formidlere. Se også egen dokumentasjon av InterchangeHeader og MessageHeader som vil erstatte Envelope på sikt.</w:t>
      </w:r>
    </w:p>
    <w:p w:rsidR="0012622A" w:rsidRDefault="0012622A" w:rsidP="0012622A">
      <w:pPr>
        <w:pStyle w:val="HeadingBase"/>
        <w:spacing w:before="0" w:after="0"/>
      </w:pPr>
    </w:p>
    <w:tbl>
      <w:tblPr>
        <w:tblW w:w="4989" w:type="pct"/>
        <w:tblInd w:w="30" w:type="dxa"/>
        <w:tblCellMar>
          <w:left w:w="30" w:type="dxa"/>
          <w:right w:w="30" w:type="dxa"/>
        </w:tblCellMar>
        <w:tblLook w:val="0000"/>
      </w:tblPr>
      <w:tblGrid>
        <w:gridCol w:w="279"/>
        <w:gridCol w:w="294"/>
        <w:gridCol w:w="2529"/>
        <w:gridCol w:w="7103"/>
        <w:gridCol w:w="695"/>
        <w:gridCol w:w="11"/>
        <w:gridCol w:w="1280"/>
        <w:gridCol w:w="1538"/>
      </w:tblGrid>
      <w:tr w:rsidR="0012622A">
        <w:trPr>
          <w:trHeight w:val="247"/>
          <w:tblHeader/>
        </w:trPr>
        <w:tc>
          <w:tcPr>
            <w:tcW w:w="1130" w:type="pct"/>
            <w:gridSpan w:val="3"/>
            <w:tcBorders>
              <w:top w:val="single" w:sz="8" w:space="0" w:color="auto"/>
              <w:left w:val="single" w:sz="8" w:space="0" w:color="auto"/>
              <w:bottom w:val="single" w:sz="4" w:space="0" w:color="auto"/>
              <w:right w:val="single" w:sz="4" w:space="0" w:color="auto"/>
            </w:tcBorders>
            <w:shd w:val="clear" w:color="auto" w:fill="FFFF00"/>
          </w:tcPr>
          <w:p w:rsidR="0012622A" w:rsidRDefault="0012622A" w:rsidP="004D02ED">
            <w:pPr>
              <w:ind w:left="0"/>
            </w:pPr>
            <w:r>
              <w:rPr>
                <w:b/>
                <w:snapToGrid w:val="0"/>
                <w:color w:val="000000"/>
              </w:rPr>
              <w:t xml:space="preserve">Navn på XML-element </w:t>
            </w:r>
          </w:p>
        </w:tc>
        <w:tc>
          <w:tcPr>
            <w:tcW w:w="2587" w:type="pct"/>
            <w:tcBorders>
              <w:top w:val="single" w:sz="8" w:space="0" w:color="auto"/>
              <w:left w:val="single" w:sz="4" w:space="0" w:color="auto"/>
              <w:bottom w:val="single" w:sz="4" w:space="0" w:color="auto"/>
              <w:right w:val="single" w:sz="4" w:space="0" w:color="auto"/>
            </w:tcBorders>
            <w:shd w:val="clear" w:color="auto" w:fill="FFFF00"/>
          </w:tcPr>
          <w:p w:rsidR="0012622A" w:rsidRDefault="0012622A" w:rsidP="004D02ED">
            <w:pPr>
              <w:ind w:left="0"/>
              <w:rPr>
                <w:b/>
                <w:snapToGrid w:val="0"/>
                <w:color w:val="000000"/>
              </w:rPr>
            </w:pPr>
            <w:r>
              <w:rPr>
                <w:b/>
                <w:snapToGrid w:val="0"/>
                <w:color w:val="000000"/>
              </w:rPr>
              <w:t>Beskrivelse</w:t>
            </w:r>
          </w:p>
        </w:tc>
        <w:tc>
          <w:tcPr>
            <w:tcW w:w="253" w:type="pct"/>
            <w:tcBorders>
              <w:top w:val="single" w:sz="8" w:space="0" w:color="auto"/>
              <w:left w:val="single" w:sz="4" w:space="0" w:color="auto"/>
              <w:bottom w:val="single" w:sz="4" w:space="0" w:color="auto"/>
              <w:right w:val="single" w:sz="4" w:space="0" w:color="auto"/>
            </w:tcBorders>
            <w:shd w:val="clear" w:color="auto" w:fill="FFFF00"/>
          </w:tcPr>
          <w:p w:rsidR="0012622A" w:rsidRDefault="0012622A" w:rsidP="004D02ED">
            <w:pPr>
              <w:ind w:left="0"/>
              <w:jc w:val="center"/>
              <w:rPr>
                <w:b/>
                <w:snapToGrid w:val="0"/>
                <w:color w:val="000000"/>
              </w:rPr>
            </w:pPr>
            <w:r>
              <w:rPr>
                <w:b/>
                <w:snapToGrid w:val="0"/>
                <w:color w:val="000000"/>
              </w:rPr>
              <w:t xml:space="preserve">Krav </w:t>
            </w:r>
          </w:p>
        </w:tc>
        <w:tc>
          <w:tcPr>
            <w:tcW w:w="470" w:type="pct"/>
            <w:gridSpan w:val="2"/>
            <w:tcBorders>
              <w:top w:val="single" w:sz="8" w:space="0" w:color="auto"/>
              <w:left w:val="single" w:sz="4" w:space="0" w:color="auto"/>
              <w:bottom w:val="single" w:sz="4" w:space="0" w:color="auto"/>
              <w:right w:val="single" w:sz="4" w:space="0" w:color="auto"/>
            </w:tcBorders>
            <w:shd w:val="clear" w:color="auto" w:fill="FFFF00"/>
          </w:tcPr>
          <w:p w:rsidR="0012622A" w:rsidRDefault="0012622A" w:rsidP="004D02ED">
            <w:pPr>
              <w:ind w:left="0"/>
              <w:jc w:val="center"/>
              <w:rPr>
                <w:b/>
                <w:snapToGrid w:val="0"/>
                <w:color w:val="000000"/>
              </w:rPr>
            </w:pPr>
            <w:r>
              <w:rPr>
                <w:b/>
                <w:snapToGrid w:val="0"/>
                <w:color w:val="000000"/>
              </w:rPr>
              <w:t xml:space="preserve">Repetisjon </w:t>
            </w:r>
          </w:p>
        </w:tc>
        <w:tc>
          <w:tcPr>
            <w:tcW w:w="560" w:type="pct"/>
            <w:tcBorders>
              <w:top w:val="single" w:sz="8" w:space="0" w:color="auto"/>
              <w:left w:val="single" w:sz="4" w:space="0" w:color="auto"/>
              <w:bottom w:val="single" w:sz="8" w:space="0" w:color="auto"/>
              <w:right w:val="single" w:sz="4" w:space="0" w:color="auto"/>
            </w:tcBorders>
            <w:shd w:val="clear" w:color="auto" w:fill="FFFF00"/>
          </w:tcPr>
          <w:p w:rsidR="0012622A" w:rsidRDefault="0012622A" w:rsidP="004D02ED">
            <w:pPr>
              <w:ind w:left="0"/>
              <w:rPr>
                <w:b/>
                <w:snapToGrid w:val="0"/>
                <w:color w:val="000000"/>
              </w:rPr>
            </w:pPr>
            <w:r>
              <w:rPr>
                <w:b/>
                <w:snapToGrid w:val="0"/>
                <w:color w:val="000000"/>
              </w:rPr>
              <w:t>Type</w:t>
            </w:r>
          </w:p>
        </w:tc>
      </w:tr>
      <w:tr w:rsidR="0012622A">
        <w:tc>
          <w:tcPr>
            <w:tcW w:w="1130" w:type="pct"/>
            <w:gridSpan w:val="3"/>
            <w:tcBorders>
              <w:top w:val="single" w:sz="4" w:space="0" w:color="auto"/>
              <w:left w:val="single" w:sz="4" w:space="0" w:color="auto"/>
              <w:bottom w:val="single" w:sz="4" w:space="0" w:color="auto"/>
              <w:right w:val="single" w:sz="4" w:space="0" w:color="auto"/>
            </w:tcBorders>
          </w:tcPr>
          <w:p w:rsidR="0012622A" w:rsidRDefault="0012622A" w:rsidP="001C7772">
            <w:pPr>
              <w:pStyle w:val="HeadingBase"/>
              <w:spacing w:before="60"/>
            </w:pPr>
            <w:r>
              <w:rPr>
                <w:color w:val="000000"/>
              </w:rPr>
              <w:t>Interchange</w:t>
            </w:r>
          </w:p>
        </w:tc>
        <w:tc>
          <w:tcPr>
            <w:tcW w:w="2587" w:type="pct"/>
            <w:tcBorders>
              <w:top w:val="single" w:sz="4" w:space="0" w:color="auto"/>
              <w:left w:val="single" w:sz="4" w:space="0" w:color="auto"/>
              <w:bottom w:val="single" w:sz="4" w:space="0" w:color="auto"/>
              <w:right w:val="single" w:sz="4" w:space="0" w:color="auto"/>
            </w:tcBorders>
          </w:tcPr>
          <w:p w:rsidR="0012622A" w:rsidRDefault="0012622A" w:rsidP="001C7772">
            <w:pPr>
              <w:pStyle w:val="HeadingBase"/>
              <w:spacing w:before="60"/>
              <w:rPr>
                <w:color w:val="000000"/>
              </w:rPr>
            </w:pPr>
            <w:r>
              <w:t>Utveksling</w:t>
            </w:r>
          </w:p>
        </w:tc>
        <w:tc>
          <w:tcPr>
            <w:tcW w:w="253" w:type="pct"/>
            <w:tcBorders>
              <w:top w:val="single" w:sz="4" w:space="0" w:color="auto"/>
              <w:left w:val="single" w:sz="4" w:space="0" w:color="auto"/>
              <w:bottom w:val="single" w:sz="4" w:space="0" w:color="auto"/>
              <w:right w:val="single" w:sz="4" w:space="0" w:color="auto"/>
            </w:tcBorders>
          </w:tcPr>
          <w:p w:rsidR="0012622A" w:rsidRDefault="0012622A" w:rsidP="001C7772">
            <w:pPr>
              <w:pStyle w:val="HeadingBase"/>
              <w:spacing w:before="60"/>
              <w:jc w:val="center"/>
              <w:rPr>
                <w:color w:val="000000"/>
              </w:rPr>
            </w:pPr>
            <w:r>
              <w:rPr>
                <w:color w:val="000000"/>
              </w:rPr>
              <w:t>K</w:t>
            </w:r>
          </w:p>
        </w:tc>
        <w:tc>
          <w:tcPr>
            <w:tcW w:w="470" w:type="pct"/>
            <w:gridSpan w:val="2"/>
            <w:tcBorders>
              <w:top w:val="single" w:sz="4" w:space="0" w:color="auto"/>
              <w:left w:val="single" w:sz="4" w:space="0" w:color="auto"/>
              <w:bottom w:val="single" w:sz="4" w:space="0" w:color="auto"/>
              <w:right w:val="single" w:sz="4" w:space="0" w:color="auto"/>
            </w:tcBorders>
          </w:tcPr>
          <w:p w:rsidR="0012622A" w:rsidRDefault="0012622A" w:rsidP="001C7772">
            <w:pPr>
              <w:pStyle w:val="HeadingBase"/>
              <w:spacing w:before="60"/>
              <w:jc w:val="center"/>
              <w:rPr>
                <w:color w:val="000000"/>
              </w:rPr>
            </w:pPr>
            <w:r>
              <w:rPr>
                <w:color w:val="000000"/>
              </w:rPr>
              <w:t>0..1</w:t>
            </w:r>
          </w:p>
        </w:tc>
        <w:tc>
          <w:tcPr>
            <w:tcW w:w="560" w:type="pct"/>
            <w:tcBorders>
              <w:top w:val="single" w:sz="8" w:space="0" w:color="auto"/>
              <w:left w:val="single" w:sz="4" w:space="0" w:color="auto"/>
              <w:bottom w:val="single" w:sz="4" w:space="0" w:color="auto"/>
              <w:right w:val="single" w:sz="4" w:space="0" w:color="auto"/>
            </w:tcBorders>
          </w:tcPr>
          <w:p w:rsidR="0012622A" w:rsidRDefault="0012622A" w:rsidP="001C7772">
            <w:pPr>
              <w:pStyle w:val="HeadingBase"/>
              <w:spacing w:before="60"/>
              <w:rPr>
                <w:color w:val="000000"/>
              </w:rPr>
            </w:pPr>
          </w:p>
        </w:tc>
      </w:tr>
      <w:tr w:rsidR="0012622A">
        <w:tc>
          <w:tcPr>
            <w:tcW w:w="102" w:type="pct"/>
            <w:tcBorders>
              <w:top w:val="single" w:sz="4" w:space="0" w:color="auto"/>
              <w:left w:val="single" w:sz="4" w:space="0" w:color="auto"/>
              <w:right w:val="single" w:sz="4" w:space="0" w:color="auto"/>
            </w:tcBorders>
          </w:tcPr>
          <w:p w:rsidR="0012622A" w:rsidRDefault="0012622A" w:rsidP="001C7772">
            <w:pPr>
              <w:pStyle w:val="HeadingBase"/>
              <w:spacing w:before="60"/>
              <w:rPr>
                <w:color w:val="000000"/>
              </w:rPr>
            </w:pPr>
          </w:p>
        </w:tc>
        <w:tc>
          <w:tcPr>
            <w:tcW w:w="1028" w:type="pct"/>
            <w:gridSpan w:val="2"/>
            <w:tcBorders>
              <w:top w:val="single" w:sz="4" w:space="0" w:color="auto"/>
              <w:left w:val="single" w:sz="4" w:space="0" w:color="auto"/>
              <w:bottom w:val="single" w:sz="4" w:space="0" w:color="auto"/>
              <w:right w:val="single" w:sz="4" w:space="0" w:color="auto"/>
            </w:tcBorders>
          </w:tcPr>
          <w:p w:rsidR="0012622A" w:rsidRDefault="0012622A" w:rsidP="001C7772">
            <w:pPr>
              <w:pStyle w:val="HeadingBase"/>
              <w:spacing w:before="60"/>
            </w:pPr>
            <w:r>
              <w:rPr>
                <w:color w:val="000000"/>
              </w:rPr>
              <w:t>Envelope</w:t>
            </w:r>
          </w:p>
        </w:tc>
        <w:tc>
          <w:tcPr>
            <w:tcW w:w="2587" w:type="pct"/>
            <w:tcBorders>
              <w:top w:val="single" w:sz="4" w:space="0" w:color="auto"/>
              <w:left w:val="single" w:sz="4" w:space="0" w:color="auto"/>
              <w:bottom w:val="single" w:sz="4" w:space="0" w:color="auto"/>
              <w:right w:val="single" w:sz="4" w:space="0" w:color="auto"/>
            </w:tcBorders>
          </w:tcPr>
          <w:p w:rsidR="0012622A" w:rsidRDefault="0012622A" w:rsidP="001C7772">
            <w:pPr>
              <w:pStyle w:val="HeadingBase"/>
              <w:spacing w:before="60"/>
              <w:rPr>
                <w:color w:val="000000"/>
              </w:rPr>
            </w:pPr>
            <w:r>
              <w:t>Konvolutt</w:t>
            </w:r>
          </w:p>
        </w:tc>
        <w:tc>
          <w:tcPr>
            <w:tcW w:w="257" w:type="pct"/>
            <w:gridSpan w:val="2"/>
            <w:tcBorders>
              <w:top w:val="single" w:sz="4" w:space="0" w:color="auto"/>
              <w:left w:val="single" w:sz="4" w:space="0" w:color="auto"/>
              <w:bottom w:val="single" w:sz="4" w:space="0" w:color="auto"/>
              <w:right w:val="single" w:sz="4" w:space="0" w:color="auto"/>
            </w:tcBorders>
          </w:tcPr>
          <w:p w:rsidR="0012622A" w:rsidRDefault="0012622A" w:rsidP="001C7772">
            <w:pPr>
              <w:pStyle w:val="HeadingBase"/>
              <w:spacing w:before="60"/>
              <w:jc w:val="center"/>
              <w:rPr>
                <w:color w:val="000000"/>
              </w:rPr>
            </w:pPr>
            <w:r>
              <w:rPr>
                <w:color w:val="000000"/>
              </w:rPr>
              <w:t>K</w:t>
            </w:r>
          </w:p>
        </w:tc>
        <w:tc>
          <w:tcPr>
            <w:tcW w:w="466" w:type="pct"/>
            <w:tcBorders>
              <w:top w:val="single" w:sz="4" w:space="0" w:color="auto"/>
              <w:left w:val="single" w:sz="4" w:space="0" w:color="auto"/>
              <w:bottom w:val="single" w:sz="4" w:space="0" w:color="auto"/>
              <w:right w:val="single" w:sz="4" w:space="0" w:color="auto"/>
            </w:tcBorders>
          </w:tcPr>
          <w:p w:rsidR="0012622A" w:rsidRDefault="0012622A" w:rsidP="001C7772">
            <w:pPr>
              <w:pStyle w:val="HeadingBase"/>
              <w:spacing w:before="60"/>
              <w:jc w:val="center"/>
              <w:rPr>
                <w:color w:val="000000"/>
              </w:rPr>
            </w:pPr>
            <w:r>
              <w:rPr>
                <w:color w:val="000000"/>
              </w:rPr>
              <w:t>0..1</w:t>
            </w:r>
          </w:p>
        </w:tc>
        <w:tc>
          <w:tcPr>
            <w:tcW w:w="560" w:type="pct"/>
            <w:tcBorders>
              <w:top w:val="single" w:sz="8" w:space="0" w:color="auto"/>
              <w:left w:val="single" w:sz="4" w:space="0" w:color="auto"/>
              <w:bottom w:val="single" w:sz="4" w:space="0" w:color="auto"/>
              <w:right w:val="single" w:sz="4" w:space="0" w:color="auto"/>
            </w:tcBorders>
          </w:tcPr>
          <w:p w:rsidR="0012622A" w:rsidRDefault="0012622A" w:rsidP="001C7772">
            <w:pPr>
              <w:pStyle w:val="HeadingBase"/>
              <w:spacing w:before="60"/>
              <w:rPr>
                <w:color w:val="000000"/>
              </w:rPr>
            </w:pPr>
          </w:p>
        </w:tc>
      </w:tr>
      <w:tr w:rsidR="0012622A">
        <w:tc>
          <w:tcPr>
            <w:tcW w:w="102" w:type="pct"/>
            <w:tcBorders>
              <w:left w:val="single" w:sz="4" w:space="0" w:color="auto"/>
              <w:right w:val="single" w:sz="4" w:space="0" w:color="auto"/>
            </w:tcBorders>
          </w:tcPr>
          <w:p w:rsidR="0012622A" w:rsidRDefault="0012622A" w:rsidP="004D02ED">
            <w:pPr>
              <w:spacing w:after="0"/>
              <w:ind w:left="0"/>
              <w:rPr>
                <w:snapToGrid w:val="0"/>
                <w:color w:val="000000"/>
                <w:sz w:val="20"/>
              </w:rPr>
            </w:pPr>
          </w:p>
        </w:tc>
        <w:tc>
          <w:tcPr>
            <w:tcW w:w="107" w:type="pct"/>
            <w:tcBorders>
              <w:top w:val="single" w:sz="4" w:space="0" w:color="auto"/>
              <w:left w:val="single" w:sz="4" w:space="0" w:color="auto"/>
              <w:right w:val="single" w:sz="4" w:space="0" w:color="auto"/>
            </w:tcBorders>
          </w:tcPr>
          <w:p w:rsidR="0012622A" w:rsidRDefault="0012622A" w:rsidP="004D02ED">
            <w:pPr>
              <w:spacing w:after="0"/>
              <w:ind w:left="0"/>
              <w:rPr>
                <w:snapToGrid w:val="0"/>
                <w:color w:val="000000"/>
                <w:sz w:val="20"/>
              </w:rPr>
            </w:pPr>
            <w:bookmarkStart w:id="24" w:name="OLE_LINK1"/>
          </w:p>
        </w:tc>
        <w:tc>
          <w:tcPr>
            <w:tcW w:w="921" w:type="pct"/>
            <w:tcBorders>
              <w:top w:val="single" w:sz="4" w:space="0" w:color="auto"/>
              <w:left w:val="single" w:sz="4" w:space="0" w:color="auto"/>
              <w:bottom w:val="single" w:sz="4" w:space="0" w:color="auto"/>
              <w:right w:val="single" w:sz="4" w:space="0" w:color="auto"/>
            </w:tcBorders>
          </w:tcPr>
          <w:p w:rsidR="0012622A" w:rsidRDefault="0012622A" w:rsidP="004D02ED">
            <w:pPr>
              <w:spacing w:after="0"/>
              <w:ind w:left="0"/>
              <w:rPr>
                <w:snapToGrid w:val="0"/>
                <w:color w:val="000000"/>
                <w:sz w:val="20"/>
              </w:rPr>
            </w:pPr>
            <w:r>
              <w:rPr>
                <w:snapToGrid w:val="0"/>
                <w:color w:val="000000"/>
                <w:sz w:val="20"/>
              </w:rPr>
              <w:t>InterchangeId</w:t>
            </w:r>
          </w:p>
        </w:tc>
        <w:tc>
          <w:tcPr>
            <w:tcW w:w="2587" w:type="pct"/>
            <w:tcBorders>
              <w:top w:val="single" w:sz="4" w:space="0" w:color="auto"/>
              <w:left w:val="single" w:sz="4" w:space="0" w:color="auto"/>
              <w:bottom w:val="single" w:sz="4" w:space="0" w:color="auto"/>
              <w:right w:val="single" w:sz="4" w:space="0" w:color="auto"/>
            </w:tcBorders>
          </w:tcPr>
          <w:p w:rsidR="0012622A" w:rsidRDefault="0012622A" w:rsidP="004D02ED">
            <w:pPr>
              <w:spacing w:after="0"/>
              <w:ind w:left="0"/>
              <w:rPr>
                <w:snapToGrid w:val="0"/>
                <w:color w:val="000000"/>
                <w:sz w:val="20"/>
              </w:rPr>
            </w:pPr>
            <w:r>
              <w:rPr>
                <w:snapToGrid w:val="0"/>
                <w:color w:val="000000"/>
                <w:sz w:val="20"/>
              </w:rPr>
              <w:t>Unik referanse for denne utvekslingen</w:t>
            </w:r>
          </w:p>
        </w:tc>
        <w:tc>
          <w:tcPr>
            <w:tcW w:w="257" w:type="pct"/>
            <w:gridSpan w:val="2"/>
            <w:tcBorders>
              <w:top w:val="single" w:sz="4" w:space="0" w:color="auto"/>
              <w:left w:val="single" w:sz="4" w:space="0" w:color="auto"/>
              <w:bottom w:val="single" w:sz="4" w:space="0" w:color="auto"/>
              <w:right w:val="single" w:sz="4" w:space="0" w:color="auto"/>
            </w:tcBorders>
          </w:tcPr>
          <w:p w:rsidR="0012622A" w:rsidRDefault="0012622A" w:rsidP="004D02ED">
            <w:pPr>
              <w:spacing w:after="0"/>
              <w:ind w:left="0"/>
              <w:jc w:val="center"/>
              <w:rPr>
                <w:snapToGrid w:val="0"/>
                <w:color w:val="000000"/>
                <w:sz w:val="20"/>
              </w:rPr>
            </w:pPr>
            <w:r>
              <w:rPr>
                <w:snapToGrid w:val="0"/>
                <w:color w:val="000000"/>
                <w:sz w:val="20"/>
              </w:rPr>
              <w:t>M</w:t>
            </w:r>
          </w:p>
        </w:tc>
        <w:tc>
          <w:tcPr>
            <w:tcW w:w="466" w:type="pct"/>
            <w:tcBorders>
              <w:top w:val="single" w:sz="4" w:space="0" w:color="auto"/>
              <w:left w:val="single" w:sz="4" w:space="0" w:color="auto"/>
              <w:bottom w:val="single" w:sz="4" w:space="0" w:color="auto"/>
              <w:right w:val="single" w:sz="4" w:space="0" w:color="auto"/>
            </w:tcBorders>
          </w:tcPr>
          <w:p w:rsidR="0012622A" w:rsidRDefault="0012622A" w:rsidP="004D02ED">
            <w:pPr>
              <w:spacing w:after="0"/>
              <w:ind w:left="0"/>
              <w:jc w:val="center"/>
              <w:rPr>
                <w:snapToGrid w:val="0"/>
                <w:color w:val="000000"/>
                <w:sz w:val="20"/>
              </w:rPr>
            </w:pPr>
            <w:r>
              <w:rPr>
                <w:snapToGrid w:val="0"/>
                <w:color w:val="000000"/>
                <w:sz w:val="20"/>
              </w:rPr>
              <w:t>1</w:t>
            </w:r>
          </w:p>
        </w:tc>
        <w:tc>
          <w:tcPr>
            <w:tcW w:w="560" w:type="pct"/>
            <w:tcBorders>
              <w:top w:val="single" w:sz="4" w:space="0" w:color="auto"/>
              <w:left w:val="single" w:sz="4" w:space="0" w:color="auto"/>
              <w:bottom w:val="single" w:sz="4" w:space="0" w:color="auto"/>
              <w:right w:val="single" w:sz="4" w:space="0" w:color="auto"/>
            </w:tcBorders>
          </w:tcPr>
          <w:p w:rsidR="0012622A" w:rsidRDefault="0012622A" w:rsidP="004D02ED">
            <w:pPr>
              <w:spacing w:after="0"/>
              <w:ind w:left="0"/>
              <w:rPr>
                <w:snapToGrid w:val="0"/>
                <w:color w:val="000000"/>
                <w:sz w:val="20"/>
              </w:rPr>
            </w:pPr>
            <w:r>
              <w:rPr>
                <w:snapToGrid w:val="0"/>
                <w:color w:val="000000"/>
                <w:sz w:val="20"/>
              </w:rPr>
              <w:t>String</w:t>
            </w:r>
          </w:p>
        </w:tc>
      </w:tr>
      <w:tr w:rsidR="0012622A">
        <w:tc>
          <w:tcPr>
            <w:tcW w:w="102" w:type="pct"/>
            <w:tcBorders>
              <w:left w:val="single" w:sz="4" w:space="0" w:color="auto"/>
              <w:right w:val="single" w:sz="4" w:space="0" w:color="auto"/>
            </w:tcBorders>
          </w:tcPr>
          <w:p w:rsidR="0012622A" w:rsidRDefault="0012622A" w:rsidP="004D02ED">
            <w:pPr>
              <w:spacing w:after="0"/>
              <w:ind w:left="0"/>
              <w:rPr>
                <w:snapToGrid w:val="0"/>
                <w:color w:val="000000"/>
                <w:sz w:val="20"/>
              </w:rPr>
            </w:pPr>
          </w:p>
        </w:tc>
        <w:tc>
          <w:tcPr>
            <w:tcW w:w="107" w:type="pct"/>
            <w:tcBorders>
              <w:left w:val="single" w:sz="4" w:space="0" w:color="auto"/>
              <w:right w:val="single" w:sz="4" w:space="0" w:color="auto"/>
            </w:tcBorders>
          </w:tcPr>
          <w:p w:rsidR="0012622A" w:rsidRDefault="0012622A" w:rsidP="004D02ED">
            <w:pPr>
              <w:spacing w:after="0"/>
              <w:ind w:left="0"/>
              <w:rPr>
                <w:snapToGrid w:val="0"/>
                <w:color w:val="000000"/>
                <w:sz w:val="20"/>
              </w:rPr>
            </w:pPr>
          </w:p>
        </w:tc>
        <w:tc>
          <w:tcPr>
            <w:tcW w:w="921" w:type="pct"/>
            <w:tcBorders>
              <w:top w:val="single" w:sz="4" w:space="0" w:color="auto"/>
              <w:left w:val="single" w:sz="4" w:space="0" w:color="auto"/>
              <w:bottom w:val="single" w:sz="4" w:space="0" w:color="auto"/>
              <w:right w:val="single" w:sz="4" w:space="0" w:color="auto"/>
            </w:tcBorders>
          </w:tcPr>
          <w:p w:rsidR="0012622A" w:rsidRDefault="0012622A" w:rsidP="004D02ED">
            <w:pPr>
              <w:spacing w:after="0"/>
              <w:ind w:left="0"/>
              <w:rPr>
                <w:snapToGrid w:val="0"/>
                <w:color w:val="000000"/>
                <w:sz w:val="20"/>
              </w:rPr>
            </w:pPr>
            <w:r>
              <w:rPr>
                <w:snapToGrid w:val="0"/>
                <w:color w:val="000000"/>
                <w:sz w:val="20"/>
              </w:rPr>
              <w:t>From</w:t>
            </w:r>
          </w:p>
        </w:tc>
        <w:tc>
          <w:tcPr>
            <w:tcW w:w="2587" w:type="pct"/>
            <w:tcBorders>
              <w:top w:val="single" w:sz="4" w:space="0" w:color="auto"/>
              <w:left w:val="single" w:sz="4" w:space="0" w:color="auto"/>
              <w:bottom w:val="single" w:sz="4" w:space="0" w:color="auto"/>
              <w:right w:val="single" w:sz="4" w:space="0" w:color="auto"/>
            </w:tcBorders>
          </w:tcPr>
          <w:p w:rsidR="0012622A" w:rsidRDefault="0012622A" w:rsidP="004D02ED">
            <w:pPr>
              <w:spacing w:after="0"/>
              <w:ind w:left="0"/>
              <w:rPr>
                <w:snapToGrid w:val="0"/>
                <w:color w:val="000000"/>
                <w:sz w:val="20"/>
              </w:rPr>
            </w:pPr>
            <w:r>
              <w:rPr>
                <w:snapToGrid w:val="0"/>
                <w:color w:val="000000"/>
                <w:sz w:val="20"/>
              </w:rPr>
              <w:t>Unik identifisering av avsender, for eksempel org.nummer eller GLN (EAN-lokasjonsnummer)</w:t>
            </w:r>
          </w:p>
        </w:tc>
        <w:tc>
          <w:tcPr>
            <w:tcW w:w="257" w:type="pct"/>
            <w:gridSpan w:val="2"/>
            <w:tcBorders>
              <w:top w:val="single" w:sz="4" w:space="0" w:color="auto"/>
              <w:left w:val="single" w:sz="4" w:space="0" w:color="auto"/>
              <w:bottom w:val="single" w:sz="4" w:space="0" w:color="auto"/>
              <w:right w:val="single" w:sz="4" w:space="0" w:color="auto"/>
            </w:tcBorders>
          </w:tcPr>
          <w:p w:rsidR="0012622A" w:rsidRDefault="0012622A" w:rsidP="004D02ED">
            <w:pPr>
              <w:spacing w:after="0"/>
              <w:ind w:left="0"/>
              <w:jc w:val="center"/>
              <w:rPr>
                <w:snapToGrid w:val="0"/>
                <w:color w:val="000000"/>
                <w:sz w:val="20"/>
              </w:rPr>
            </w:pPr>
            <w:r>
              <w:rPr>
                <w:snapToGrid w:val="0"/>
                <w:color w:val="000000"/>
                <w:sz w:val="20"/>
              </w:rPr>
              <w:t>M</w:t>
            </w:r>
          </w:p>
        </w:tc>
        <w:tc>
          <w:tcPr>
            <w:tcW w:w="466" w:type="pct"/>
            <w:tcBorders>
              <w:top w:val="single" w:sz="4" w:space="0" w:color="auto"/>
              <w:left w:val="single" w:sz="4" w:space="0" w:color="auto"/>
              <w:bottom w:val="single" w:sz="4" w:space="0" w:color="auto"/>
              <w:right w:val="single" w:sz="4" w:space="0" w:color="auto"/>
            </w:tcBorders>
          </w:tcPr>
          <w:p w:rsidR="0012622A" w:rsidRDefault="0012622A" w:rsidP="004D02ED">
            <w:pPr>
              <w:spacing w:after="0"/>
              <w:ind w:left="0"/>
              <w:jc w:val="center"/>
              <w:rPr>
                <w:snapToGrid w:val="0"/>
                <w:color w:val="000000"/>
                <w:sz w:val="20"/>
              </w:rPr>
            </w:pPr>
            <w:r>
              <w:rPr>
                <w:snapToGrid w:val="0"/>
                <w:color w:val="000000"/>
                <w:sz w:val="20"/>
              </w:rPr>
              <w:t>1</w:t>
            </w:r>
          </w:p>
        </w:tc>
        <w:tc>
          <w:tcPr>
            <w:tcW w:w="560" w:type="pct"/>
            <w:tcBorders>
              <w:top w:val="single" w:sz="4" w:space="0" w:color="auto"/>
              <w:left w:val="single" w:sz="4" w:space="0" w:color="auto"/>
              <w:bottom w:val="single" w:sz="4" w:space="0" w:color="auto"/>
              <w:right w:val="single" w:sz="4" w:space="0" w:color="auto"/>
            </w:tcBorders>
          </w:tcPr>
          <w:p w:rsidR="0012622A" w:rsidRDefault="0012622A" w:rsidP="004D02ED">
            <w:pPr>
              <w:spacing w:after="0"/>
              <w:ind w:left="0"/>
              <w:rPr>
                <w:snapToGrid w:val="0"/>
                <w:color w:val="000000"/>
                <w:sz w:val="20"/>
              </w:rPr>
            </w:pPr>
            <w:r>
              <w:rPr>
                <w:snapToGrid w:val="0"/>
                <w:color w:val="000000"/>
                <w:sz w:val="20"/>
              </w:rPr>
              <w:t>String</w:t>
            </w:r>
          </w:p>
        </w:tc>
      </w:tr>
      <w:tr w:rsidR="0012622A">
        <w:tc>
          <w:tcPr>
            <w:tcW w:w="102" w:type="pct"/>
            <w:tcBorders>
              <w:left w:val="single" w:sz="4" w:space="0" w:color="auto"/>
              <w:right w:val="single" w:sz="4" w:space="0" w:color="auto"/>
            </w:tcBorders>
          </w:tcPr>
          <w:p w:rsidR="0012622A" w:rsidRDefault="0012622A" w:rsidP="004D02ED">
            <w:pPr>
              <w:spacing w:after="0"/>
              <w:ind w:left="0"/>
              <w:rPr>
                <w:snapToGrid w:val="0"/>
                <w:color w:val="000000"/>
                <w:sz w:val="20"/>
              </w:rPr>
            </w:pPr>
          </w:p>
        </w:tc>
        <w:tc>
          <w:tcPr>
            <w:tcW w:w="107" w:type="pct"/>
            <w:tcBorders>
              <w:left w:val="single" w:sz="4" w:space="0" w:color="auto"/>
              <w:right w:val="single" w:sz="4" w:space="0" w:color="auto"/>
            </w:tcBorders>
          </w:tcPr>
          <w:p w:rsidR="0012622A" w:rsidRDefault="0012622A" w:rsidP="004D02ED">
            <w:pPr>
              <w:spacing w:after="0"/>
              <w:ind w:left="0"/>
              <w:rPr>
                <w:snapToGrid w:val="0"/>
                <w:color w:val="000000"/>
                <w:sz w:val="20"/>
              </w:rPr>
            </w:pPr>
          </w:p>
        </w:tc>
        <w:tc>
          <w:tcPr>
            <w:tcW w:w="921" w:type="pct"/>
            <w:tcBorders>
              <w:top w:val="single" w:sz="4" w:space="0" w:color="auto"/>
              <w:left w:val="single" w:sz="4" w:space="0" w:color="auto"/>
              <w:bottom w:val="single" w:sz="4" w:space="0" w:color="auto"/>
              <w:right w:val="single" w:sz="4" w:space="0" w:color="auto"/>
            </w:tcBorders>
          </w:tcPr>
          <w:p w:rsidR="0012622A" w:rsidRDefault="0012622A" w:rsidP="004D02ED">
            <w:pPr>
              <w:spacing w:after="0"/>
              <w:ind w:left="0"/>
              <w:rPr>
                <w:snapToGrid w:val="0"/>
                <w:color w:val="000000"/>
                <w:sz w:val="20"/>
              </w:rPr>
            </w:pPr>
            <w:r>
              <w:rPr>
                <w:snapToGrid w:val="0"/>
                <w:color w:val="000000"/>
                <w:sz w:val="20"/>
              </w:rPr>
              <w:t>To</w:t>
            </w:r>
          </w:p>
        </w:tc>
        <w:tc>
          <w:tcPr>
            <w:tcW w:w="2587" w:type="pct"/>
            <w:tcBorders>
              <w:top w:val="single" w:sz="4" w:space="0" w:color="auto"/>
              <w:left w:val="single" w:sz="4" w:space="0" w:color="auto"/>
              <w:bottom w:val="single" w:sz="4" w:space="0" w:color="auto"/>
              <w:right w:val="single" w:sz="4" w:space="0" w:color="auto"/>
            </w:tcBorders>
          </w:tcPr>
          <w:p w:rsidR="0012622A" w:rsidRDefault="0012622A" w:rsidP="004D02ED">
            <w:pPr>
              <w:spacing w:after="0"/>
              <w:ind w:left="0"/>
              <w:rPr>
                <w:snapToGrid w:val="0"/>
                <w:color w:val="000000"/>
                <w:sz w:val="20"/>
              </w:rPr>
            </w:pPr>
            <w:r>
              <w:rPr>
                <w:snapToGrid w:val="0"/>
                <w:color w:val="000000"/>
                <w:sz w:val="20"/>
              </w:rPr>
              <w:t>Unik identifisering av endelig mottaker av meldingen(e) i utvekslingen</w:t>
            </w:r>
          </w:p>
        </w:tc>
        <w:tc>
          <w:tcPr>
            <w:tcW w:w="257" w:type="pct"/>
            <w:gridSpan w:val="2"/>
            <w:tcBorders>
              <w:top w:val="single" w:sz="4" w:space="0" w:color="auto"/>
              <w:left w:val="single" w:sz="4" w:space="0" w:color="auto"/>
              <w:bottom w:val="single" w:sz="4" w:space="0" w:color="auto"/>
              <w:right w:val="single" w:sz="4" w:space="0" w:color="auto"/>
            </w:tcBorders>
          </w:tcPr>
          <w:p w:rsidR="0012622A" w:rsidRDefault="0012622A" w:rsidP="004D02ED">
            <w:pPr>
              <w:spacing w:after="0"/>
              <w:ind w:left="0"/>
              <w:jc w:val="center"/>
              <w:rPr>
                <w:snapToGrid w:val="0"/>
                <w:color w:val="000000"/>
                <w:sz w:val="20"/>
              </w:rPr>
            </w:pPr>
            <w:r>
              <w:rPr>
                <w:snapToGrid w:val="0"/>
                <w:color w:val="000000"/>
                <w:sz w:val="20"/>
              </w:rPr>
              <w:t>M</w:t>
            </w:r>
          </w:p>
        </w:tc>
        <w:tc>
          <w:tcPr>
            <w:tcW w:w="466" w:type="pct"/>
            <w:tcBorders>
              <w:top w:val="single" w:sz="4" w:space="0" w:color="auto"/>
              <w:left w:val="single" w:sz="4" w:space="0" w:color="auto"/>
              <w:bottom w:val="single" w:sz="4" w:space="0" w:color="auto"/>
              <w:right w:val="single" w:sz="4" w:space="0" w:color="auto"/>
            </w:tcBorders>
          </w:tcPr>
          <w:p w:rsidR="0012622A" w:rsidRDefault="0012622A" w:rsidP="004D02ED">
            <w:pPr>
              <w:spacing w:after="0"/>
              <w:ind w:left="0"/>
              <w:jc w:val="center"/>
              <w:rPr>
                <w:snapToGrid w:val="0"/>
                <w:color w:val="000000"/>
                <w:sz w:val="20"/>
              </w:rPr>
            </w:pPr>
            <w:r>
              <w:rPr>
                <w:snapToGrid w:val="0"/>
                <w:color w:val="000000"/>
                <w:sz w:val="20"/>
              </w:rPr>
              <w:t>1</w:t>
            </w:r>
          </w:p>
        </w:tc>
        <w:tc>
          <w:tcPr>
            <w:tcW w:w="560" w:type="pct"/>
            <w:tcBorders>
              <w:top w:val="single" w:sz="4" w:space="0" w:color="auto"/>
              <w:left w:val="single" w:sz="4" w:space="0" w:color="auto"/>
              <w:bottom w:val="single" w:sz="4" w:space="0" w:color="auto"/>
              <w:right w:val="single" w:sz="4" w:space="0" w:color="auto"/>
            </w:tcBorders>
          </w:tcPr>
          <w:p w:rsidR="0012622A" w:rsidRDefault="0012622A" w:rsidP="004D02ED">
            <w:pPr>
              <w:spacing w:after="0"/>
              <w:ind w:left="0"/>
              <w:rPr>
                <w:snapToGrid w:val="0"/>
                <w:color w:val="000000"/>
                <w:sz w:val="20"/>
              </w:rPr>
            </w:pPr>
            <w:r>
              <w:rPr>
                <w:snapToGrid w:val="0"/>
                <w:color w:val="000000"/>
                <w:sz w:val="20"/>
              </w:rPr>
              <w:t>String</w:t>
            </w:r>
          </w:p>
        </w:tc>
      </w:tr>
      <w:tr w:rsidR="0012622A">
        <w:tc>
          <w:tcPr>
            <w:tcW w:w="102" w:type="pct"/>
            <w:tcBorders>
              <w:left w:val="single" w:sz="4" w:space="0" w:color="auto"/>
              <w:right w:val="single" w:sz="4" w:space="0" w:color="auto"/>
            </w:tcBorders>
          </w:tcPr>
          <w:p w:rsidR="0012622A" w:rsidRDefault="0012622A" w:rsidP="004D02ED">
            <w:pPr>
              <w:spacing w:after="0"/>
              <w:ind w:left="0"/>
              <w:rPr>
                <w:snapToGrid w:val="0"/>
                <w:color w:val="000000"/>
                <w:sz w:val="20"/>
              </w:rPr>
            </w:pPr>
          </w:p>
        </w:tc>
        <w:tc>
          <w:tcPr>
            <w:tcW w:w="107" w:type="pct"/>
            <w:tcBorders>
              <w:left w:val="single" w:sz="4" w:space="0" w:color="auto"/>
              <w:right w:val="single" w:sz="4" w:space="0" w:color="auto"/>
            </w:tcBorders>
          </w:tcPr>
          <w:p w:rsidR="0012622A" w:rsidRDefault="0012622A" w:rsidP="004D02ED">
            <w:pPr>
              <w:spacing w:after="0"/>
              <w:ind w:left="0"/>
              <w:rPr>
                <w:snapToGrid w:val="0"/>
                <w:color w:val="000000"/>
                <w:sz w:val="20"/>
              </w:rPr>
            </w:pPr>
          </w:p>
        </w:tc>
        <w:tc>
          <w:tcPr>
            <w:tcW w:w="921" w:type="pct"/>
            <w:tcBorders>
              <w:top w:val="single" w:sz="4" w:space="0" w:color="auto"/>
              <w:left w:val="single" w:sz="4" w:space="0" w:color="auto"/>
              <w:bottom w:val="single" w:sz="4" w:space="0" w:color="auto"/>
              <w:right w:val="single" w:sz="4" w:space="0" w:color="auto"/>
            </w:tcBorders>
          </w:tcPr>
          <w:p w:rsidR="0012622A" w:rsidRDefault="0012622A" w:rsidP="004D02ED">
            <w:pPr>
              <w:spacing w:after="0"/>
              <w:ind w:left="0"/>
              <w:rPr>
                <w:snapToGrid w:val="0"/>
                <w:color w:val="000000"/>
                <w:sz w:val="20"/>
              </w:rPr>
            </w:pPr>
            <w:r>
              <w:rPr>
                <w:snapToGrid w:val="0"/>
                <w:color w:val="000000"/>
                <w:sz w:val="20"/>
              </w:rPr>
              <w:t>Date</w:t>
            </w:r>
          </w:p>
        </w:tc>
        <w:tc>
          <w:tcPr>
            <w:tcW w:w="2587" w:type="pct"/>
            <w:tcBorders>
              <w:top w:val="single" w:sz="4" w:space="0" w:color="auto"/>
              <w:left w:val="single" w:sz="4" w:space="0" w:color="auto"/>
              <w:bottom w:val="single" w:sz="4" w:space="0" w:color="auto"/>
              <w:right w:val="single" w:sz="4" w:space="0" w:color="auto"/>
            </w:tcBorders>
          </w:tcPr>
          <w:p w:rsidR="0012622A" w:rsidRDefault="0012622A" w:rsidP="004D02ED">
            <w:pPr>
              <w:spacing w:after="0"/>
              <w:ind w:left="0"/>
              <w:rPr>
                <w:snapToGrid w:val="0"/>
                <w:color w:val="000000"/>
                <w:sz w:val="20"/>
              </w:rPr>
            </w:pPr>
            <w:r>
              <w:rPr>
                <w:snapToGrid w:val="0"/>
                <w:color w:val="000000"/>
                <w:sz w:val="20"/>
              </w:rPr>
              <w:t>Dato utvekslingen ble generert</w:t>
            </w:r>
          </w:p>
        </w:tc>
        <w:tc>
          <w:tcPr>
            <w:tcW w:w="257" w:type="pct"/>
            <w:gridSpan w:val="2"/>
            <w:tcBorders>
              <w:top w:val="single" w:sz="4" w:space="0" w:color="auto"/>
              <w:left w:val="single" w:sz="4" w:space="0" w:color="auto"/>
              <w:bottom w:val="single" w:sz="4" w:space="0" w:color="auto"/>
              <w:right w:val="single" w:sz="4" w:space="0" w:color="auto"/>
            </w:tcBorders>
          </w:tcPr>
          <w:p w:rsidR="0012622A" w:rsidRDefault="0012622A" w:rsidP="004D02ED">
            <w:pPr>
              <w:spacing w:after="0"/>
              <w:ind w:left="0"/>
              <w:jc w:val="center"/>
              <w:rPr>
                <w:snapToGrid w:val="0"/>
                <w:color w:val="000000"/>
                <w:sz w:val="20"/>
              </w:rPr>
            </w:pPr>
            <w:r>
              <w:rPr>
                <w:snapToGrid w:val="0"/>
                <w:color w:val="000000"/>
                <w:sz w:val="20"/>
              </w:rPr>
              <w:t>M</w:t>
            </w:r>
          </w:p>
        </w:tc>
        <w:tc>
          <w:tcPr>
            <w:tcW w:w="466" w:type="pct"/>
            <w:tcBorders>
              <w:top w:val="single" w:sz="4" w:space="0" w:color="auto"/>
              <w:left w:val="single" w:sz="4" w:space="0" w:color="auto"/>
              <w:bottom w:val="single" w:sz="4" w:space="0" w:color="auto"/>
              <w:right w:val="single" w:sz="4" w:space="0" w:color="auto"/>
            </w:tcBorders>
          </w:tcPr>
          <w:p w:rsidR="0012622A" w:rsidRDefault="0012622A" w:rsidP="004D02ED">
            <w:pPr>
              <w:spacing w:after="0"/>
              <w:ind w:left="0"/>
              <w:jc w:val="center"/>
              <w:rPr>
                <w:snapToGrid w:val="0"/>
                <w:color w:val="000000"/>
                <w:sz w:val="20"/>
              </w:rPr>
            </w:pPr>
            <w:r>
              <w:rPr>
                <w:snapToGrid w:val="0"/>
                <w:color w:val="000000"/>
                <w:sz w:val="20"/>
              </w:rPr>
              <w:t>1</w:t>
            </w:r>
          </w:p>
        </w:tc>
        <w:tc>
          <w:tcPr>
            <w:tcW w:w="560" w:type="pct"/>
            <w:tcBorders>
              <w:top w:val="single" w:sz="4" w:space="0" w:color="auto"/>
              <w:left w:val="single" w:sz="4" w:space="0" w:color="auto"/>
              <w:bottom w:val="single" w:sz="4" w:space="0" w:color="auto"/>
              <w:right w:val="single" w:sz="4" w:space="0" w:color="auto"/>
            </w:tcBorders>
          </w:tcPr>
          <w:p w:rsidR="0012622A" w:rsidRDefault="0012622A" w:rsidP="004D02ED">
            <w:pPr>
              <w:spacing w:after="0"/>
              <w:ind w:left="0"/>
              <w:rPr>
                <w:snapToGrid w:val="0"/>
                <w:color w:val="000000"/>
                <w:sz w:val="20"/>
              </w:rPr>
            </w:pPr>
            <w:r>
              <w:rPr>
                <w:snapToGrid w:val="0"/>
                <w:color w:val="000000"/>
                <w:sz w:val="20"/>
              </w:rPr>
              <w:t>Date</w:t>
            </w:r>
          </w:p>
        </w:tc>
      </w:tr>
      <w:tr w:rsidR="0012622A">
        <w:tc>
          <w:tcPr>
            <w:tcW w:w="102" w:type="pct"/>
            <w:tcBorders>
              <w:left w:val="single" w:sz="4" w:space="0" w:color="auto"/>
              <w:right w:val="single" w:sz="4" w:space="0" w:color="auto"/>
            </w:tcBorders>
          </w:tcPr>
          <w:p w:rsidR="0012622A" w:rsidRDefault="0012622A" w:rsidP="004D02ED">
            <w:pPr>
              <w:spacing w:after="0"/>
              <w:ind w:left="0"/>
              <w:rPr>
                <w:snapToGrid w:val="0"/>
                <w:color w:val="000000"/>
                <w:sz w:val="20"/>
              </w:rPr>
            </w:pPr>
          </w:p>
        </w:tc>
        <w:tc>
          <w:tcPr>
            <w:tcW w:w="107" w:type="pct"/>
            <w:tcBorders>
              <w:left w:val="single" w:sz="4" w:space="0" w:color="auto"/>
              <w:right w:val="single" w:sz="4" w:space="0" w:color="auto"/>
            </w:tcBorders>
          </w:tcPr>
          <w:p w:rsidR="0012622A" w:rsidRDefault="0012622A" w:rsidP="004D02ED">
            <w:pPr>
              <w:spacing w:after="0"/>
              <w:ind w:left="0"/>
              <w:rPr>
                <w:snapToGrid w:val="0"/>
                <w:color w:val="000000"/>
                <w:sz w:val="20"/>
              </w:rPr>
            </w:pPr>
          </w:p>
        </w:tc>
        <w:tc>
          <w:tcPr>
            <w:tcW w:w="921" w:type="pct"/>
            <w:tcBorders>
              <w:top w:val="single" w:sz="4" w:space="0" w:color="auto"/>
              <w:left w:val="single" w:sz="4" w:space="0" w:color="auto"/>
              <w:bottom w:val="single" w:sz="4" w:space="0" w:color="auto"/>
              <w:right w:val="single" w:sz="4" w:space="0" w:color="auto"/>
            </w:tcBorders>
          </w:tcPr>
          <w:p w:rsidR="0012622A" w:rsidRDefault="0012622A" w:rsidP="004D02ED">
            <w:pPr>
              <w:spacing w:after="0"/>
              <w:ind w:left="0"/>
              <w:rPr>
                <w:snapToGrid w:val="0"/>
                <w:color w:val="000000"/>
                <w:sz w:val="20"/>
              </w:rPr>
            </w:pPr>
            <w:r>
              <w:rPr>
                <w:snapToGrid w:val="0"/>
                <w:color w:val="000000"/>
                <w:sz w:val="20"/>
              </w:rPr>
              <w:t>Time</w:t>
            </w:r>
          </w:p>
        </w:tc>
        <w:tc>
          <w:tcPr>
            <w:tcW w:w="2587" w:type="pct"/>
            <w:tcBorders>
              <w:top w:val="single" w:sz="4" w:space="0" w:color="auto"/>
              <w:left w:val="single" w:sz="4" w:space="0" w:color="auto"/>
              <w:bottom w:val="single" w:sz="4" w:space="0" w:color="auto"/>
              <w:right w:val="single" w:sz="4" w:space="0" w:color="auto"/>
            </w:tcBorders>
          </w:tcPr>
          <w:p w:rsidR="0012622A" w:rsidRDefault="009D433C" w:rsidP="004D02ED">
            <w:pPr>
              <w:spacing w:after="0"/>
              <w:ind w:left="0"/>
              <w:rPr>
                <w:snapToGrid w:val="0"/>
                <w:color w:val="000000"/>
                <w:sz w:val="20"/>
              </w:rPr>
            </w:pPr>
            <w:r>
              <w:rPr>
                <w:snapToGrid w:val="0"/>
                <w:color w:val="000000"/>
                <w:sz w:val="20"/>
              </w:rPr>
              <w:t>Klokkeslett</w:t>
            </w:r>
            <w:r w:rsidR="0012622A">
              <w:rPr>
                <w:snapToGrid w:val="0"/>
                <w:color w:val="000000"/>
                <w:sz w:val="20"/>
              </w:rPr>
              <w:t xml:space="preserve"> utvekslingen ble generert</w:t>
            </w:r>
            <w:r>
              <w:rPr>
                <w:snapToGrid w:val="0"/>
                <w:color w:val="000000"/>
                <w:sz w:val="20"/>
              </w:rPr>
              <w:t xml:space="preserve"> (HH:MM:SS)</w:t>
            </w:r>
          </w:p>
        </w:tc>
        <w:tc>
          <w:tcPr>
            <w:tcW w:w="257" w:type="pct"/>
            <w:gridSpan w:val="2"/>
            <w:tcBorders>
              <w:top w:val="single" w:sz="4" w:space="0" w:color="auto"/>
              <w:left w:val="single" w:sz="4" w:space="0" w:color="auto"/>
              <w:bottom w:val="single" w:sz="4" w:space="0" w:color="auto"/>
              <w:right w:val="single" w:sz="4" w:space="0" w:color="auto"/>
            </w:tcBorders>
          </w:tcPr>
          <w:p w:rsidR="0012622A" w:rsidRDefault="0012622A" w:rsidP="004D02ED">
            <w:pPr>
              <w:spacing w:after="0"/>
              <w:ind w:left="0"/>
              <w:jc w:val="center"/>
              <w:rPr>
                <w:snapToGrid w:val="0"/>
                <w:color w:val="000000"/>
                <w:sz w:val="20"/>
              </w:rPr>
            </w:pPr>
            <w:r>
              <w:rPr>
                <w:snapToGrid w:val="0"/>
                <w:color w:val="000000"/>
                <w:sz w:val="20"/>
              </w:rPr>
              <w:t>K</w:t>
            </w:r>
          </w:p>
        </w:tc>
        <w:tc>
          <w:tcPr>
            <w:tcW w:w="466" w:type="pct"/>
            <w:tcBorders>
              <w:top w:val="single" w:sz="4" w:space="0" w:color="auto"/>
              <w:left w:val="single" w:sz="4" w:space="0" w:color="auto"/>
              <w:bottom w:val="single" w:sz="4" w:space="0" w:color="auto"/>
              <w:right w:val="single" w:sz="4" w:space="0" w:color="auto"/>
            </w:tcBorders>
          </w:tcPr>
          <w:p w:rsidR="0012622A" w:rsidRDefault="0012622A" w:rsidP="004D02ED">
            <w:pPr>
              <w:spacing w:after="0"/>
              <w:ind w:left="0"/>
              <w:jc w:val="center"/>
              <w:rPr>
                <w:snapToGrid w:val="0"/>
                <w:color w:val="000000"/>
                <w:sz w:val="20"/>
              </w:rPr>
            </w:pPr>
            <w:r>
              <w:rPr>
                <w:snapToGrid w:val="0"/>
                <w:color w:val="000000"/>
                <w:sz w:val="20"/>
              </w:rPr>
              <w:t>0..1</w:t>
            </w:r>
          </w:p>
        </w:tc>
        <w:tc>
          <w:tcPr>
            <w:tcW w:w="560" w:type="pct"/>
            <w:tcBorders>
              <w:top w:val="single" w:sz="4" w:space="0" w:color="auto"/>
              <w:left w:val="single" w:sz="4" w:space="0" w:color="auto"/>
              <w:bottom w:val="single" w:sz="4" w:space="0" w:color="auto"/>
              <w:right w:val="single" w:sz="4" w:space="0" w:color="auto"/>
            </w:tcBorders>
          </w:tcPr>
          <w:p w:rsidR="0012622A" w:rsidRDefault="0012622A" w:rsidP="004D02ED">
            <w:pPr>
              <w:spacing w:after="0"/>
              <w:ind w:left="0"/>
              <w:rPr>
                <w:snapToGrid w:val="0"/>
                <w:color w:val="000000"/>
                <w:sz w:val="20"/>
              </w:rPr>
            </w:pPr>
            <w:r>
              <w:rPr>
                <w:snapToGrid w:val="0"/>
                <w:color w:val="000000"/>
                <w:sz w:val="20"/>
              </w:rPr>
              <w:t>Time</w:t>
            </w:r>
          </w:p>
        </w:tc>
      </w:tr>
      <w:tr w:rsidR="0012622A">
        <w:tc>
          <w:tcPr>
            <w:tcW w:w="102" w:type="pct"/>
            <w:tcBorders>
              <w:left w:val="single" w:sz="4" w:space="0" w:color="auto"/>
              <w:right w:val="single" w:sz="4" w:space="0" w:color="auto"/>
            </w:tcBorders>
          </w:tcPr>
          <w:p w:rsidR="0012622A" w:rsidRDefault="0012622A" w:rsidP="004D02ED">
            <w:pPr>
              <w:spacing w:after="0"/>
              <w:ind w:left="0"/>
              <w:rPr>
                <w:snapToGrid w:val="0"/>
                <w:color w:val="000000"/>
                <w:sz w:val="20"/>
              </w:rPr>
            </w:pPr>
          </w:p>
        </w:tc>
        <w:tc>
          <w:tcPr>
            <w:tcW w:w="107" w:type="pct"/>
            <w:tcBorders>
              <w:left w:val="single" w:sz="4" w:space="0" w:color="auto"/>
              <w:right w:val="single" w:sz="4" w:space="0" w:color="auto"/>
            </w:tcBorders>
          </w:tcPr>
          <w:p w:rsidR="0012622A" w:rsidRDefault="0012622A" w:rsidP="004D02ED">
            <w:pPr>
              <w:spacing w:after="0"/>
              <w:ind w:left="0"/>
              <w:rPr>
                <w:snapToGrid w:val="0"/>
                <w:color w:val="000000"/>
                <w:sz w:val="20"/>
              </w:rPr>
            </w:pPr>
          </w:p>
        </w:tc>
        <w:tc>
          <w:tcPr>
            <w:tcW w:w="921" w:type="pct"/>
            <w:tcBorders>
              <w:top w:val="single" w:sz="4" w:space="0" w:color="auto"/>
              <w:left w:val="single" w:sz="4" w:space="0" w:color="auto"/>
              <w:bottom w:val="single" w:sz="4" w:space="0" w:color="auto"/>
              <w:right w:val="single" w:sz="4" w:space="0" w:color="auto"/>
            </w:tcBorders>
          </w:tcPr>
          <w:p w:rsidR="0012622A" w:rsidRDefault="0012622A" w:rsidP="004D02ED">
            <w:pPr>
              <w:spacing w:after="0"/>
              <w:ind w:left="0"/>
              <w:rPr>
                <w:snapToGrid w:val="0"/>
                <w:color w:val="000000"/>
                <w:sz w:val="20"/>
              </w:rPr>
            </w:pPr>
            <w:r>
              <w:rPr>
                <w:snapToGrid w:val="0"/>
                <w:color w:val="000000"/>
                <w:sz w:val="20"/>
              </w:rPr>
              <w:t>NumberOfMessages</w:t>
            </w:r>
          </w:p>
        </w:tc>
        <w:tc>
          <w:tcPr>
            <w:tcW w:w="2587" w:type="pct"/>
            <w:tcBorders>
              <w:top w:val="single" w:sz="4" w:space="0" w:color="auto"/>
              <w:left w:val="single" w:sz="4" w:space="0" w:color="auto"/>
              <w:bottom w:val="single" w:sz="4" w:space="0" w:color="auto"/>
              <w:right w:val="single" w:sz="4" w:space="0" w:color="auto"/>
            </w:tcBorders>
          </w:tcPr>
          <w:p w:rsidR="0012622A" w:rsidRDefault="0012622A" w:rsidP="004D02ED">
            <w:pPr>
              <w:spacing w:after="0"/>
              <w:ind w:left="0"/>
              <w:rPr>
                <w:snapToGrid w:val="0"/>
                <w:color w:val="000000"/>
                <w:sz w:val="20"/>
              </w:rPr>
            </w:pPr>
            <w:r>
              <w:rPr>
                <w:snapToGrid w:val="0"/>
                <w:color w:val="000000"/>
                <w:sz w:val="20"/>
              </w:rPr>
              <w:t>Antall meldinger i denne utvekslingen</w:t>
            </w:r>
          </w:p>
        </w:tc>
        <w:tc>
          <w:tcPr>
            <w:tcW w:w="257" w:type="pct"/>
            <w:gridSpan w:val="2"/>
            <w:tcBorders>
              <w:top w:val="single" w:sz="4" w:space="0" w:color="auto"/>
              <w:left w:val="single" w:sz="4" w:space="0" w:color="auto"/>
              <w:bottom w:val="single" w:sz="4" w:space="0" w:color="auto"/>
              <w:right w:val="single" w:sz="4" w:space="0" w:color="auto"/>
            </w:tcBorders>
          </w:tcPr>
          <w:p w:rsidR="0012622A" w:rsidRDefault="0012622A" w:rsidP="004D02ED">
            <w:pPr>
              <w:spacing w:after="0"/>
              <w:ind w:left="0"/>
              <w:jc w:val="center"/>
              <w:rPr>
                <w:snapToGrid w:val="0"/>
                <w:color w:val="000000"/>
                <w:sz w:val="20"/>
              </w:rPr>
            </w:pPr>
            <w:r>
              <w:rPr>
                <w:snapToGrid w:val="0"/>
                <w:color w:val="000000"/>
                <w:sz w:val="20"/>
              </w:rPr>
              <w:t>K</w:t>
            </w:r>
          </w:p>
        </w:tc>
        <w:tc>
          <w:tcPr>
            <w:tcW w:w="466" w:type="pct"/>
            <w:tcBorders>
              <w:top w:val="single" w:sz="4" w:space="0" w:color="auto"/>
              <w:left w:val="single" w:sz="4" w:space="0" w:color="auto"/>
              <w:bottom w:val="single" w:sz="4" w:space="0" w:color="auto"/>
              <w:right w:val="single" w:sz="4" w:space="0" w:color="auto"/>
            </w:tcBorders>
          </w:tcPr>
          <w:p w:rsidR="0012622A" w:rsidRDefault="0012622A" w:rsidP="004D02ED">
            <w:pPr>
              <w:spacing w:after="0"/>
              <w:ind w:left="0"/>
              <w:jc w:val="center"/>
              <w:rPr>
                <w:snapToGrid w:val="0"/>
                <w:color w:val="000000"/>
                <w:sz w:val="20"/>
              </w:rPr>
            </w:pPr>
            <w:r>
              <w:rPr>
                <w:snapToGrid w:val="0"/>
                <w:color w:val="000000"/>
                <w:sz w:val="20"/>
              </w:rPr>
              <w:t>0..1</w:t>
            </w:r>
          </w:p>
        </w:tc>
        <w:tc>
          <w:tcPr>
            <w:tcW w:w="560" w:type="pct"/>
            <w:tcBorders>
              <w:top w:val="single" w:sz="4" w:space="0" w:color="auto"/>
              <w:left w:val="single" w:sz="4" w:space="0" w:color="auto"/>
              <w:bottom w:val="single" w:sz="4" w:space="0" w:color="auto"/>
              <w:right w:val="single" w:sz="4" w:space="0" w:color="auto"/>
            </w:tcBorders>
          </w:tcPr>
          <w:p w:rsidR="0012622A" w:rsidRDefault="0012622A" w:rsidP="004D02ED">
            <w:pPr>
              <w:spacing w:after="0"/>
              <w:ind w:left="0"/>
              <w:rPr>
                <w:snapToGrid w:val="0"/>
                <w:color w:val="000000"/>
                <w:sz w:val="20"/>
              </w:rPr>
            </w:pPr>
            <w:r>
              <w:rPr>
                <w:snapToGrid w:val="0"/>
                <w:color w:val="000000"/>
                <w:sz w:val="20"/>
              </w:rPr>
              <w:t>Integer</w:t>
            </w:r>
          </w:p>
        </w:tc>
      </w:tr>
      <w:tr w:rsidR="0012622A">
        <w:tc>
          <w:tcPr>
            <w:tcW w:w="102" w:type="pct"/>
            <w:tcBorders>
              <w:left w:val="single" w:sz="4" w:space="0" w:color="auto"/>
              <w:bottom w:val="single" w:sz="4" w:space="0" w:color="auto"/>
              <w:right w:val="single" w:sz="4" w:space="0" w:color="auto"/>
            </w:tcBorders>
          </w:tcPr>
          <w:p w:rsidR="0012622A" w:rsidRDefault="0012622A" w:rsidP="004D02ED">
            <w:pPr>
              <w:spacing w:after="0"/>
              <w:ind w:left="0"/>
              <w:rPr>
                <w:snapToGrid w:val="0"/>
                <w:color w:val="000000"/>
                <w:sz w:val="20"/>
              </w:rPr>
            </w:pPr>
          </w:p>
        </w:tc>
        <w:tc>
          <w:tcPr>
            <w:tcW w:w="107" w:type="pct"/>
            <w:tcBorders>
              <w:left w:val="single" w:sz="4" w:space="0" w:color="auto"/>
              <w:bottom w:val="single" w:sz="4" w:space="0" w:color="auto"/>
              <w:right w:val="single" w:sz="4" w:space="0" w:color="auto"/>
            </w:tcBorders>
          </w:tcPr>
          <w:p w:rsidR="0012622A" w:rsidRDefault="0012622A" w:rsidP="004D02ED">
            <w:pPr>
              <w:spacing w:after="0"/>
              <w:ind w:left="0"/>
              <w:rPr>
                <w:snapToGrid w:val="0"/>
                <w:color w:val="000000"/>
                <w:sz w:val="20"/>
              </w:rPr>
            </w:pPr>
          </w:p>
        </w:tc>
        <w:tc>
          <w:tcPr>
            <w:tcW w:w="921" w:type="pct"/>
            <w:tcBorders>
              <w:top w:val="single" w:sz="4" w:space="0" w:color="auto"/>
              <w:left w:val="single" w:sz="4" w:space="0" w:color="auto"/>
              <w:bottom w:val="single" w:sz="4" w:space="0" w:color="auto"/>
              <w:right w:val="single" w:sz="4" w:space="0" w:color="auto"/>
            </w:tcBorders>
          </w:tcPr>
          <w:p w:rsidR="0012622A" w:rsidRDefault="0012622A" w:rsidP="004D02ED">
            <w:pPr>
              <w:spacing w:after="0"/>
              <w:ind w:left="0"/>
              <w:rPr>
                <w:snapToGrid w:val="0"/>
                <w:color w:val="000000"/>
                <w:sz w:val="20"/>
              </w:rPr>
            </w:pPr>
            <w:r>
              <w:rPr>
                <w:snapToGrid w:val="0"/>
                <w:color w:val="000000"/>
                <w:sz w:val="20"/>
              </w:rPr>
              <w:t>TestIndicator</w:t>
            </w:r>
          </w:p>
        </w:tc>
        <w:tc>
          <w:tcPr>
            <w:tcW w:w="2587" w:type="pct"/>
            <w:tcBorders>
              <w:top w:val="single" w:sz="4" w:space="0" w:color="auto"/>
              <w:left w:val="single" w:sz="4" w:space="0" w:color="auto"/>
              <w:bottom w:val="single" w:sz="4" w:space="0" w:color="auto"/>
              <w:right w:val="single" w:sz="4" w:space="0" w:color="auto"/>
            </w:tcBorders>
          </w:tcPr>
          <w:p w:rsidR="0012622A" w:rsidRDefault="0012622A" w:rsidP="004D02ED">
            <w:pPr>
              <w:spacing w:after="0"/>
              <w:ind w:left="0"/>
              <w:rPr>
                <w:snapToGrid w:val="0"/>
                <w:color w:val="000000"/>
                <w:sz w:val="20"/>
              </w:rPr>
            </w:pPr>
            <w:r>
              <w:rPr>
                <w:snapToGrid w:val="0"/>
                <w:color w:val="000000"/>
                <w:sz w:val="20"/>
              </w:rPr>
              <w:t>Testflagg. Skal angis med verdien 1 dersom utvekslingen inneholder testdata. Fravær av verdi skal tolkes som at utvekslingen inneholder produksjonsdata.</w:t>
            </w:r>
          </w:p>
        </w:tc>
        <w:tc>
          <w:tcPr>
            <w:tcW w:w="257" w:type="pct"/>
            <w:gridSpan w:val="2"/>
            <w:tcBorders>
              <w:top w:val="single" w:sz="4" w:space="0" w:color="auto"/>
              <w:left w:val="single" w:sz="4" w:space="0" w:color="auto"/>
              <w:bottom w:val="single" w:sz="4" w:space="0" w:color="auto"/>
              <w:right w:val="single" w:sz="4" w:space="0" w:color="auto"/>
            </w:tcBorders>
          </w:tcPr>
          <w:p w:rsidR="0012622A" w:rsidRDefault="0012622A" w:rsidP="004D02ED">
            <w:pPr>
              <w:spacing w:after="0"/>
              <w:ind w:left="0"/>
              <w:jc w:val="center"/>
              <w:rPr>
                <w:snapToGrid w:val="0"/>
                <w:color w:val="000000"/>
                <w:sz w:val="20"/>
                <w:lang w:val="en-US"/>
              </w:rPr>
            </w:pPr>
            <w:r>
              <w:rPr>
                <w:snapToGrid w:val="0"/>
                <w:color w:val="000000"/>
                <w:sz w:val="20"/>
                <w:lang w:val="en-US"/>
              </w:rPr>
              <w:t>K</w:t>
            </w:r>
          </w:p>
        </w:tc>
        <w:tc>
          <w:tcPr>
            <w:tcW w:w="466" w:type="pct"/>
            <w:tcBorders>
              <w:top w:val="single" w:sz="4" w:space="0" w:color="auto"/>
              <w:left w:val="single" w:sz="4" w:space="0" w:color="auto"/>
              <w:bottom w:val="single" w:sz="4" w:space="0" w:color="auto"/>
              <w:right w:val="single" w:sz="4" w:space="0" w:color="auto"/>
            </w:tcBorders>
          </w:tcPr>
          <w:p w:rsidR="0012622A" w:rsidRDefault="0012622A" w:rsidP="004D02ED">
            <w:pPr>
              <w:spacing w:after="0"/>
              <w:ind w:left="0"/>
              <w:jc w:val="center"/>
              <w:rPr>
                <w:snapToGrid w:val="0"/>
                <w:color w:val="000000"/>
                <w:sz w:val="20"/>
                <w:lang w:val="en-US"/>
              </w:rPr>
            </w:pPr>
            <w:r>
              <w:rPr>
                <w:snapToGrid w:val="0"/>
                <w:color w:val="000000"/>
                <w:sz w:val="20"/>
                <w:lang w:val="en-US"/>
              </w:rPr>
              <w:t>0..1</w:t>
            </w:r>
          </w:p>
        </w:tc>
        <w:tc>
          <w:tcPr>
            <w:tcW w:w="560" w:type="pct"/>
            <w:tcBorders>
              <w:top w:val="single" w:sz="4" w:space="0" w:color="auto"/>
              <w:left w:val="single" w:sz="4" w:space="0" w:color="auto"/>
              <w:bottom w:val="single" w:sz="4" w:space="0" w:color="auto"/>
              <w:right w:val="single" w:sz="4" w:space="0" w:color="auto"/>
            </w:tcBorders>
          </w:tcPr>
          <w:p w:rsidR="0012622A" w:rsidRDefault="0012622A" w:rsidP="004D02ED">
            <w:pPr>
              <w:spacing w:after="0"/>
              <w:ind w:left="0"/>
              <w:rPr>
                <w:snapToGrid w:val="0"/>
                <w:color w:val="000000"/>
                <w:sz w:val="20"/>
                <w:lang w:val="en-US"/>
              </w:rPr>
            </w:pPr>
            <w:r>
              <w:rPr>
                <w:snapToGrid w:val="0"/>
                <w:color w:val="000000"/>
                <w:sz w:val="20"/>
                <w:lang w:val="en-US"/>
              </w:rPr>
              <w:t>Integer</w:t>
            </w:r>
          </w:p>
        </w:tc>
      </w:tr>
      <w:bookmarkEnd w:id="24"/>
    </w:tbl>
    <w:p w:rsidR="00997D76" w:rsidRDefault="00997D76" w:rsidP="00FB1147">
      <w:pPr>
        <w:pStyle w:val="HeadingBase"/>
        <w:spacing w:before="0" w:after="0"/>
      </w:pPr>
    </w:p>
    <w:p w:rsidR="00C94C39" w:rsidRPr="00E17CDB" w:rsidRDefault="00C94C39" w:rsidP="00BF0850">
      <w:pPr>
        <w:pStyle w:val="HeadingBase"/>
      </w:pPr>
      <w:r w:rsidRPr="00E17CDB">
        <w:t>XML</w:t>
      </w:r>
      <w:r w:rsidR="00301F1B" w:rsidRPr="00E17CDB">
        <w:t>-eksempel</w:t>
      </w:r>
    </w:p>
    <w:p w:rsidR="00CD55C7" w:rsidRPr="001C7772" w:rsidRDefault="00CD55C7" w:rsidP="00CD55C7">
      <w:pPr>
        <w:spacing w:before="0" w:after="0"/>
        <w:rPr>
          <w:rFonts w:ascii="Times New Roman" w:hAnsi="Times New Roman"/>
          <w:color w:val="000000"/>
          <w:szCs w:val="22"/>
          <w:highlight w:val="white"/>
          <w:lang w:eastAsia="en-US"/>
        </w:rPr>
      </w:pPr>
      <w:r w:rsidRPr="001C7772">
        <w:rPr>
          <w:rFonts w:ascii="Times New Roman" w:hAnsi="Times New Roman"/>
          <w:color w:val="008080"/>
          <w:szCs w:val="22"/>
          <w:highlight w:val="white"/>
          <w:lang w:eastAsia="en-US"/>
        </w:rPr>
        <w:t>&lt;?xml version="1.0" encoding="UTF-8"?&gt;</w:t>
      </w:r>
    </w:p>
    <w:p w:rsidR="00CD55C7" w:rsidRPr="00F60B03" w:rsidRDefault="00CD55C7" w:rsidP="00CD55C7">
      <w:pPr>
        <w:spacing w:before="0" w:after="0"/>
        <w:rPr>
          <w:rFonts w:ascii="Times New Roman" w:hAnsi="Times New Roman"/>
          <w:color w:val="000000"/>
          <w:szCs w:val="22"/>
          <w:highlight w:val="white"/>
          <w:lang w:val="fr-FR" w:eastAsia="en-US"/>
        </w:rPr>
      </w:pPr>
      <w:r w:rsidRPr="00F60B03">
        <w:rPr>
          <w:rFonts w:ascii="Times New Roman" w:hAnsi="Times New Roman"/>
          <w:color w:val="0000FF"/>
          <w:szCs w:val="22"/>
          <w:highlight w:val="white"/>
          <w:lang w:val="fr-FR" w:eastAsia="en-US"/>
        </w:rPr>
        <w:t>&lt;</w:t>
      </w:r>
      <w:r w:rsidRPr="00F60B03">
        <w:rPr>
          <w:rFonts w:ascii="Times New Roman" w:hAnsi="Times New Roman"/>
          <w:color w:val="800000"/>
          <w:szCs w:val="22"/>
          <w:highlight w:val="white"/>
          <w:lang w:val="fr-FR" w:eastAsia="en-US"/>
        </w:rPr>
        <w:t>Interchange</w:t>
      </w:r>
      <w:r w:rsidRPr="00F60B03">
        <w:rPr>
          <w:rFonts w:ascii="Times New Roman" w:hAnsi="Times New Roman"/>
          <w:color w:val="FF0000"/>
          <w:szCs w:val="22"/>
          <w:highlight w:val="white"/>
          <w:lang w:val="fr-FR" w:eastAsia="en-US"/>
        </w:rPr>
        <w:t xml:space="preserve"> xmlns</w:t>
      </w:r>
      <w:r w:rsidRPr="00F60B03">
        <w:rPr>
          <w:rFonts w:ascii="Times New Roman" w:hAnsi="Times New Roman"/>
          <w:color w:val="0000FF"/>
          <w:szCs w:val="22"/>
          <w:highlight w:val="white"/>
          <w:lang w:val="fr-FR" w:eastAsia="en-US"/>
        </w:rPr>
        <w:t>="</w:t>
      </w:r>
      <w:r w:rsidRPr="00F60B03">
        <w:rPr>
          <w:rFonts w:ascii="Times New Roman" w:hAnsi="Times New Roman"/>
          <w:color w:val="000000"/>
          <w:szCs w:val="22"/>
          <w:highlight w:val="white"/>
          <w:lang w:val="fr-FR" w:eastAsia="en-US"/>
        </w:rPr>
        <w:t>http://www.e2b.no/XMLSchema</w:t>
      </w:r>
      <w:r w:rsidRPr="00F60B03">
        <w:rPr>
          <w:rFonts w:ascii="Times New Roman" w:hAnsi="Times New Roman"/>
          <w:color w:val="0000FF"/>
          <w:szCs w:val="22"/>
          <w:highlight w:val="white"/>
          <w:lang w:val="fr-FR" w:eastAsia="en-US"/>
        </w:rPr>
        <w:t>"</w:t>
      </w:r>
      <w:r w:rsidRPr="00F60B03">
        <w:rPr>
          <w:rFonts w:ascii="Times New Roman" w:hAnsi="Times New Roman"/>
          <w:color w:val="FF0000"/>
          <w:szCs w:val="22"/>
          <w:highlight w:val="white"/>
          <w:lang w:val="fr-FR" w:eastAsia="en-US"/>
        </w:rPr>
        <w:t xml:space="preserve"> xmlns:xsi</w:t>
      </w:r>
      <w:r w:rsidRPr="00F60B03">
        <w:rPr>
          <w:rFonts w:ascii="Times New Roman" w:hAnsi="Times New Roman"/>
          <w:color w:val="0000FF"/>
          <w:szCs w:val="22"/>
          <w:highlight w:val="white"/>
          <w:lang w:val="fr-FR" w:eastAsia="en-US"/>
        </w:rPr>
        <w:t>="</w:t>
      </w:r>
      <w:r w:rsidRPr="00F60B03">
        <w:rPr>
          <w:rFonts w:ascii="Times New Roman" w:hAnsi="Times New Roman"/>
          <w:color w:val="000000"/>
          <w:szCs w:val="22"/>
          <w:highlight w:val="white"/>
          <w:lang w:val="fr-FR" w:eastAsia="en-US"/>
        </w:rPr>
        <w:t>http://www.w3.org/2001/XMLSchema-instance</w:t>
      </w:r>
      <w:r w:rsidRPr="00F60B03">
        <w:rPr>
          <w:rFonts w:ascii="Times New Roman" w:hAnsi="Times New Roman"/>
          <w:color w:val="0000FF"/>
          <w:szCs w:val="22"/>
          <w:highlight w:val="white"/>
          <w:lang w:val="fr-FR" w:eastAsia="en-US"/>
        </w:rPr>
        <w:t>"</w:t>
      </w:r>
      <w:r w:rsidRPr="00F60B03">
        <w:rPr>
          <w:rFonts w:ascii="Times New Roman" w:hAnsi="Times New Roman"/>
          <w:color w:val="FF0000"/>
          <w:szCs w:val="22"/>
          <w:highlight w:val="white"/>
          <w:lang w:val="fr-FR" w:eastAsia="en-US"/>
        </w:rPr>
        <w:t xml:space="preserve"> xsi:schemaLocation</w:t>
      </w:r>
      <w:r w:rsidRPr="00F60B03">
        <w:rPr>
          <w:rFonts w:ascii="Times New Roman" w:hAnsi="Times New Roman"/>
          <w:color w:val="0000FF"/>
          <w:szCs w:val="22"/>
          <w:highlight w:val="white"/>
          <w:lang w:val="fr-FR" w:eastAsia="en-US"/>
        </w:rPr>
        <w:t>="</w:t>
      </w:r>
      <w:r w:rsidRPr="00F60B03">
        <w:rPr>
          <w:rFonts w:ascii="Times New Roman" w:hAnsi="Times New Roman"/>
          <w:color w:val="000000"/>
          <w:szCs w:val="22"/>
          <w:highlight w:val="white"/>
          <w:lang w:val="fr-FR" w:eastAsia="en-US"/>
        </w:rPr>
        <w:t>http://www.e2b.no/XMLSchema e2b_Invoice_Interchange_v3</w:t>
      </w:r>
      <w:r w:rsidR="00F60B03" w:rsidRPr="00F60B03">
        <w:rPr>
          <w:rFonts w:ascii="Times New Roman" w:hAnsi="Times New Roman"/>
          <w:color w:val="000000"/>
          <w:szCs w:val="22"/>
          <w:highlight w:val="white"/>
          <w:lang w:val="fr-FR" w:eastAsia="en-US"/>
        </w:rPr>
        <w:t>p4</w:t>
      </w:r>
      <w:r w:rsidR="005F0175">
        <w:rPr>
          <w:rFonts w:ascii="Times New Roman" w:hAnsi="Times New Roman"/>
          <w:color w:val="000000"/>
          <w:szCs w:val="22"/>
          <w:highlight w:val="white"/>
          <w:lang w:val="fr-FR" w:eastAsia="en-US"/>
        </w:rPr>
        <w:t>1</w:t>
      </w:r>
      <w:r w:rsidRPr="00F60B03">
        <w:rPr>
          <w:rFonts w:ascii="Times New Roman" w:hAnsi="Times New Roman"/>
          <w:color w:val="000000"/>
          <w:szCs w:val="22"/>
          <w:highlight w:val="white"/>
          <w:lang w:val="fr-FR" w:eastAsia="en-US"/>
        </w:rPr>
        <w:t>.xsd</w:t>
      </w:r>
      <w:r w:rsidRPr="00F60B03">
        <w:rPr>
          <w:rFonts w:ascii="Times New Roman" w:hAnsi="Times New Roman"/>
          <w:color w:val="0000FF"/>
          <w:szCs w:val="22"/>
          <w:highlight w:val="white"/>
          <w:lang w:val="fr-FR" w:eastAsia="en-US"/>
        </w:rPr>
        <w:t>"&gt;</w:t>
      </w:r>
    </w:p>
    <w:p w:rsidR="001E42CD" w:rsidRPr="001C7772" w:rsidRDefault="001E42CD" w:rsidP="00CD55C7">
      <w:pPr>
        <w:spacing w:before="0" w:after="0"/>
        <w:ind w:firstLine="323"/>
        <w:rPr>
          <w:rFonts w:ascii="Times New Roman" w:hAnsi="Times New Roman"/>
          <w:color w:val="000000"/>
          <w:szCs w:val="22"/>
          <w:highlight w:val="white"/>
          <w:lang w:val="en-GB" w:eastAsia="en-US"/>
        </w:rPr>
      </w:pP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Envelope</w:t>
      </w:r>
      <w:r w:rsidRPr="001C7772">
        <w:rPr>
          <w:rFonts w:ascii="Times New Roman" w:hAnsi="Times New Roman"/>
          <w:color w:val="0000FF"/>
          <w:szCs w:val="22"/>
          <w:highlight w:val="white"/>
          <w:lang w:val="en-GB" w:eastAsia="en-US"/>
        </w:rPr>
        <w:t>&gt;</w:t>
      </w:r>
    </w:p>
    <w:p w:rsidR="001E42CD" w:rsidRPr="001C7772" w:rsidRDefault="001E42CD" w:rsidP="00FB1147">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InterchangeId</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1</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InterchangeId</w:t>
      </w:r>
      <w:r w:rsidRPr="001C7772">
        <w:rPr>
          <w:rFonts w:ascii="Times New Roman" w:hAnsi="Times New Roman"/>
          <w:color w:val="0000FF"/>
          <w:szCs w:val="22"/>
          <w:highlight w:val="white"/>
          <w:lang w:val="en-GB" w:eastAsia="en-US"/>
        </w:rPr>
        <w:t>&gt;</w:t>
      </w:r>
    </w:p>
    <w:p w:rsidR="001E42CD" w:rsidRPr="001C7772" w:rsidRDefault="001E42CD" w:rsidP="00FB1147">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From</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12345</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From</w:t>
      </w:r>
      <w:r w:rsidRPr="001C7772">
        <w:rPr>
          <w:rFonts w:ascii="Times New Roman" w:hAnsi="Times New Roman"/>
          <w:color w:val="0000FF"/>
          <w:szCs w:val="22"/>
          <w:highlight w:val="white"/>
          <w:lang w:val="en-GB" w:eastAsia="en-US"/>
        </w:rPr>
        <w:t>&gt;</w:t>
      </w:r>
    </w:p>
    <w:p w:rsidR="001E42CD" w:rsidRPr="001C7772" w:rsidRDefault="001E42CD" w:rsidP="00FB1147">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To</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67890</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To</w:t>
      </w:r>
      <w:r w:rsidRPr="001C7772">
        <w:rPr>
          <w:rFonts w:ascii="Times New Roman" w:hAnsi="Times New Roman"/>
          <w:color w:val="0000FF"/>
          <w:szCs w:val="22"/>
          <w:highlight w:val="white"/>
          <w:lang w:val="en-GB" w:eastAsia="en-US"/>
        </w:rPr>
        <w:t>&gt;</w:t>
      </w:r>
    </w:p>
    <w:p w:rsidR="001E42CD" w:rsidRPr="001C7772" w:rsidRDefault="001E42CD" w:rsidP="00FB1147">
      <w:pPr>
        <w:spacing w:before="0" w:after="0"/>
        <w:rPr>
          <w:rFonts w:ascii="Times New Roman" w:hAnsi="Times New Roman"/>
          <w:color w:val="0000FF"/>
          <w:szCs w:val="22"/>
          <w:highlight w:val="white"/>
          <w:lang w:val="en-US"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Date</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20</w:t>
      </w:r>
      <w:r w:rsidR="005F0175">
        <w:rPr>
          <w:rFonts w:ascii="Times New Roman" w:hAnsi="Times New Roman"/>
          <w:color w:val="000000"/>
          <w:szCs w:val="22"/>
          <w:highlight w:val="white"/>
          <w:lang w:val="en-GB" w:eastAsia="en-US"/>
        </w:rPr>
        <w:t>11</w:t>
      </w:r>
      <w:r w:rsidRPr="001C7772">
        <w:rPr>
          <w:rFonts w:ascii="Times New Roman" w:hAnsi="Times New Roman"/>
          <w:color w:val="000000"/>
          <w:szCs w:val="22"/>
          <w:highlight w:val="white"/>
          <w:lang w:val="en-GB" w:eastAsia="en-US"/>
        </w:rPr>
        <w:t>-</w:t>
      </w:r>
      <w:r w:rsidR="005F0175">
        <w:rPr>
          <w:rFonts w:ascii="Times New Roman" w:hAnsi="Times New Roman"/>
          <w:color w:val="000000"/>
          <w:szCs w:val="22"/>
          <w:highlight w:val="white"/>
          <w:lang w:val="en-GB" w:eastAsia="en-US"/>
        </w:rPr>
        <w:t>12</w:t>
      </w:r>
      <w:r w:rsidRPr="001C7772">
        <w:rPr>
          <w:rFonts w:ascii="Times New Roman" w:hAnsi="Times New Roman"/>
          <w:color w:val="000000"/>
          <w:szCs w:val="22"/>
          <w:highlight w:val="white"/>
          <w:lang w:val="en-GB" w:eastAsia="en-US"/>
        </w:rPr>
        <w:t>-</w:t>
      </w:r>
      <w:r w:rsidR="005F0175">
        <w:rPr>
          <w:rFonts w:ascii="Times New Roman" w:hAnsi="Times New Roman"/>
          <w:color w:val="000000"/>
          <w:szCs w:val="22"/>
          <w:highlight w:val="white"/>
          <w:lang w:val="en-GB" w:eastAsia="en-US"/>
        </w:rPr>
        <w:t>16</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Date</w:t>
      </w:r>
      <w:r w:rsidRPr="001C7772">
        <w:rPr>
          <w:rFonts w:ascii="Times New Roman" w:hAnsi="Times New Roman"/>
          <w:color w:val="0000FF"/>
          <w:szCs w:val="22"/>
          <w:highlight w:val="white"/>
          <w:lang w:val="en-US" w:eastAsia="en-US"/>
        </w:rPr>
        <w:t>&gt;</w:t>
      </w:r>
    </w:p>
    <w:p w:rsidR="001E42CD" w:rsidRPr="001C7772" w:rsidRDefault="001E42CD" w:rsidP="00FB1147">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lastRenderedPageBreak/>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Time</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14:20:0</w:t>
      </w:r>
      <w:r w:rsidR="0012622A" w:rsidRPr="001C7772">
        <w:rPr>
          <w:rFonts w:ascii="Times New Roman" w:hAnsi="Times New Roman"/>
          <w:color w:val="000000"/>
          <w:szCs w:val="22"/>
          <w:highlight w:val="white"/>
          <w:lang w:val="en-US" w:eastAsia="en-US"/>
        </w:rPr>
        <w:t>0</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Time</w:t>
      </w:r>
      <w:r w:rsidRPr="001C7772">
        <w:rPr>
          <w:rFonts w:ascii="Times New Roman" w:hAnsi="Times New Roman"/>
          <w:color w:val="0000FF"/>
          <w:szCs w:val="22"/>
          <w:highlight w:val="white"/>
          <w:lang w:val="en-US" w:eastAsia="en-US"/>
        </w:rPr>
        <w:t>&gt;</w:t>
      </w:r>
    </w:p>
    <w:p w:rsidR="001E42CD" w:rsidRPr="001C7772" w:rsidRDefault="001E42CD" w:rsidP="00FB1147">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NumberOfMessages</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1</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NumberOfMessages</w:t>
      </w:r>
      <w:r w:rsidRPr="001C7772">
        <w:rPr>
          <w:rFonts w:ascii="Times New Roman" w:hAnsi="Times New Roman"/>
          <w:color w:val="0000FF"/>
          <w:szCs w:val="22"/>
          <w:highlight w:val="white"/>
          <w:lang w:val="en-GB" w:eastAsia="en-US"/>
        </w:rPr>
        <w:t>&gt;</w:t>
      </w:r>
    </w:p>
    <w:p w:rsidR="001E42CD" w:rsidRPr="001C7772" w:rsidRDefault="001E42CD" w:rsidP="00FB1147">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Envelope</w:t>
      </w:r>
      <w:r w:rsidRPr="001C7772">
        <w:rPr>
          <w:rFonts w:ascii="Times New Roman" w:hAnsi="Times New Roman"/>
          <w:color w:val="0000FF"/>
          <w:szCs w:val="22"/>
          <w:highlight w:val="white"/>
          <w:lang w:val="en-GB" w:eastAsia="en-US"/>
        </w:rPr>
        <w:t>&gt;</w:t>
      </w:r>
    </w:p>
    <w:p w:rsidR="00CD55C7" w:rsidRPr="001C7772" w:rsidRDefault="00CD55C7" w:rsidP="00CD55C7">
      <w:pPr>
        <w:spacing w:before="0" w:after="0"/>
        <w:rPr>
          <w:rFonts w:ascii="Times New Roman" w:hAnsi="Times New Roman"/>
          <w:color w:val="000000"/>
          <w:szCs w:val="22"/>
          <w:highlight w:val="white"/>
          <w:lang w:eastAsia="en-US"/>
        </w:rPr>
      </w:pPr>
      <w:r w:rsidRPr="001C7772">
        <w:rPr>
          <w:rFonts w:ascii="Times New Roman" w:hAnsi="Times New Roman"/>
          <w:color w:val="0000FF"/>
          <w:szCs w:val="22"/>
          <w:highlight w:val="white"/>
          <w:lang w:eastAsia="en-US"/>
        </w:rPr>
        <w:t>&lt;/</w:t>
      </w:r>
      <w:r w:rsidRPr="001C7772">
        <w:rPr>
          <w:rFonts w:ascii="Times New Roman" w:hAnsi="Times New Roman"/>
          <w:color w:val="800000"/>
          <w:szCs w:val="22"/>
          <w:highlight w:val="white"/>
          <w:lang w:eastAsia="en-US"/>
        </w:rPr>
        <w:t>Interchange</w:t>
      </w:r>
      <w:r w:rsidRPr="001C7772">
        <w:rPr>
          <w:rFonts w:ascii="Times New Roman" w:hAnsi="Times New Roman"/>
          <w:color w:val="0000FF"/>
          <w:szCs w:val="22"/>
          <w:highlight w:val="white"/>
          <w:lang w:eastAsia="en-US"/>
        </w:rPr>
        <w:t>&gt;</w:t>
      </w:r>
    </w:p>
    <w:p w:rsidR="00C94C39" w:rsidRPr="00AD78CA" w:rsidRDefault="00C94C39" w:rsidP="00C94C39"/>
    <w:p w:rsidR="005056EF" w:rsidRPr="00AD78CA" w:rsidRDefault="00FA612D" w:rsidP="00CF6796">
      <w:pPr>
        <w:pStyle w:val="Overskrift2"/>
      </w:pPr>
      <w:bookmarkStart w:id="25" w:name="_Toc311102084"/>
      <w:r w:rsidRPr="00AD78CA">
        <w:t>Fakturamelding</w:t>
      </w:r>
      <w:bookmarkEnd w:id="25"/>
    </w:p>
    <w:tbl>
      <w:tblPr>
        <w:tblW w:w="13780" w:type="dxa"/>
        <w:tblLayout w:type="fixed"/>
        <w:tblCellMar>
          <w:left w:w="30" w:type="dxa"/>
          <w:right w:w="30" w:type="dxa"/>
        </w:tblCellMar>
        <w:tblLook w:val="0000"/>
      </w:tblPr>
      <w:tblGrid>
        <w:gridCol w:w="311"/>
        <w:gridCol w:w="283"/>
        <w:gridCol w:w="2697"/>
        <w:gridCol w:w="6520"/>
        <w:gridCol w:w="567"/>
        <w:gridCol w:w="1276"/>
        <w:gridCol w:w="2126"/>
      </w:tblGrid>
      <w:tr w:rsidR="000829AD" w:rsidRPr="00AD78CA">
        <w:trPr>
          <w:trHeight w:val="247"/>
          <w:tblHeader/>
        </w:trPr>
        <w:tc>
          <w:tcPr>
            <w:tcW w:w="3291" w:type="dxa"/>
            <w:gridSpan w:val="3"/>
            <w:tcBorders>
              <w:top w:val="single" w:sz="8" w:space="0" w:color="auto"/>
              <w:left w:val="single" w:sz="4" w:space="0" w:color="auto"/>
              <w:bottom w:val="single" w:sz="4" w:space="0" w:color="auto"/>
              <w:right w:val="single" w:sz="4" w:space="0" w:color="auto"/>
            </w:tcBorders>
            <w:shd w:val="clear" w:color="auto" w:fill="FFFF00"/>
          </w:tcPr>
          <w:p w:rsidR="000829AD" w:rsidRPr="00AD78CA" w:rsidRDefault="000829AD" w:rsidP="00F67750">
            <w:pPr>
              <w:ind w:left="0"/>
              <w:rPr>
                <w:b/>
                <w:snapToGrid w:val="0"/>
                <w:color w:val="000000"/>
              </w:rPr>
            </w:pPr>
            <w:r w:rsidRPr="00AD78CA">
              <w:rPr>
                <w:b/>
                <w:snapToGrid w:val="0"/>
                <w:color w:val="000000"/>
              </w:rPr>
              <w:t xml:space="preserve">Navn på XML-element </w:t>
            </w:r>
          </w:p>
        </w:tc>
        <w:tc>
          <w:tcPr>
            <w:tcW w:w="6520" w:type="dxa"/>
            <w:tcBorders>
              <w:top w:val="single" w:sz="8" w:space="0" w:color="auto"/>
              <w:left w:val="single" w:sz="4" w:space="0" w:color="auto"/>
              <w:bottom w:val="single" w:sz="4" w:space="0" w:color="auto"/>
              <w:right w:val="single" w:sz="4" w:space="0" w:color="auto"/>
            </w:tcBorders>
            <w:shd w:val="clear" w:color="auto" w:fill="FFFF00"/>
          </w:tcPr>
          <w:p w:rsidR="000829AD" w:rsidRPr="00AD78CA" w:rsidRDefault="000829AD">
            <w:pPr>
              <w:ind w:left="0"/>
              <w:rPr>
                <w:b/>
                <w:snapToGrid w:val="0"/>
                <w:color w:val="000000"/>
              </w:rPr>
            </w:pPr>
            <w:r w:rsidRPr="00AD78CA">
              <w:rPr>
                <w:b/>
                <w:snapToGrid w:val="0"/>
                <w:color w:val="000000"/>
              </w:rPr>
              <w:t>Beskrivelse</w:t>
            </w:r>
          </w:p>
        </w:tc>
        <w:tc>
          <w:tcPr>
            <w:tcW w:w="567" w:type="dxa"/>
            <w:tcBorders>
              <w:top w:val="single" w:sz="8" w:space="0" w:color="auto"/>
              <w:left w:val="single" w:sz="4" w:space="0" w:color="auto"/>
              <w:bottom w:val="single" w:sz="4" w:space="0" w:color="auto"/>
              <w:right w:val="single" w:sz="4" w:space="0" w:color="auto"/>
            </w:tcBorders>
            <w:shd w:val="clear" w:color="auto" w:fill="FFFF00"/>
          </w:tcPr>
          <w:p w:rsidR="000829AD" w:rsidRPr="00AD78CA" w:rsidRDefault="000829AD">
            <w:pPr>
              <w:ind w:left="0"/>
              <w:jc w:val="center"/>
              <w:rPr>
                <w:b/>
                <w:snapToGrid w:val="0"/>
                <w:color w:val="000000"/>
              </w:rPr>
            </w:pPr>
            <w:r w:rsidRPr="00AD78CA">
              <w:rPr>
                <w:b/>
                <w:snapToGrid w:val="0"/>
                <w:color w:val="000000"/>
              </w:rPr>
              <w:t xml:space="preserve">Krav </w:t>
            </w:r>
          </w:p>
        </w:tc>
        <w:tc>
          <w:tcPr>
            <w:tcW w:w="1276" w:type="dxa"/>
            <w:tcBorders>
              <w:top w:val="single" w:sz="8" w:space="0" w:color="auto"/>
              <w:left w:val="single" w:sz="4" w:space="0" w:color="auto"/>
              <w:bottom w:val="single" w:sz="4" w:space="0" w:color="auto"/>
              <w:right w:val="single" w:sz="4" w:space="0" w:color="auto"/>
            </w:tcBorders>
            <w:shd w:val="clear" w:color="auto" w:fill="FFFF00"/>
          </w:tcPr>
          <w:p w:rsidR="000829AD" w:rsidRPr="00AD78CA" w:rsidRDefault="00D72446" w:rsidP="000829AD">
            <w:pPr>
              <w:ind w:left="0"/>
              <w:jc w:val="center"/>
              <w:rPr>
                <w:b/>
                <w:snapToGrid w:val="0"/>
                <w:color w:val="000000"/>
              </w:rPr>
            </w:pPr>
            <w:r>
              <w:rPr>
                <w:b/>
                <w:snapToGrid w:val="0"/>
                <w:color w:val="000000"/>
              </w:rPr>
              <w:t>Repe</w:t>
            </w:r>
            <w:r w:rsidR="000829AD">
              <w:rPr>
                <w:b/>
                <w:snapToGrid w:val="0"/>
                <w:color w:val="000000"/>
              </w:rPr>
              <w:t>tisjon</w:t>
            </w:r>
          </w:p>
        </w:tc>
        <w:tc>
          <w:tcPr>
            <w:tcW w:w="2126" w:type="dxa"/>
            <w:tcBorders>
              <w:top w:val="single" w:sz="8" w:space="0" w:color="auto"/>
              <w:left w:val="single" w:sz="4" w:space="0" w:color="auto"/>
              <w:bottom w:val="single" w:sz="4" w:space="0" w:color="auto"/>
              <w:right w:val="single" w:sz="4" w:space="0" w:color="auto"/>
            </w:tcBorders>
            <w:shd w:val="clear" w:color="auto" w:fill="FFFF00"/>
          </w:tcPr>
          <w:p w:rsidR="000829AD" w:rsidRPr="00AD78CA" w:rsidRDefault="000829AD">
            <w:pPr>
              <w:ind w:left="0"/>
              <w:rPr>
                <w:b/>
                <w:snapToGrid w:val="0"/>
                <w:color w:val="000000"/>
              </w:rPr>
            </w:pPr>
            <w:r w:rsidRPr="00AD78CA">
              <w:rPr>
                <w:b/>
                <w:snapToGrid w:val="0"/>
                <w:color w:val="000000"/>
              </w:rPr>
              <w:t>Type</w:t>
            </w:r>
          </w:p>
        </w:tc>
      </w:tr>
      <w:tr w:rsidR="000829AD" w:rsidRPr="00AD78CA">
        <w:tc>
          <w:tcPr>
            <w:tcW w:w="3291" w:type="dxa"/>
            <w:gridSpan w:val="3"/>
            <w:tcBorders>
              <w:top w:val="single" w:sz="4" w:space="0" w:color="auto"/>
              <w:left w:val="single" w:sz="4" w:space="0" w:color="auto"/>
              <w:bottom w:val="single" w:sz="4" w:space="0" w:color="auto"/>
              <w:right w:val="single" w:sz="4" w:space="0" w:color="auto"/>
            </w:tcBorders>
          </w:tcPr>
          <w:p w:rsidR="000829AD" w:rsidRPr="00AD78CA" w:rsidRDefault="000829AD" w:rsidP="00F67750">
            <w:pPr>
              <w:pStyle w:val="HeadingBase"/>
              <w:rPr>
                <w:color w:val="000000"/>
              </w:rPr>
            </w:pPr>
            <w:r w:rsidRPr="00AD78CA">
              <w:t>Invoice</w:t>
            </w:r>
          </w:p>
        </w:tc>
        <w:tc>
          <w:tcPr>
            <w:tcW w:w="6520" w:type="dxa"/>
            <w:tcBorders>
              <w:top w:val="single" w:sz="4" w:space="0" w:color="auto"/>
              <w:left w:val="single" w:sz="4" w:space="0" w:color="auto"/>
              <w:bottom w:val="single" w:sz="4" w:space="0" w:color="auto"/>
              <w:right w:val="single" w:sz="4" w:space="0" w:color="auto"/>
            </w:tcBorders>
          </w:tcPr>
          <w:p w:rsidR="000829AD" w:rsidRPr="00AD78CA" w:rsidRDefault="000829AD">
            <w:pPr>
              <w:pStyle w:val="HeadingBase"/>
              <w:rPr>
                <w:color w:val="000000"/>
              </w:rPr>
            </w:pPr>
          </w:p>
        </w:tc>
        <w:tc>
          <w:tcPr>
            <w:tcW w:w="567" w:type="dxa"/>
            <w:tcBorders>
              <w:top w:val="single" w:sz="4" w:space="0" w:color="auto"/>
              <w:left w:val="single" w:sz="4" w:space="0" w:color="auto"/>
              <w:bottom w:val="single" w:sz="4" w:space="0" w:color="auto"/>
              <w:right w:val="single" w:sz="4" w:space="0" w:color="auto"/>
            </w:tcBorders>
          </w:tcPr>
          <w:p w:rsidR="000829AD" w:rsidRPr="00AD78CA" w:rsidRDefault="000829AD">
            <w:pPr>
              <w:pStyle w:val="HeadingBase"/>
              <w:jc w:val="center"/>
              <w:rPr>
                <w:color w:val="000000"/>
              </w:rPr>
            </w:pPr>
            <w:r w:rsidRPr="00AD78CA">
              <w:rPr>
                <w:color w:val="000000"/>
              </w:rPr>
              <w:t>M</w:t>
            </w:r>
          </w:p>
        </w:tc>
        <w:tc>
          <w:tcPr>
            <w:tcW w:w="1276" w:type="dxa"/>
            <w:tcBorders>
              <w:top w:val="single" w:sz="4" w:space="0" w:color="auto"/>
              <w:left w:val="single" w:sz="4" w:space="0" w:color="auto"/>
              <w:bottom w:val="single" w:sz="4" w:space="0" w:color="auto"/>
              <w:right w:val="single" w:sz="4" w:space="0" w:color="auto"/>
            </w:tcBorders>
          </w:tcPr>
          <w:p w:rsidR="000829AD" w:rsidRPr="00AD78CA" w:rsidRDefault="000829AD" w:rsidP="000829AD">
            <w:pPr>
              <w:pStyle w:val="HeadingBase"/>
              <w:jc w:val="center"/>
              <w:rPr>
                <w:color w:val="000000"/>
              </w:rPr>
            </w:pPr>
            <w:r>
              <w:rPr>
                <w:color w:val="000000"/>
              </w:rPr>
              <w:t>1</w:t>
            </w:r>
          </w:p>
        </w:tc>
        <w:tc>
          <w:tcPr>
            <w:tcW w:w="2126" w:type="dxa"/>
            <w:tcBorders>
              <w:top w:val="single" w:sz="4" w:space="0" w:color="auto"/>
              <w:left w:val="single" w:sz="4" w:space="0" w:color="auto"/>
              <w:bottom w:val="single" w:sz="4" w:space="0" w:color="auto"/>
              <w:right w:val="single" w:sz="4" w:space="0" w:color="auto"/>
            </w:tcBorders>
          </w:tcPr>
          <w:p w:rsidR="000829AD" w:rsidRPr="00AD78CA" w:rsidRDefault="000829AD">
            <w:pPr>
              <w:pStyle w:val="HeadingBase"/>
              <w:rPr>
                <w:color w:val="000000"/>
              </w:rPr>
            </w:pPr>
          </w:p>
        </w:tc>
      </w:tr>
      <w:tr w:rsidR="000829AD" w:rsidRPr="00AD78CA">
        <w:tc>
          <w:tcPr>
            <w:tcW w:w="311" w:type="dxa"/>
            <w:tcBorders>
              <w:top w:val="single" w:sz="4" w:space="0" w:color="auto"/>
              <w:left w:val="single" w:sz="4" w:space="0" w:color="auto"/>
              <w:right w:val="single" w:sz="4" w:space="0" w:color="auto"/>
            </w:tcBorders>
          </w:tcPr>
          <w:p w:rsidR="000829AD" w:rsidRPr="00AD78CA" w:rsidRDefault="000829AD">
            <w:pPr>
              <w:spacing w:after="0"/>
              <w:ind w:left="0"/>
              <w:rPr>
                <w:snapToGrid w:val="0"/>
                <w:color w:val="000000"/>
                <w:sz w:val="20"/>
              </w:rPr>
            </w:pPr>
          </w:p>
        </w:tc>
        <w:tc>
          <w:tcPr>
            <w:tcW w:w="2980" w:type="dxa"/>
            <w:gridSpan w:val="2"/>
            <w:tcBorders>
              <w:top w:val="single" w:sz="4" w:space="0" w:color="auto"/>
              <w:left w:val="single" w:sz="4" w:space="0" w:color="auto"/>
              <w:bottom w:val="single" w:sz="4" w:space="0" w:color="auto"/>
              <w:right w:val="single" w:sz="4" w:space="0" w:color="auto"/>
            </w:tcBorders>
          </w:tcPr>
          <w:p w:rsidR="000829AD" w:rsidRPr="00AD78CA" w:rsidRDefault="000829AD" w:rsidP="00F67750">
            <w:pPr>
              <w:spacing w:after="0"/>
              <w:ind w:left="0"/>
              <w:rPr>
                <w:snapToGrid w:val="0"/>
                <w:color w:val="000000"/>
                <w:sz w:val="20"/>
              </w:rPr>
            </w:pPr>
            <w:r w:rsidRPr="00AD78CA">
              <w:rPr>
                <w:snapToGrid w:val="0"/>
                <w:color w:val="000000"/>
                <w:sz w:val="20"/>
              </w:rPr>
              <w:t>@MessageOwner</w:t>
            </w:r>
          </w:p>
        </w:tc>
        <w:tc>
          <w:tcPr>
            <w:tcW w:w="6520" w:type="dxa"/>
            <w:tcBorders>
              <w:top w:val="single" w:sz="4" w:space="0" w:color="auto"/>
              <w:left w:val="single" w:sz="4" w:space="0" w:color="auto"/>
              <w:bottom w:val="single" w:sz="4" w:space="0" w:color="auto"/>
              <w:right w:val="single" w:sz="4" w:space="0" w:color="auto"/>
            </w:tcBorders>
          </w:tcPr>
          <w:p w:rsidR="000829AD" w:rsidRPr="00AD78CA" w:rsidRDefault="00566F51">
            <w:pPr>
              <w:spacing w:after="0"/>
              <w:ind w:left="0"/>
              <w:rPr>
                <w:snapToGrid w:val="0"/>
                <w:color w:val="000000"/>
                <w:sz w:val="20"/>
              </w:rPr>
            </w:pPr>
            <w:r>
              <w:rPr>
                <w:snapToGrid w:val="0"/>
                <w:color w:val="000000"/>
                <w:sz w:val="20"/>
              </w:rPr>
              <w:t>Meldingseier</w:t>
            </w:r>
            <w:r w:rsidR="009D433C">
              <w:rPr>
                <w:snapToGrid w:val="0"/>
                <w:color w:val="000000"/>
                <w:sz w:val="20"/>
              </w:rPr>
              <w:t xml:space="preserve">. </w:t>
            </w:r>
            <w:r w:rsidR="000829AD" w:rsidRPr="00AD78CA">
              <w:rPr>
                <w:snapToGrid w:val="0"/>
                <w:color w:val="000000"/>
                <w:sz w:val="20"/>
              </w:rPr>
              <w:t xml:space="preserve">Fast verdi: </w:t>
            </w:r>
            <w:r>
              <w:rPr>
                <w:snapToGrid w:val="0"/>
                <w:color w:val="000000"/>
                <w:sz w:val="20"/>
              </w:rPr>
              <w:t>e2b</w:t>
            </w:r>
          </w:p>
        </w:tc>
        <w:tc>
          <w:tcPr>
            <w:tcW w:w="567" w:type="dxa"/>
            <w:tcBorders>
              <w:top w:val="single" w:sz="4" w:space="0" w:color="auto"/>
              <w:left w:val="single" w:sz="4" w:space="0" w:color="auto"/>
              <w:bottom w:val="single" w:sz="4" w:space="0" w:color="auto"/>
              <w:right w:val="single" w:sz="4" w:space="0" w:color="auto"/>
            </w:tcBorders>
          </w:tcPr>
          <w:p w:rsidR="000829AD" w:rsidRPr="00AD78CA" w:rsidRDefault="000829AD">
            <w:pPr>
              <w:spacing w:after="0"/>
              <w:ind w:left="0"/>
              <w:jc w:val="center"/>
              <w:rPr>
                <w:snapToGrid w:val="0"/>
                <w:color w:val="000000"/>
                <w:sz w:val="20"/>
              </w:rPr>
            </w:pPr>
            <w:r w:rsidRPr="00AD78CA">
              <w:rPr>
                <w:snapToGrid w:val="0"/>
                <w:color w:val="000000"/>
                <w:sz w:val="20"/>
              </w:rPr>
              <w:t>M</w:t>
            </w:r>
          </w:p>
        </w:tc>
        <w:tc>
          <w:tcPr>
            <w:tcW w:w="1276" w:type="dxa"/>
            <w:tcBorders>
              <w:top w:val="single" w:sz="4" w:space="0" w:color="auto"/>
              <w:left w:val="single" w:sz="4" w:space="0" w:color="auto"/>
              <w:bottom w:val="single" w:sz="4" w:space="0" w:color="auto"/>
              <w:right w:val="single" w:sz="4" w:space="0" w:color="auto"/>
            </w:tcBorders>
          </w:tcPr>
          <w:p w:rsidR="000829AD" w:rsidRPr="00AD78CA" w:rsidRDefault="000829AD" w:rsidP="000829AD">
            <w:pPr>
              <w:spacing w:after="0"/>
              <w:ind w:left="0"/>
              <w:jc w:val="center"/>
              <w:rPr>
                <w:snapToGrid w:val="0"/>
                <w:color w:val="000000"/>
                <w:sz w:val="20"/>
              </w:rPr>
            </w:pPr>
            <w:r>
              <w:rPr>
                <w:snapToGrid w:val="0"/>
                <w:color w:val="000000"/>
                <w:sz w:val="20"/>
              </w:rPr>
              <w:t>1</w:t>
            </w:r>
          </w:p>
        </w:tc>
        <w:tc>
          <w:tcPr>
            <w:tcW w:w="2126" w:type="dxa"/>
            <w:tcBorders>
              <w:top w:val="single" w:sz="4" w:space="0" w:color="auto"/>
              <w:left w:val="single" w:sz="4" w:space="0" w:color="auto"/>
              <w:bottom w:val="single" w:sz="4" w:space="0" w:color="auto"/>
              <w:right w:val="single" w:sz="4" w:space="0" w:color="auto"/>
            </w:tcBorders>
          </w:tcPr>
          <w:p w:rsidR="000829AD" w:rsidRPr="00AD78CA" w:rsidRDefault="000829AD">
            <w:pPr>
              <w:spacing w:after="0"/>
              <w:ind w:left="0"/>
              <w:rPr>
                <w:snapToGrid w:val="0"/>
                <w:color w:val="000000"/>
                <w:sz w:val="20"/>
              </w:rPr>
            </w:pPr>
            <w:r w:rsidRPr="00AD78CA">
              <w:rPr>
                <w:snapToGrid w:val="0"/>
                <w:color w:val="000000"/>
                <w:sz w:val="20"/>
              </w:rPr>
              <w:t>String</w:t>
            </w:r>
          </w:p>
        </w:tc>
      </w:tr>
      <w:tr w:rsidR="000829AD" w:rsidRPr="00AD78CA">
        <w:tc>
          <w:tcPr>
            <w:tcW w:w="311" w:type="dxa"/>
            <w:tcBorders>
              <w:left w:val="single" w:sz="4" w:space="0" w:color="auto"/>
              <w:right w:val="single" w:sz="4" w:space="0" w:color="auto"/>
            </w:tcBorders>
          </w:tcPr>
          <w:p w:rsidR="000829AD" w:rsidRPr="00AD78CA" w:rsidRDefault="000829AD">
            <w:pPr>
              <w:spacing w:after="0"/>
              <w:ind w:left="0"/>
              <w:rPr>
                <w:snapToGrid w:val="0"/>
                <w:color w:val="000000"/>
                <w:sz w:val="20"/>
              </w:rPr>
            </w:pPr>
          </w:p>
        </w:tc>
        <w:tc>
          <w:tcPr>
            <w:tcW w:w="2980" w:type="dxa"/>
            <w:gridSpan w:val="2"/>
            <w:tcBorders>
              <w:top w:val="single" w:sz="4" w:space="0" w:color="auto"/>
              <w:left w:val="single" w:sz="4" w:space="0" w:color="auto"/>
              <w:bottom w:val="single" w:sz="4" w:space="0" w:color="auto"/>
              <w:right w:val="single" w:sz="4" w:space="0" w:color="auto"/>
            </w:tcBorders>
          </w:tcPr>
          <w:p w:rsidR="000829AD" w:rsidRPr="00AD78CA" w:rsidRDefault="000829AD" w:rsidP="00F67750">
            <w:pPr>
              <w:spacing w:after="0"/>
              <w:ind w:left="0"/>
              <w:rPr>
                <w:snapToGrid w:val="0"/>
                <w:color w:val="000000"/>
                <w:sz w:val="20"/>
              </w:rPr>
            </w:pPr>
            <w:r w:rsidRPr="00AD78CA">
              <w:rPr>
                <w:snapToGrid w:val="0"/>
                <w:color w:val="000000"/>
                <w:sz w:val="20"/>
              </w:rPr>
              <w:t>@MessageType</w:t>
            </w:r>
          </w:p>
        </w:tc>
        <w:tc>
          <w:tcPr>
            <w:tcW w:w="6520" w:type="dxa"/>
            <w:tcBorders>
              <w:top w:val="single" w:sz="4" w:space="0" w:color="auto"/>
              <w:left w:val="single" w:sz="4" w:space="0" w:color="auto"/>
              <w:bottom w:val="single" w:sz="4" w:space="0" w:color="auto"/>
              <w:right w:val="single" w:sz="4" w:space="0" w:color="auto"/>
            </w:tcBorders>
          </w:tcPr>
          <w:p w:rsidR="000829AD" w:rsidRPr="00AD78CA" w:rsidRDefault="000829AD">
            <w:pPr>
              <w:spacing w:after="0"/>
              <w:ind w:left="0"/>
              <w:rPr>
                <w:snapToGrid w:val="0"/>
                <w:color w:val="000000"/>
                <w:sz w:val="20"/>
              </w:rPr>
            </w:pPr>
            <w:r w:rsidRPr="00AD78CA">
              <w:rPr>
                <w:snapToGrid w:val="0"/>
                <w:color w:val="000000"/>
                <w:sz w:val="20"/>
              </w:rPr>
              <w:t>Meldingstype</w:t>
            </w:r>
            <w:r>
              <w:rPr>
                <w:snapToGrid w:val="0"/>
                <w:color w:val="000000"/>
                <w:sz w:val="20"/>
              </w:rPr>
              <w:t xml:space="preserve">. </w:t>
            </w:r>
            <w:r w:rsidR="00566F51">
              <w:rPr>
                <w:snapToGrid w:val="0"/>
                <w:color w:val="000000"/>
                <w:sz w:val="20"/>
              </w:rPr>
              <w:t>Fast verdi: Invoice</w:t>
            </w:r>
          </w:p>
        </w:tc>
        <w:tc>
          <w:tcPr>
            <w:tcW w:w="567" w:type="dxa"/>
            <w:tcBorders>
              <w:top w:val="single" w:sz="4" w:space="0" w:color="auto"/>
              <w:left w:val="single" w:sz="4" w:space="0" w:color="auto"/>
              <w:bottom w:val="single" w:sz="4" w:space="0" w:color="auto"/>
              <w:right w:val="single" w:sz="4" w:space="0" w:color="auto"/>
            </w:tcBorders>
          </w:tcPr>
          <w:p w:rsidR="000829AD" w:rsidRPr="00AD78CA" w:rsidRDefault="000829AD">
            <w:pPr>
              <w:spacing w:after="0"/>
              <w:ind w:left="0"/>
              <w:jc w:val="center"/>
              <w:rPr>
                <w:snapToGrid w:val="0"/>
                <w:color w:val="000000"/>
                <w:sz w:val="20"/>
              </w:rPr>
            </w:pPr>
            <w:r w:rsidRPr="00AD78CA">
              <w:rPr>
                <w:snapToGrid w:val="0"/>
                <w:color w:val="000000"/>
                <w:sz w:val="20"/>
              </w:rPr>
              <w:t>M</w:t>
            </w:r>
          </w:p>
        </w:tc>
        <w:tc>
          <w:tcPr>
            <w:tcW w:w="1276" w:type="dxa"/>
            <w:tcBorders>
              <w:top w:val="single" w:sz="4" w:space="0" w:color="auto"/>
              <w:left w:val="single" w:sz="4" w:space="0" w:color="auto"/>
              <w:bottom w:val="single" w:sz="4" w:space="0" w:color="auto"/>
              <w:right w:val="single" w:sz="4" w:space="0" w:color="auto"/>
            </w:tcBorders>
          </w:tcPr>
          <w:p w:rsidR="000829AD" w:rsidRPr="00AD78CA" w:rsidRDefault="000829AD" w:rsidP="000829AD">
            <w:pPr>
              <w:spacing w:after="0"/>
              <w:ind w:left="0"/>
              <w:jc w:val="center"/>
              <w:rPr>
                <w:snapToGrid w:val="0"/>
                <w:color w:val="000000"/>
                <w:sz w:val="20"/>
              </w:rPr>
            </w:pPr>
            <w:r>
              <w:rPr>
                <w:snapToGrid w:val="0"/>
                <w:color w:val="000000"/>
                <w:sz w:val="20"/>
              </w:rPr>
              <w:t>1</w:t>
            </w:r>
          </w:p>
        </w:tc>
        <w:tc>
          <w:tcPr>
            <w:tcW w:w="2126" w:type="dxa"/>
            <w:tcBorders>
              <w:top w:val="single" w:sz="4" w:space="0" w:color="auto"/>
              <w:left w:val="single" w:sz="4" w:space="0" w:color="auto"/>
              <w:bottom w:val="single" w:sz="4" w:space="0" w:color="auto"/>
              <w:right w:val="single" w:sz="4" w:space="0" w:color="auto"/>
            </w:tcBorders>
          </w:tcPr>
          <w:p w:rsidR="000829AD" w:rsidRPr="00AD78CA" w:rsidRDefault="000829AD">
            <w:pPr>
              <w:spacing w:after="0"/>
              <w:ind w:left="0"/>
              <w:rPr>
                <w:snapToGrid w:val="0"/>
                <w:color w:val="000000"/>
                <w:sz w:val="20"/>
              </w:rPr>
            </w:pPr>
            <w:r w:rsidRPr="00AD78CA">
              <w:rPr>
                <w:snapToGrid w:val="0"/>
                <w:color w:val="000000"/>
                <w:sz w:val="20"/>
              </w:rPr>
              <w:t>String</w:t>
            </w:r>
          </w:p>
        </w:tc>
      </w:tr>
      <w:tr w:rsidR="000829AD" w:rsidRPr="00AD78CA">
        <w:tc>
          <w:tcPr>
            <w:tcW w:w="311" w:type="dxa"/>
            <w:tcBorders>
              <w:left w:val="single" w:sz="4" w:space="0" w:color="auto"/>
              <w:right w:val="single" w:sz="4" w:space="0" w:color="auto"/>
            </w:tcBorders>
          </w:tcPr>
          <w:p w:rsidR="000829AD" w:rsidRPr="00AD78CA" w:rsidRDefault="000829AD">
            <w:pPr>
              <w:spacing w:after="0"/>
              <w:ind w:left="0"/>
              <w:rPr>
                <w:snapToGrid w:val="0"/>
                <w:color w:val="000000"/>
                <w:sz w:val="20"/>
              </w:rPr>
            </w:pPr>
          </w:p>
        </w:tc>
        <w:tc>
          <w:tcPr>
            <w:tcW w:w="2980" w:type="dxa"/>
            <w:gridSpan w:val="2"/>
            <w:tcBorders>
              <w:top w:val="single" w:sz="4" w:space="0" w:color="auto"/>
              <w:left w:val="single" w:sz="4" w:space="0" w:color="auto"/>
              <w:bottom w:val="single" w:sz="4" w:space="0" w:color="auto"/>
              <w:right w:val="single" w:sz="4" w:space="0" w:color="auto"/>
            </w:tcBorders>
          </w:tcPr>
          <w:p w:rsidR="000829AD" w:rsidRPr="00AD78CA" w:rsidRDefault="000829AD" w:rsidP="00F67750">
            <w:pPr>
              <w:spacing w:after="0"/>
              <w:ind w:left="0"/>
              <w:rPr>
                <w:snapToGrid w:val="0"/>
                <w:color w:val="000000"/>
                <w:sz w:val="20"/>
              </w:rPr>
            </w:pPr>
            <w:r w:rsidRPr="00AD78CA">
              <w:rPr>
                <w:snapToGrid w:val="0"/>
                <w:color w:val="000000"/>
                <w:sz w:val="20"/>
              </w:rPr>
              <w:t>@MessageVersion</w:t>
            </w:r>
          </w:p>
        </w:tc>
        <w:tc>
          <w:tcPr>
            <w:tcW w:w="6520" w:type="dxa"/>
            <w:tcBorders>
              <w:top w:val="single" w:sz="4" w:space="0" w:color="auto"/>
              <w:left w:val="single" w:sz="4" w:space="0" w:color="auto"/>
              <w:bottom w:val="single" w:sz="4" w:space="0" w:color="auto"/>
              <w:right w:val="single" w:sz="4" w:space="0" w:color="auto"/>
            </w:tcBorders>
          </w:tcPr>
          <w:p w:rsidR="000829AD" w:rsidRPr="00AD78CA" w:rsidRDefault="000829AD" w:rsidP="00EE268B">
            <w:pPr>
              <w:spacing w:after="0"/>
              <w:ind w:left="0"/>
              <w:rPr>
                <w:snapToGrid w:val="0"/>
                <w:color w:val="000000"/>
                <w:sz w:val="20"/>
              </w:rPr>
            </w:pPr>
            <w:r w:rsidRPr="00AD78CA">
              <w:rPr>
                <w:snapToGrid w:val="0"/>
                <w:color w:val="000000"/>
                <w:sz w:val="20"/>
              </w:rPr>
              <w:t>Versjon</w:t>
            </w:r>
            <w:r>
              <w:rPr>
                <w:snapToGrid w:val="0"/>
                <w:color w:val="000000"/>
                <w:sz w:val="20"/>
              </w:rPr>
              <w:t xml:space="preserve">. </w:t>
            </w:r>
            <w:r w:rsidR="00566F51">
              <w:rPr>
                <w:snapToGrid w:val="0"/>
                <w:color w:val="000000"/>
                <w:sz w:val="20"/>
              </w:rPr>
              <w:t xml:space="preserve">Lovlige </w:t>
            </w:r>
            <w:r>
              <w:rPr>
                <w:snapToGrid w:val="0"/>
                <w:color w:val="000000"/>
                <w:sz w:val="20"/>
              </w:rPr>
              <w:t>verdi</w:t>
            </w:r>
            <w:r w:rsidR="00566F51">
              <w:rPr>
                <w:snapToGrid w:val="0"/>
                <w:color w:val="000000"/>
                <w:sz w:val="20"/>
              </w:rPr>
              <w:t>er</w:t>
            </w:r>
            <w:r>
              <w:rPr>
                <w:snapToGrid w:val="0"/>
                <w:color w:val="000000"/>
                <w:sz w:val="20"/>
              </w:rPr>
              <w:t>: 3.2</w:t>
            </w:r>
            <w:r w:rsidR="0078561A">
              <w:rPr>
                <w:snapToGrid w:val="0"/>
                <w:color w:val="000000"/>
                <w:sz w:val="20"/>
              </w:rPr>
              <w:t xml:space="preserve">, </w:t>
            </w:r>
            <w:r w:rsidR="00566F51">
              <w:rPr>
                <w:snapToGrid w:val="0"/>
                <w:color w:val="000000"/>
                <w:sz w:val="20"/>
              </w:rPr>
              <w:t>3.3</w:t>
            </w:r>
            <w:r w:rsidR="00F60B03">
              <w:rPr>
                <w:snapToGrid w:val="0"/>
                <w:color w:val="000000"/>
                <w:sz w:val="20"/>
              </w:rPr>
              <w:t xml:space="preserve">, </w:t>
            </w:r>
            <w:r w:rsidR="0078561A">
              <w:rPr>
                <w:snapToGrid w:val="0"/>
                <w:color w:val="000000"/>
                <w:sz w:val="20"/>
              </w:rPr>
              <w:t>3.3.1</w:t>
            </w:r>
            <w:r w:rsidR="00EE268B">
              <w:rPr>
                <w:snapToGrid w:val="0"/>
                <w:color w:val="000000"/>
                <w:sz w:val="20"/>
              </w:rPr>
              <w:t xml:space="preserve">, </w:t>
            </w:r>
            <w:r w:rsidR="00F60B03">
              <w:rPr>
                <w:snapToGrid w:val="0"/>
                <w:color w:val="000000"/>
                <w:sz w:val="20"/>
              </w:rPr>
              <w:t>3.4</w:t>
            </w:r>
            <w:r w:rsidR="00EE268B">
              <w:rPr>
                <w:snapToGrid w:val="0"/>
                <w:color w:val="000000"/>
                <w:sz w:val="20"/>
              </w:rPr>
              <w:t xml:space="preserve"> og 3.4.1</w:t>
            </w:r>
          </w:p>
        </w:tc>
        <w:tc>
          <w:tcPr>
            <w:tcW w:w="567" w:type="dxa"/>
            <w:tcBorders>
              <w:top w:val="single" w:sz="4" w:space="0" w:color="auto"/>
              <w:left w:val="single" w:sz="4" w:space="0" w:color="auto"/>
              <w:bottom w:val="single" w:sz="4" w:space="0" w:color="auto"/>
              <w:right w:val="single" w:sz="4" w:space="0" w:color="auto"/>
            </w:tcBorders>
          </w:tcPr>
          <w:p w:rsidR="000829AD" w:rsidRPr="00AD78CA" w:rsidRDefault="000829AD">
            <w:pPr>
              <w:spacing w:after="0"/>
              <w:ind w:left="0"/>
              <w:jc w:val="center"/>
              <w:rPr>
                <w:snapToGrid w:val="0"/>
                <w:color w:val="000000"/>
                <w:sz w:val="20"/>
              </w:rPr>
            </w:pPr>
            <w:r w:rsidRPr="00AD78CA">
              <w:rPr>
                <w:snapToGrid w:val="0"/>
                <w:color w:val="000000"/>
                <w:sz w:val="20"/>
              </w:rPr>
              <w:t>M</w:t>
            </w:r>
          </w:p>
        </w:tc>
        <w:tc>
          <w:tcPr>
            <w:tcW w:w="1276" w:type="dxa"/>
            <w:tcBorders>
              <w:top w:val="single" w:sz="4" w:space="0" w:color="auto"/>
              <w:left w:val="single" w:sz="4" w:space="0" w:color="auto"/>
              <w:bottom w:val="single" w:sz="4" w:space="0" w:color="auto"/>
              <w:right w:val="single" w:sz="4" w:space="0" w:color="auto"/>
            </w:tcBorders>
          </w:tcPr>
          <w:p w:rsidR="000829AD" w:rsidRPr="00AD78CA" w:rsidRDefault="000829AD" w:rsidP="000829AD">
            <w:pPr>
              <w:spacing w:after="0"/>
              <w:ind w:left="0"/>
              <w:jc w:val="center"/>
              <w:rPr>
                <w:snapToGrid w:val="0"/>
                <w:color w:val="000000"/>
                <w:sz w:val="20"/>
              </w:rPr>
            </w:pPr>
            <w:r>
              <w:rPr>
                <w:snapToGrid w:val="0"/>
                <w:color w:val="000000"/>
                <w:sz w:val="20"/>
              </w:rPr>
              <w:t>1</w:t>
            </w:r>
          </w:p>
        </w:tc>
        <w:tc>
          <w:tcPr>
            <w:tcW w:w="2126" w:type="dxa"/>
            <w:tcBorders>
              <w:top w:val="single" w:sz="4" w:space="0" w:color="auto"/>
              <w:left w:val="single" w:sz="4" w:space="0" w:color="auto"/>
              <w:bottom w:val="single" w:sz="4" w:space="0" w:color="auto"/>
              <w:right w:val="single" w:sz="4" w:space="0" w:color="auto"/>
            </w:tcBorders>
          </w:tcPr>
          <w:p w:rsidR="000829AD" w:rsidRPr="00AD78CA" w:rsidRDefault="000829AD">
            <w:pPr>
              <w:spacing w:after="0"/>
              <w:ind w:left="0"/>
              <w:rPr>
                <w:snapToGrid w:val="0"/>
                <w:color w:val="000000"/>
                <w:sz w:val="20"/>
              </w:rPr>
            </w:pPr>
            <w:r w:rsidRPr="00AD78CA">
              <w:rPr>
                <w:snapToGrid w:val="0"/>
                <w:color w:val="000000"/>
                <w:sz w:val="20"/>
              </w:rPr>
              <w:t>String</w:t>
            </w:r>
          </w:p>
        </w:tc>
      </w:tr>
      <w:tr w:rsidR="000829AD" w:rsidRPr="00AD78CA">
        <w:tc>
          <w:tcPr>
            <w:tcW w:w="311" w:type="dxa"/>
            <w:tcBorders>
              <w:left w:val="single" w:sz="4" w:space="0" w:color="auto"/>
              <w:right w:val="single" w:sz="4" w:space="0" w:color="auto"/>
            </w:tcBorders>
          </w:tcPr>
          <w:p w:rsidR="000829AD" w:rsidRPr="00AD78CA" w:rsidRDefault="000829AD">
            <w:pPr>
              <w:spacing w:after="0"/>
              <w:ind w:left="0"/>
              <w:rPr>
                <w:snapToGrid w:val="0"/>
                <w:color w:val="000000"/>
                <w:sz w:val="20"/>
              </w:rPr>
            </w:pPr>
          </w:p>
        </w:tc>
        <w:tc>
          <w:tcPr>
            <w:tcW w:w="2980" w:type="dxa"/>
            <w:gridSpan w:val="2"/>
            <w:tcBorders>
              <w:top w:val="single" w:sz="4" w:space="0" w:color="auto"/>
              <w:left w:val="single" w:sz="4" w:space="0" w:color="auto"/>
              <w:bottom w:val="single" w:sz="4" w:space="0" w:color="auto"/>
              <w:right w:val="single" w:sz="4" w:space="0" w:color="auto"/>
            </w:tcBorders>
          </w:tcPr>
          <w:p w:rsidR="000829AD" w:rsidRPr="00AD78CA" w:rsidRDefault="000829AD" w:rsidP="00F67750">
            <w:pPr>
              <w:spacing w:after="0"/>
              <w:ind w:left="0"/>
              <w:rPr>
                <w:snapToGrid w:val="0"/>
                <w:color w:val="000000"/>
                <w:sz w:val="20"/>
              </w:rPr>
            </w:pPr>
            <w:r w:rsidRPr="00AD78CA">
              <w:rPr>
                <w:snapToGrid w:val="0"/>
                <w:color w:val="000000"/>
                <w:sz w:val="20"/>
              </w:rPr>
              <w:t>@language</w:t>
            </w:r>
          </w:p>
        </w:tc>
        <w:tc>
          <w:tcPr>
            <w:tcW w:w="6520" w:type="dxa"/>
            <w:tcBorders>
              <w:top w:val="single" w:sz="4" w:space="0" w:color="auto"/>
              <w:left w:val="single" w:sz="4" w:space="0" w:color="auto"/>
              <w:bottom w:val="single" w:sz="4" w:space="0" w:color="auto"/>
              <w:right w:val="single" w:sz="4" w:space="0" w:color="auto"/>
            </w:tcBorders>
          </w:tcPr>
          <w:p w:rsidR="000829AD" w:rsidRPr="00AD78CA" w:rsidRDefault="000829AD">
            <w:pPr>
              <w:spacing w:after="0"/>
              <w:ind w:left="0"/>
              <w:rPr>
                <w:snapToGrid w:val="0"/>
                <w:color w:val="000000"/>
                <w:sz w:val="20"/>
              </w:rPr>
            </w:pPr>
            <w:r w:rsidRPr="00AD78CA">
              <w:rPr>
                <w:snapToGrid w:val="0"/>
                <w:color w:val="000000"/>
                <w:sz w:val="20"/>
              </w:rPr>
              <w:t>Språkkode</w:t>
            </w:r>
          </w:p>
        </w:tc>
        <w:tc>
          <w:tcPr>
            <w:tcW w:w="567" w:type="dxa"/>
            <w:tcBorders>
              <w:top w:val="single" w:sz="4" w:space="0" w:color="auto"/>
              <w:left w:val="single" w:sz="4" w:space="0" w:color="auto"/>
              <w:bottom w:val="single" w:sz="4" w:space="0" w:color="auto"/>
              <w:right w:val="single" w:sz="4" w:space="0" w:color="auto"/>
            </w:tcBorders>
          </w:tcPr>
          <w:p w:rsidR="000829AD" w:rsidRPr="00AD78CA" w:rsidRDefault="000829AD">
            <w:pPr>
              <w:spacing w:after="0"/>
              <w:ind w:left="0"/>
              <w:jc w:val="center"/>
              <w:rPr>
                <w:snapToGrid w:val="0"/>
                <w:color w:val="000000"/>
                <w:sz w:val="20"/>
              </w:rPr>
            </w:pPr>
            <w:r w:rsidRPr="00AD78CA">
              <w:rPr>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0829AD" w:rsidRPr="00AD78CA" w:rsidRDefault="000829AD" w:rsidP="000829AD">
            <w:pPr>
              <w:spacing w:after="0"/>
              <w:ind w:left="0"/>
              <w:jc w:val="center"/>
              <w:rPr>
                <w:snapToGrid w:val="0"/>
                <w:color w:val="000000"/>
                <w:sz w:val="20"/>
              </w:rPr>
            </w:pPr>
            <w:r>
              <w:rPr>
                <w:snapToGrid w:val="0"/>
                <w:color w:val="000000"/>
                <w:sz w:val="20"/>
              </w:rPr>
              <w:t>0..1</w:t>
            </w:r>
          </w:p>
        </w:tc>
        <w:tc>
          <w:tcPr>
            <w:tcW w:w="2126" w:type="dxa"/>
            <w:tcBorders>
              <w:top w:val="single" w:sz="4" w:space="0" w:color="auto"/>
              <w:left w:val="single" w:sz="4" w:space="0" w:color="auto"/>
              <w:bottom w:val="single" w:sz="4" w:space="0" w:color="auto"/>
              <w:right w:val="single" w:sz="4" w:space="0" w:color="auto"/>
            </w:tcBorders>
          </w:tcPr>
          <w:p w:rsidR="000829AD" w:rsidRPr="00AD78CA" w:rsidRDefault="000829AD">
            <w:pPr>
              <w:spacing w:after="0"/>
              <w:ind w:left="0"/>
              <w:rPr>
                <w:snapToGrid w:val="0"/>
                <w:color w:val="000000"/>
                <w:sz w:val="20"/>
              </w:rPr>
            </w:pPr>
            <w:r w:rsidRPr="00AD78CA">
              <w:rPr>
                <w:snapToGrid w:val="0"/>
                <w:color w:val="000000"/>
                <w:sz w:val="20"/>
              </w:rPr>
              <w:t>String</w:t>
            </w:r>
          </w:p>
        </w:tc>
      </w:tr>
      <w:tr w:rsidR="000829AD" w:rsidRPr="00AD78CA">
        <w:tc>
          <w:tcPr>
            <w:tcW w:w="311" w:type="dxa"/>
            <w:tcBorders>
              <w:left w:val="single" w:sz="4" w:space="0" w:color="auto"/>
              <w:right w:val="single" w:sz="4" w:space="0" w:color="auto"/>
            </w:tcBorders>
          </w:tcPr>
          <w:p w:rsidR="000829AD" w:rsidRPr="00AD78CA" w:rsidRDefault="000829AD">
            <w:pPr>
              <w:spacing w:after="0"/>
              <w:ind w:left="0"/>
              <w:rPr>
                <w:snapToGrid w:val="0"/>
                <w:color w:val="000000"/>
                <w:sz w:val="20"/>
              </w:rPr>
            </w:pPr>
          </w:p>
        </w:tc>
        <w:tc>
          <w:tcPr>
            <w:tcW w:w="2980" w:type="dxa"/>
            <w:gridSpan w:val="2"/>
            <w:tcBorders>
              <w:top w:val="single" w:sz="4" w:space="0" w:color="auto"/>
              <w:left w:val="single" w:sz="4" w:space="0" w:color="auto"/>
              <w:bottom w:val="single" w:sz="4" w:space="0" w:color="auto"/>
              <w:right w:val="single" w:sz="4" w:space="0" w:color="auto"/>
            </w:tcBorders>
          </w:tcPr>
          <w:p w:rsidR="000829AD" w:rsidRPr="00AD78CA" w:rsidRDefault="000829AD" w:rsidP="00F67750">
            <w:pPr>
              <w:spacing w:after="0"/>
              <w:ind w:left="0"/>
              <w:rPr>
                <w:snapToGrid w:val="0"/>
                <w:color w:val="000000"/>
                <w:sz w:val="20"/>
              </w:rPr>
            </w:pPr>
            <w:r w:rsidRPr="00AD78CA">
              <w:rPr>
                <w:snapToGrid w:val="0"/>
                <w:color w:val="000000"/>
                <w:sz w:val="20"/>
              </w:rPr>
              <w:t>MessageNumber</w:t>
            </w:r>
          </w:p>
        </w:tc>
        <w:tc>
          <w:tcPr>
            <w:tcW w:w="6520" w:type="dxa"/>
            <w:tcBorders>
              <w:top w:val="single" w:sz="4" w:space="0" w:color="auto"/>
              <w:left w:val="single" w:sz="4" w:space="0" w:color="auto"/>
              <w:bottom w:val="single" w:sz="4" w:space="0" w:color="auto"/>
              <w:right w:val="single" w:sz="4" w:space="0" w:color="auto"/>
            </w:tcBorders>
          </w:tcPr>
          <w:p w:rsidR="000829AD" w:rsidRPr="00AD78CA" w:rsidRDefault="000829AD">
            <w:pPr>
              <w:spacing w:after="0"/>
              <w:ind w:left="0"/>
              <w:rPr>
                <w:snapToGrid w:val="0"/>
                <w:color w:val="000000"/>
                <w:sz w:val="20"/>
              </w:rPr>
            </w:pPr>
            <w:r w:rsidRPr="00AD78CA">
              <w:rPr>
                <w:snapToGrid w:val="0"/>
                <w:color w:val="000000"/>
                <w:sz w:val="20"/>
              </w:rPr>
              <w:t>Unikt nummer som identifiserer meldingen innenfor en utveksling</w:t>
            </w:r>
          </w:p>
        </w:tc>
        <w:tc>
          <w:tcPr>
            <w:tcW w:w="567" w:type="dxa"/>
            <w:tcBorders>
              <w:top w:val="single" w:sz="4" w:space="0" w:color="auto"/>
              <w:left w:val="single" w:sz="4" w:space="0" w:color="auto"/>
              <w:bottom w:val="single" w:sz="4" w:space="0" w:color="auto"/>
              <w:right w:val="single" w:sz="4" w:space="0" w:color="auto"/>
            </w:tcBorders>
          </w:tcPr>
          <w:p w:rsidR="000829AD" w:rsidRPr="00AD78CA" w:rsidRDefault="000829AD">
            <w:pPr>
              <w:spacing w:after="0"/>
              <w:ind w:left="0"/>
              <w:jc w:val="center"/>
              <w:rPr>
                <w:snapToGrid w:val="0"/>
                <w:color w:val="000000"/>
                <w:sz w:val="20"/>
              </w:rPr>
            </w:pPr>
            <w:r w:rsidRPr="00AD78CA">
              <w:rPr>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0829AD" w:rsidRPr="00AD78CA" w:rsidRDefault="000829AD" w:rsidP="000829AD">
            <w:pPr>
              <w:spacing w:after="0"/>
              <w:ind w:left="0"/>
              <w:jc w:val="center"/>
              <w:rPr>
                <w:snapToGrid w:val="0"/>
                <w:color w:val="000000"/>
                <w:sz w:val="20"/>
              </w:rPr>
            </w:pPr>
            <w:r>
              <w:rPr>
                <w:snapToGrid w:val="0"/>
                <w:color w:val="000000"/>
                <w:sz w:val="20"/>
              </w:rPr>
              <w:t>0..1</w:t>
            </w:r>
          </w:p>
        </w:tc>
        <w:tc>
          <w:tcPr>
            <w:tcW w:w="2126" w:type="dxa"/>
            <w:tcBorders>
              <w:top w:val="single" w:sz="4" w:space="0" w:color="auto"/>
              <w:left w:val="single" w:sz="4" w:space="0" w:color="auto"/>
              <w:bottom w:val="single" w:sz="4" w:space="0" w:color="auto"/>
              <w:right w:val="single" w:sz="4" w:space="0" w:color="auto"/>
            </w:tcBorders>
          </w:tcPr>
          <w:p w:rsidR="000829AD" w:rsidRPr="00AD78CA" w:rsidRDefault="000829AD">
            <w:pPr>
              <w:spacing w:after="0"/>
              <w:ind w:left="0"/>
              <w:rPr>
                <w:snapToGrid w:val="0"/>
                <w:color w:val="000000"/>
                <w:sz w:val="20"/>
              </w:rPr>
            </w:pPr>
            <w:r w:rsidRPr="00AD78CA">
              <w:rPr>
                <w:snapToGrid w:val="0"/>
                <w:color w:val="000000"/>
                <w:sz w:val="20"/>
              </w:rPr>
              <w:t>String</w:t>
            </w:r>
          </w:p>
        </w:tc>
      </w:tr>
      <w:tr w:rsidR="000829AD" w:rsidRPr="00AD78CA">
        <w:tc>
          <w:tcPr>
            <w:tcW w:w="311" w:type="dxa"/>
            <w:tcBorders>
              <w:left w:val="single" w:sz="4" w:space="0" w:color="auto"/>
              <w:right w:val="single" w:sz="4" w:space="0" w:color="auto"/>
            </w:tcBorders>
          </w:tcPr>
          <w:p w:rsidR="000829AD" w:rsidRPr="00AD78CA" w:rsidRDefault="000829AD">
            <w:pPr>
              <w:spacing w:after="0"/>
              <w:ind w:left="0"/>
              <w:rPr>
                <w:snapToGrid w:val="0"/>
                <w:color w:val="000000"/>
                <w:sz w:val="20"/>
              </w:rPr>
            </w:pPr>
          </w:p>
        </w:tc>
        <w:tc>
          <w:tcPr>
            <w:tcW w:w="2980" w:type="dxa"/>
            <w:gridSpan w:val="2"/>
            <w:tcBorders>
              <w:top w:val="single" w:sz="4" w:space="0" w:color="auto"/>
              <w:left w:val="single" w:sz="4" w:space="0" w:color="auto"/>
              <w:bottom w:val="single" w:sz="4" w:space="0" w:color="auto"/>
              <w:right w:val="single" w:sz="4" w:space="0" w:color="auto"/>
            </w:tcBorders>
          </w:tcPr>
          <w:p w:rsidR="000829AD" w:rsidRPr="00AD78CA" w:rsidRDefault="000829AD" w:rsidP="00F67750">
            <w:pPr>
              <w:spacing w:after="0"/>
              <w:ind w:left="0"/>
              <w:rPr>
                <w:snapToGrid w:val="0"/>
                <w:color w:val="000000"/>
                <w:sz w:val="20"/>
              </w:rPr>
            </w:pPr>
            <w:r w:rsidRPr="00AD78CA">
              <w:rPr>
                <w:snapToGrid w:val="0"/>
                <w:color w:val="000000"/>
                <w:sz w:val="20"/>
              </w:rPr>
              <w:t>MessageTimestamp</w:t>
            </w:r>
          </w:p>
        </w:tc>
        <w:tc>
          <w:tcPr>
            <w:tcW w:w="6520" w:type="dxa"/>
            <w:tcBorders>
              <w:top w:val="single" w:sz="4" w:space="0" w:color="auto"/>
              <w:left w:val="single" w:sz="4" w:space="0" w:color="auto"/>
              <w:bottom w:val="single" w:sz="4" w:space="0" w:color="auto"/>
              <w:right w:val="single" w:sz="4" w:space="0" w:color="auto"/>
            </w:tcBorders>
          </w:tcPr>
          <w:p w:rsidR="000829AD" w:rsidRPr="001A1F56" w:rsidRDefault="000829AD">
            <w:pPr>
              <w:spacing w:after="0"/>
              <w:ind w:left="0"/>
              <w:rPr>
                <w:snapToGrid w:val="0"/>
                <w:color w:val="000000"/>
                <w:sz w:val="20"/>
                <w:lang w:val="en-US"/>
              </w:rPr>
            </w:pPr>
            <w:r w:rsidRPr="00AD78CA">
              <w:rPr>
                <w:snapToGrid w:val="0"/>
                <w:color w:val="000000"/>
                <w:sz w:val="20"/>
              </w:rPr>
              <w:t>Meldingsdato</w:t>
            </w:r>
            <w:r>
              <w:rPr>
                <w:snapToGrid w:val="0"/>
                <w:color w:val="000000"/>
                <w:sz w:val="20"/>
              </w:rPr>
              <w:t xml:space="preserve">. </w:t>
            </w:r>
            <w:r w:rsidRPr="00AD78CA">
              <w:rPr>
                <w:snapToGrid w:val="0"/>
                <w:color w:val="000000"/>
                <w:sz w:val="20"/>
              </w:rPr>
              <w:t xml:space="preserve">Dato og klokkeslett </w:t>
            </w:r>
            <w:proofErr w:type="gramStart"/>
            <w:r w:rsidRPr="00AD78CA">
              <w:rPr>
                <w:snapToGrid w:val="0"/>
                <w:color w:val="000000"/>
                <w:sz w:val="20"/>
              </w:rPr>
              <w:t>når  meldingen</w:t>
            </w:r>
            <w:proofErr w:type="gramEnd"/>
            <w:r w:rsidRPr="00AD78CA">
              <w:rPr>
                <w:snapToGrid w:val="0"/>
                <w:color w:val="000000"/>
                <w:sz w:val="20"/>
              </w:rPr>
              <w:t xml:space="preserve"> er generert.</w:t>
            </w:r>
            <w:r w:rsidRPr="00AD78CA">
              <w:rPr>
                <w:snapToGrid w:val="0"/>
                <w:color w:val="000000"/>
                <w:sz w:val="20"/>
              </w:rPr>
              <w:br/>
            </w:r>
            <w:r w:rsidRPr="001A1F56">
              <w:rPr>
                <w:snapToGrid w:val="0"/>
                <w:color w:val="000000"/>
                <w:sz w:val="20"/>
                <w:lang w:val="en-US"/>
              </w:rPr>
              <w:t>Format: YYYY-MM-DDTHH:MM:SS</w:t>
            </w:r>
          </w:p>
        </w:tc>
        <w:tc>
          <w:tcPr>
            <w:tcW w:w="567" w:type="dxa"/>
            <w:tcBorders>
              <w:top w:val="single" w:sz="4" w:space="0" w:color="auto"/>
              <w:left w:val="single" w:sz="4" w:space="0" w:color="auto"/>
              <w:bottom w:val="single" w:sz="4" w:space="0" w:color="auto"/>
              <w:right w:val="single" w:sz="4" w:space="0" w:color="auto"/>
            </w:tcBorders>
          </w:tcPr>
          <w:p w:rsidR="000829AD" w:rsidRPr="00AD78CA" w:rsidRDefault="000829AD">
            <w:pPr>
              <w:spacing w:after="0"/>
              <w:ind w:left="0"/>
              <w:jc w:val="center"/>
              <w:rPr>
                <w:snapToGrid w:val="0"/>
                <w:color w:val="000000"/>
                <w:sz w:val="20"/>
              </w:rPr>
            </w:pPr>
            <w:r w:rsidRPr="00AD78CA">
              <w:rPr>
                <w:snapToGrid w:val="0"/>
                <w:color w:val="000000"/>
                <w:sz w:val="20"/>
              </w:rPr>
              <w:t>M</w:t>
            </w:r>
          </w:p>
        </w:tc>
        <w:tc>
          <w:tcPr>
            <w:tcW w:w="1276" w:type="dxa"/>
            <w:tcBorders>
              <w:top w:val="single" w:sz="4" w:space="0" w:color="auto"/>
              <w:left w:val="single" w:sz="4" w:space="0" w:color="auto"/>
              <w:bottom w:val="single" w:sz="4" w:space="0" w:color="auto"/>
              <w:right w:val="single" w:sz="4" w:space="0" w:color="auto"/>
            </w:tcBorders>
          </w:tcPr>
          <w:p w:rsidR="000829AD" w:rsidRPr="00AD78CA" w:rsidRDefault="000829AD" w:rsidP="000829AD">
            <w:pPr>
              <w:spacing w:after="0"/>
              <w:ind w:left="0"/>
              <w:jc w:val="center"/>
              <w:rPr>
                <w:snapToGrid w:val="0"/>
                <w:color w:val="000000"/>
                <w:sz w:val="20"/>
              </w:rPr>
            </w:pPr>
            <w:r>
              <w:rPr>
                <w:snapToGrid w:val="0"/>
                <w:color w:val="000000"/>
                <w:sz w:val="20"/>
              </w:rPr>
              <w:t>1</w:t>
            </w:r>
          </w:p>
        </w:tc>
        <w:tc>
          <w:tcPr>
            <w:tcW w:w="2126" w:type="dxa"/>
            <w:tcBorders>
              <w:top w:val="single" w:sz="4" w:space="0" w:color="auto"/>
              <w:left w:val="single" w:sz="4" w:space="0" w:color="auto"/>
              <w:bottom w:val="single" w:sz="4" w:space="0" w:color="auto"/>
              <w:right w:val="single" w:sz="4" w:space="0" w:color="auto"/>
            </w:tcBorders>
          </w:tcPr>
          <w:p w:rsidR="000829AD" w:rsidRPr="00AD78CA" w:rsidRDefault="000829AD">
            <w:pPr>
              <w:spacing w:after="0"/>
              <w:ind w:left="0"/>
              <w:rPr>
                <w:snapToGrid w:val="0"/>
                <w:color w:val="000000"/>
                <w:sz w:val="20"/>
              </w:rPr>
            </w:pPr>
            <w:r w:rsidRPr="00AD78CA">
              <w:rPr>
                <w:snapToGrid w:val="0"/>
                <w:color w:val="000000"/>
                <w:sz w:val="20"/>
              </w:rPr>
              <w:t>DateTime</w:t>
            </w:r>
          </w:p>
        </w:tc>
      </w:tr>
      <w:tr w:rsidR="000829AD" w:rsidRPr="00AD78CA">
        <w:tc>
          <w:tcPr>
            <w:tcW w:w="311" w:type="dxa"/>
            <w:tcBorders>
              <w:left w:val="single" w:sz="4" w:space="0" w:color="auto"/>
              <w:right w:val="single" w:sz="4" w:space="0" w:color="auto"/>
            </w:tcBorders>
          </w:tcPr>
          <w:p w:rsidR="000829AD" w:rsidRPr="00AD78CA" w:rsidRDefault="000829AD">
            <w:pPr>
              <w:spacing w:after="0"/>
              <w:ind w:left="0"/>
              <w:rPr>
                <w:snapToGrid w:val="0"/>
                <w:color w:val="000000"/>
                <w:sz w:val="20"/>
              </w:rPr>
            </w:pPr>
          </w:p>
        </w:tc>
        <w:tc>
          <w:tcPr>
            <w:tcW w:w="2980" w:type="dxa"/>
            <w:gridSpan w:val="2"/>
            <w:tcBorders>
              <w:top w:val="single" w:sz="4" w:space="0" w:color="auto"/>
              <w:left w:val="single" w:sz="4" w:space="0" w:color="auto"/>
              <w:bottom w:val="single" w:sz="4" w:space="0" w:color="auto"/>
              <w:right w:val="single" w:sz="4" w:space="0" w:color="auto"/>
            </w:tcBorders>
          </w:tcPr>
          <w:p w:rsidR="000829AD" w:rsidRPr="00AD78CA" w:rsidRDefault="000829AD" w:rsidP="00F67750">
            <w:pPr>
              <w:spacing w:after="0"/>
              <w:ind w:left="0"/>
              <w:rPr>
                <w:snapToGrid w:val="0"/>
                <w:color w:val="000000"/>
                <w:sz w:val="20"/>
              </w:rPr>
            </w:pPr>
            <w:r w:rsidRPr="00AD78CA">
              <w:rPr>
                <w:snapToGrid w:val="0"/>
                <w:color w:val="000000"/>
                <w:sz w:val="20"/>
              </w:rPr>
              <w:t>NumberOfLines</w:t>
            </w:r>
          </w:p>
        </w:tc>
        <w:tc>
          <w:tcPr>
            <w:tcW w:w="6520" w:type="dxa"/>
            <w:tcBorders>
              <w:top w:val="single" w:sz="4" w:space="0" w:color="auto"/>
              <w:left w:val="single" w:sz="4" w:space="0" w:color="auto"/>
              <w:bottom w:val="single" w:sz="4" w:space="0" w:color="auto"/>
              <w:right w:val="single" w:sz="4" w:space="0" w:color="auto"/>
            </w:tcBorders>
          </w:tcPr>
          <w:p w:rsidR="000829AD" w:rsidRPr="00AD78CA" w:rsidRDefault="000829AD">
            <w:pPr>
              <w:spacing w:after="0"/>
              <w:ind w:left="0"/>
              <w:rPr>
                <w:snapToGrid w:val="0"/>
                <w:color w:val="000000"/>
                <w:sz w:val="20"/>
              </w:rPr>
            </w:pPr>
            <w:r w:rsidRPr="00AD78CA">
              <w:rPr>
                <w:snapToGrid w:val="0"/>
                <w:color w:val="000000"/>
                <w:sz w:val="20"/>
              </w:rPr>
              <w:t xml:space="preserve">Antall </w:t>
            </w:r>
            <w:r w:rsidR="00566F51">
              <w:rPr>
                <w:snapToGrid w:val="0"/>
                <w:color w:val="000000"/>
                <w:sz w:val="20"/>
              </w:rPr>
              <w:t>detalj</w:t>
            </w:r>
            <w:r w:rsidRPr="00AD78CA">
              <w:rPr>
                <w:snapToGrid w:val="0"/>
                <w:color w:val="000000"/>
                <w:sz w:val="20"/>
              </w:rPr>
              <w:t>linjer i fakturaen</w:t>
            </w:r>
          </w:p>
        </w:tc>
        <w:tc>
          <w:tcPr>
            <w:tcW w:w="567" w:type="dxa"/>
            <w:tcBorders>
              <w:top w:val="single" w:sz="4" w:space="0" w:color="auto"/>
              <w:left w:val="single" w:sz="4" w:space="0" w:color="auto"/>
              <w:bottom w:val="single" w:sz="4" w:space="0" w:color="auto"/>
              <w:right w:val="single" w:sz="4" w:space="0" w:color="auto"/>
            </w:tcBorders>
          </w:tcPr>
          <w:p w:rsidR="000829AD" w:rsidRPr="00AD78CA" w:rsidRDefault="000829AD">
            <w:pPr>
              <w:spacing w:after="0"/>
              <w:ind w:left="0"/>
              <w:jc w:val="center"/>
              <w:rPr>
                <w:snapToGrid w:val="0"/>
                <w:color w:val="000000"/>
                <w:sz w:val="20"/>
              </w:rPr>
            </w:pPr>
            <w:r w:rsidRPr="00AD78CA">
              <w:rPr>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0829AD" w:rsidRPr="00AD78CA" w:rsidRDefault="000829AD" w:rsidP="000829AD">
            <w:pPr>
              <w:spacing w:after="0"/>
              <w:ind w:left="0"/>
              <w:jc w:val="center"/>
              <w:rPr>
                <w:snapToGrid w:val="0"/>
                <w:color w:val="000000"/>
                <w:sz w:val="20"/>
              </w:rPr>
            </w:pPr>
            <w:r>
              <w:rPr>
                <w:snapToGrid w:val="0"/>
                <w:color w:val="000000"/>
                <w:sz w:val="20"/>
              </w:rPr>
              <w:t>0..1</w:t>
            </w:r>
          </w:p>
        </w:tc>
        <w:tc>
          <w:tcPr>
            <w:tcW w:w="2126" w:type="dxa"/>
            <w:tcBorders>
              <w:top w:val="single" w:sz="4" w:space="0" w:color="auto"/>
              <w:left w:val="single" w:sz="4" w:space="0" w:color="auto"/>
              <w:bottom w:val="single" w:sz="4" w:space="0" w:color="auto"/>
              <w:right w:val="single" w:sz="4" w:space="0" w:color="auto"/>
            </w:tcBorders>
          </w:tcPr>
          <w:p w:rsidR="000829AD" w:rsidRPr="00AD78CA" w:rsidRDefault="000829AD">
            <w:pPr>
              <w:spacing w:after="0"/>
              <w:ind w:left="0"/>
              <w:rPr>
                <w:snapToGrid w:val="0"/>
                <w:color w:val="000000"/>
                <w:sz w:val="20"/>
              </w:rPr>
            </w:pPr>
            <w:r w:rsidRPr="00AD78CA">
              <w:rPr>
                <w:snapToGrid w:val="0"/>
                <w:color w:val="000000"/>
                <w:sz w:val="20"/>
              </w:rPr>
              <w:t>Integer</w:t>
            </w:r>
          </w:p>
        </w:tc>
      </w:tr>
      <w:tr w:rsidR="000829AD" w:rsidRPr="00AD78CA">
        <w:tc>
          <w:tcPr>
            <w:tcW w:w="311" w:type="dxa"/>
            <w:tcBorders>
              <w:left w:val="single" w:sz="4" w:space="0" w:color="auto"/>
              <w:right w:val="single" w:sz="4" w:space="0" w:color="auto"/>
            </w:tcBorders>
          </w:tcPr>
          <w:p w:rsidR="000829AD" w:rsidRPr="00AD78CA" w:rsidRDefault="000829AD" w:rsidP="00EB4DE2">
            <w:pPr>
              <w:spacing w:after="0"/>
              <w:ind w:left="0"/>
              <w:rPr>
                <w:snapToGrid w:val="0"/>
                <w:color w:val="000000"/>
                <w:sz w:val="20"/>
              </w:rPr>
            </w:pPr>
          </w:p>
        </w:tc>
        <w:tc>
          <w:tcPr>
            <w:tcW w:w="2980" w:type="dxa"/>
            <w:gridSpan w:val="2"/>
            <w:tcBorders>
              <w:top w:val="single" w:sz="4" w:space="0" w:color="auto"/>
              <w:left w:val="single" w:sz="4" w:space="0" w:color="auto"/>
              <w:bottom w:val="single" w:sz="4" w:space="0" w:color="auto"/>
              <w:right w:val="single" w:sz="4" w:space="0" w:color="auto"/>
            </w:tcBorders>
          </w:tcPr>
          <w:p w:rsidR="000829AD" w:rsidRPr="00AD78CA" w:rsidRDefault="000829AD" w:rsidP="00F67750">
            <w:pPr>
              <w:spacing w:after="0"/>
              <w:ind w:left="0"/>
              <w:rPr>
                <w:snapToGrid w:val="0"/>
                <w:color w:val="000000"/>
                <w:sz w:val="20"/>
              </w:rPr>
            </w:pPr>
            <w:r>
              <w:rPr>
                <w:snapToGrid w:val="0"/>
                <w:color w:val="000000"/>
                <w:sz w:val="20"/>
              </w:rPr>
              <w:t>InvoiceContent</w:t>
            </w:r>
          </w:p>
        </w:tc>
        <w:tc>
          <w:tcPr>
            <w:tcW w:w="6520" w:type="dxa"/>
            <w:tcBorders>
              <w:top w:val="single" w:sz="4" w:space="0" w:color="auto"/>
              <w:left w:val="single" w:sz="4" w:space="0" w:color="auto"/>
              <w:bottom w:val="single" w:sz="4" w:space="0" w:color="auto"/>
              <w:right w:val="single" w:sz="4" w:space="0" w:color="auto"/>
            </w:tcBorders>
          </w:tcPr>
          <w:p w:rsidR="000829AD" w:rsidRPr="00AD78CA" w:rsidRDefault="006F7702" w:rsidP="00EB4DE2">
            <w:pPr>
              <w:spacing w:after="0"/>
              <w:ind w:left="0"/>
              <w:rPr>
                <w:snapToGrid w:val="0"/>
                <w:color w:val="000000"/>
                <w:sz w:val="20"/>
              </w:rPr>
            </w:pPr>
            <w:r>
              <w:rPr>
                <w:snapToGrid w:val="0"/>
                <w:color w:val="000000"/>
                <w:sz w:val="20"/>
              </w:rPr>
              <w:t xml:space="preserve">Angir om dette er en </w:t>
            </w:r>
            <w:r w:rsidR="000829AD">
              <w:rPr>
                <w:snapToGrid w:val="0"/>
                <w:color w:val="000000"/>
                <w:sz w:val="20"/>
              </w:rPr>
              <w:t>Kostnads</w:t>
            </w:r>
            <w:r>
              <w:rPr>
                <w:snapToGrid w:val="0"/>
                <w:color w:val="000000"/>
                <w:sz w:val="20"/>
              </w:rPr>
              <w:t>-, V</w:t>
            </w:r>
            <w:r w:rsidR="000829AD">
              <w:rPr>
                <w:snapToGrid w:val="0"/>
                <w:color w:val="000000"/>
                <w:sz w:val="20"/>
              </w:rPr>
              <w:t>are</w:t>
            </w:r>
            <w:r>
              <w:rPr>
                <w:snapToGrid w:val="0"/>
                <w:color w:val="000000"/>
                <w:sz w:val="20"/>
              </w:rPr>
              <w:t>- eller Tjeneste</w:t>
            </w:r>
            <w:r w:rsidR="000829AD">
              <w:rPr>
                <w:snapToGrid w:val="0"/>
                <w:color w:val="000000"/>
                <w:sz w:val="20"/>
              </w:rPr>
              <w:t xml:space="preserve">faktura. </w:t>
            </w:r>
            <w:r>
              <w:rPr>
                <w:snapToGrid w:val="0"/>
                <w:color w:val="000000"/>
                <w:sz w:val="20"/>
              </w:rPr>
              <w:br/>
            </w:r>
            <w:r w:rsidR="000829AD">
              <w:rPr>
                <w:snapToGrid w:val="0"/>
                <w:color w:val="000000"/>
                <w:sz w:val="20"/>
              </w:rPr>
              <w:t>Lovlige verdier: ”K”</w:t>
            </w:r>
            <w:r w:rsidR="007D1F43">
              <w:rPr>
                <w:snapToGrid w:val="0"/>
                <w:color w:val="000000"/>
                <w:sz w:val="20"/>
              </w:rPr>
              <w:t xml:space="preserve">, </w:t>
            </w:r>
            <w:r w:rsidR="000829AD">
              <w:rPr>
                <w:snapToGrid w:val="0"/>
                <w:color w:val="000000"/>
                <w:sz w:val="20"/>
              </w:rPr>
              <w:t>”V”</w:t>
            </w:r>
            <w:r w:rsidR="007D1F43">
              <w:rPr>
                <w:snapToGrid w:val="0"/>
                <w:color w:val="000000"/>
                <w:sz w:val="20"/>
              </w:rPr>
              <w:t xml:space="preserve"> og ”T”</w:t>
            </w:r>
          </w:p>
        </w:tc>
        <w:tc>
          <w:tcPr>
            <w:tcW w:w="567" w:type="dxa"/>
            <w:tcBorders>
              <w:top w:val="single" w:sz="4" w:space="0" w:color="auto"/>
              <w:left w:val="single" w:sz="4" w:space="0" w:color="auto"/>
              <w:bottom w:val="single" w:sz="4" w:space="0" w:color="auto"/>
              <w:right w:val="single" w:sz="4" w:space="0" w:color="auto"/>
            </w:tcBorders>
          </w:tcPr>
          <w:p w:rsidR="000829AD" w:rsidRPr="00AD78CA" w:rsidRDefault="000829AD" w:rsidP="00EB4DE2">
            <w:pPr>
              <w:spacing w:after="0"/>
              <w:ind w:left="0"/>
              <w:jc w:val="center"/>
              <w:rPr>
                <w:snapToGrid w:val="0"/>
                <w:color w:val="000000"/>
                <w:sz w:val="20"/>
              </w:rPr>
            </w:pPr>
            <w:r w:rsidRPr="00AD78CA">
              <w:rPr>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0829AD" w:rsidRDefault="000829AD" w:rsidP="000829AD">
            <w:pPr>
              <w:spacing w:after="0"/>
              <w:ind w:left="0"/>
              <w:jc w:val="center"/>
              <w:rPr>
                <w:snapToGrid w:val="0"/>
                <w:color w:val="000000"/>
                <w:sz w:val="20"/>
              </w:rPr>
            </w:pPr>
            <w:r>
              <w:rPr>
                <w:snapToGrid w:val="0"/>
                <w:color w:val="000000"/>
                <w:sz w:val="20"/>
              </w:rPr>
              <w:t>0..1</w:t>
            </w:r>
          </w:p>
        </w:tc>
        <w:tc>
          <w:tcPr>
            <w:tcW w:w="2126" w:type="dxa"/>
            <w:tcBorders>
              <w:top w:val="single" w:sz="4" w:space="0" w:color="auto"/>
              <w:left w:val="single" w:sz="4" w:space="0" w:color="auto"/>
              <w:bottom w:val="single" w:sz="4" w:space="0" w:color="auto"/>
              <w:right w:val="single" w:sz="4" w:space="0" w:color="auto"/>
            </w:tcBorders>
          </w:tcPr>
          <w:p w:rsidR="000829AD" w:rsidRPr="00AD78CA" w:rsidRDefault="000829AD" w:rsidP="00EB4DE2">
            <w:pPr>
              <w:spacing w:after="0"/>
              <w:ind w:left="0"/>
              <w:rPr>
                <w:snapToGrid w:val="0"/>
                <w:color w:val="000000"/>
                <w:sz w:val="20"/>
              </w:rPr>
            </w:pPr>
            <w:r>
              <w:rPr>
                <w:snapToGrid w:val="0"/>
                <w:color w:val="000000"/>
                <w:sz w:val="20"/>
              </w:rPr>
              <w:t>String</w:t>
            </w:r>
          </w:p>
        </w:tc>
      </w:tr>
      <w:tr w:rsidR="000829AD" w:rsidRPr="00AD78CA">
        <w:tc>
          <w:tcPr>
            <w:tcW w:w="311" w:type="dxa"/>
            <w:tcBorders>
              <w:left w:val="single" w:sz="4" w:space="0" w:color="auto"/>
              <w:right w:val="single" w:sz="4" w:space="0" w:color="auto"/>
            </w:tcBorders>
          </w:tcPr>
          <w:p w:rsidR="000829AD" w:rsidRPr="00AD78CA" w:rsidRDefault="000829AD" w:rsidP="00EB4DE2">
            <w:pPr>
              <w:spacing w:after="0"/>
              <w:ind w:left="0"/>
              <w:rPr>
                <w:snapToGrid w:val="0"/>
                <w:color w:val="000000"/>
                <w:sz w:val="20"/>
              </w:rPr>
            </w:pPr>
          </w:p>
        </w:tc>
        <w:tc>
          <w:tcPr>
            <w:tcW w:w="2980" w:type="dxa"/>
            <w:gridSpan w:val="2"/>
            <w:tcBorders>
              <w:top w:val="single" w:sz="4" w:space="0" w:color="auto"/>
              <w:left w:val="single" w:sz="4" w:space="0" w:color="auto"/>
              <w:bottom w:val="single" w:sz="4" w:space="0" w:color="auto"/>
              <w:right w:val="single" w:sz="4" w:space="0" w:color="auto"/>
            </w:tcBorders>
          </w:tcPr>
          <w:p w:rsidR="000829AD" w:rsidRPr="00AD78CA" w:rsidRDefault="000829AD" w:rsidP="00F67750">
            <w:pPr>
              <w:spacing w:after="0"/>
              <w:ind w:left="0"/>
              <w:rPr>
                <w:snapToGrid w:val="0"/>
                <w:color w:val="000000"/>
                <w:sz w:val="20"/>
              </w:rPr>
            </w:pPr>
            <w:r>
              <w:rPr>
                <w:snapToGrid w:val="0"/>
                <w:color w:val="000000"/>
                <w:sz w:val="20"/>
              </w:rPr>
              <w:t>LineOfBusiness</w:t>
            </w:r>
          </w:p>
        </w:tc>
        <w:tc>
          <w:tcPr>
            <w:tcW w:w="6520" w:type="dxa"/>
            <w:tcBorders>
              <w:top w:val="single" w:sz="4" w:space="0" w:color="auto"/>
              <w:left w:val="single" w:sz="4" w:space="0" w:color="auto"/>
              <w:bottom w:val="single" w:sz="4" w:space="0" w:color="auto"/>
              <w:right w:val="single" w:sz="4" w:space="0" w:color="auto"/>
            </w:tcBorders>
          </w:tcPr>
          <w:p w:rsidR="000829AD" w:rsidRPr="00AD78CA" w:rsidRDefault="000829AD" w:rsidP="00EB4DE2">
            <w:pPr>
              <w:spacing w:after="0"/>
              <w:ind w:left="0"/>
              <w:rPr>
                <w:snapToGrid w:val="0"/>
                <w:color w:val="000000"/>
                <w:sz w:val="20"/>
              </w:rPr>
            </w:pPr>
            <w:r>
              <w:rPr>
                <w:snapToGrid w:val="0"/>
                <w:color w:val="000000"/>
                <w:sz w:val="20"/>
              </w:rPr>
              <w:t>Kode som angir hvilken bransje fakturaen gjelder for:</w:t>
            </w:r>
            <w:r>
              <w:rPr>
                <w:snapToGrid w:val="0"/>
                <w:color w:val="000000"/>
                <w:sz w:val="20"/>
              </w:rPr>
              <w:br/>
              <w:t xml:space="preserve">Lovlige verdier: </w:t>
            </w:r>
            <w:r>
              <w:rPr>
                <w:snapToGrid w:val="0"/>
                <w:color w:val="000000"/>
                <w:sz w:val="20"/>
              </w:rPr>
              <w:br/>
              <w:t>1=Kort, 2=Reise, 3=Telecom, 4=Transport, 5=Frakt</w:t>
            </w:r>
            <w:r w:rsidR="005F0E95">
              <w:rPr>
                <w:snapToGrid w:val="0"/>
                <w:color w:val="000000"/>
                <w:sz w:val="20"/>
              </w:rPr>
              <w:t>,</w:t>
            </w:r>
            <w:r w:rsidR="00566F51">
              <w:rPr>
                <w:snapToGrid w:val="0"/>
                <w:color w:val="000000"/>
                <w:sz w:val="20"/>
              </w:rPr>
              <w:t xml:space="preserve"> 6=Forsikring, 7=Energi,</w:t>
            </w:r>
            <w:r w:rsidR="005F0E95">
              <w:rPr>
                <w:snapToGrid w:val="0"/>
                <w:color w:val="000000"/>
                <w:sz w:val="20"/>
              </w:rPr>
              <w:t xml:space="preserve"> </w:t>
            </w:r>
            <w:r w:rsidR="00566F51">
              <w:rPr>
                <w:snapToGrid w:val="0"/>
                <w:color w:val="000000"/>
                <w:sz w:val="20"/>
              </w:rPr>
              <w:t xml:space="preserve">8=Bygg, </w:t>
            </w:r>
            <w:r w:rsidR="005F0E95">
              <w:rPr>
                <w:snapToGrid w:val="0"/>
                <w:color w:val="000000"/>
                <w:sz w:val="20"/>
              </w:rPr>
              <w:t>9=</w:t>
            </w:r>
            <w:r w:rsidR="006F7702">
              <w:rPr>
                <w:snapToGrid w:val="0"/>
                <w:color w:val="000000"/>
                <w:sz w:val="20"/>
              </w:rPr>
              <w:t>G</w:t>
            </w:r>
            <w:r w:rsidR="005F0E95">
              <w:rPr>
                <w:snapToGrid w:val="0"/>
                <w:color w:val="000000"/>
                <w:sz w:val="20"/>
              </w:rPr>
              <w:t>enerelle varer</w:t>
            </w:r>
          </w:p>
        </w:tc>
        <w:tc>
          <w:tcPr>
            <w:tcW w:w="567" w:type="dxa"/>
            <w:tcBorders>
              <w:top w:val="single" w:sz="4" w:space="0" w:color="auto"/>
              <w:left w:val="single" w:sz="4" w:space="0" w:color="auto"/>
              <w:bottom w:val="single" w:sz="4" w:space="0" w:color="auto"/>
              <w:right w:val="single" w:sz="4" w:space="0" w:color="auto"/>
            </w:tcBorders>
          </w:tcPr>
          <w:p w:rsidR="000829AD" w:rsidRPr="00AD78CA" w:rsidRDefault="000829AD" w:rsidP="00EB4DE2">
            <w:pPr>
              <w:spacing w:after="0"/>
              <w:ind w:left="0"/>
              <w:jc w:val="center"/>
              <w:rPr>
                <w:snapToGrid w:val="0"/>
                <w:color w:val="000000"/>
                <w:sz w:val="20"/>
              </w:rPr>
            </w:pPr>
            <w:r w:rsidRPr="00AD78CA">
              <w:rPr>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0829AD" w:rsidRDefault="000829AD" w:rsidP="000829AD">
            <w:pPr>
              <w:spacing w:after="0"/>
              <w:ind w:left="0"/>
              <w:jc w:val="center"/>
              <w:rPr>
                <w:snapToGrid w:val="0"/>
                <w:color w:val="000000"/>
                <w:sz w:val="20"/>
              </w:rPr>
            </w:pPr>
            <w:r>
              <w:rPr>
                <w:snapToGrid w:val="0"/>
                <w:color w:val="000000"/>
                <w:sz w:val="20"/>
              </w:rPr>
              <w:t>0..1</w:t>
            </w:r>
          </w:p>
        </w:tc>
        <w:tc>
          <w:tcPr>
            <w:tcW w:w="2126" w:type="dxa"/>
            <w:tcBorders>
              <w:top w:val="single" w:sz="4" w:space="0" w:color="auto"/>
              <w:left w:val="single" w:sz="4" w:space="0" w:color="auto"/>
              <w:bottom w:val="single" w:sz="4" w:space="0" w:color="auto"/>
              <w:right w:val="single" w:sz="4" w:space="0" w:color="auto"/>
            </w:tcBorders>
          </w:tcPr>
          <w:p w:rsidR="000829AD" w:rsidRPr="00AD78CA" w:rsidRDefault="000829AD" w:rsidP="00EB4DE2">
            <w:pPr>
              <w:spacing w:after="0"/>
              <w:ind w:left="0"/>
              <w:rPr>
                <w:snapToGrid w:val="0"/>
                <w:color w:val="000000"/>
                <w:sz w:val="20"/>
              </w:rPr>
            </w:pPr>
            <w:r>
              <w:rPr>
                <w:snapToGrid w:val="0"/>
                <w:color w:val="000000"/>
                <w:sz w:val="20"/>
              </w:rPr>
              <w:t>String</w:t>
            </w:r>
          </w:p>
        </w:tc>
      </w:tr>
      <w:tr w:rsidR="000829AD" w:rsidRPr="001A1F56">
        <w:tc>
          <w:tcPr>
            <w:tcW w:w="311" w:type="dxa"/>
            <w:tcBorders>
              <w:left w:val="single" w:sz="4" w:space="0" w:color="auto"/>
              <w:bottom w:val="single" w:sz="4" w:space="0" w:color="auto"/>
              <w:right w:val="single" w:sz="4" w:space="0" w:color="auto"/>
            </w:tcBorders>
          </w:tcPr>
          <w:p w:rsidR="000829AD" w:rsidRPr="00AD78CA" w:rsidRDefault="000829AD" w:rsidP="00EB4DE2">
            <w:pPr>
              <w:spacing w:after="0"/>
              <w:ind w:left="0"/>
              <w:rPr>
                <w:snapToGrid w:val="0"/>
                <w:color w:val="000000"/>
                <w:sz w:val="20"/>
              </w:rPr>
            </w:pPr>
          </w:p>
        </w:tc>
        <w:tc>
          <w:tcPr>
            <w:tcW w:w="283" w:type="dxa"/>
            <w:tcBorders>
              <w:top w:val="single" w:sz="4" w:space="0" w:color="auto"/>
              <w:left w:val="single" w:sz="4" w:space="0" w:color="auto"/>
              <w:bottom w:val="single" w:sz="4" w:space="0" w:color="auto"/>
              <w:right w:val="single" w:sz="4" w:space="0" w:color="auto"/>
            </w:tcBorders>
          </w:tcPr>
          <w:p w:rsidR="000829AD" w:rsidRPr="00AD78CA" w:rsidRDefault="000829AD" w:rsidP="00EB4DE2">
            <w:pPr>
              <w:spacing w:after="0"/>
              <w:ind w:left="0"/>
              <w:rPr>
                <w:snapToGrid w:val="0"/>
                <w:color w:val="000000"/>
                <w:sz w:val="20"/>
              </w:rPr>
            </w:pPr>
          </w:p>
        </w:tc>
        <w:tc>
          <w:tcPr>
            <w:tcW w:w="2697" w:type="dxa"/>
            <w:tcBorders>
              <w:top w:val="single" w:sz="4" w:space="0" w:color="auto"/>
              <w:left w:val="single" w:sz="4" w:space="0" w:color="auto"/>
              <w:bottom w:val="single" w:sz="4" w:space="0" w:color="auto"/>
              <w:right w:val="single" w:sz="4" w:space="0" w:color="auto"/>
            </w:tcBorders>
          </w:tcPr>
          <w:p w:rsidR="000829AD" w:rsidRPr="00AD78CA" w:rsidRDefault="000829AD" w:rsidP="00F67750">
            <w:pPr>
              <w:spacing w:after="0"/>
              <w:ind w:left="0"/>
              <w:rPr>
                <w:snapToGrid w:val="0"/>
                <w:color w:val="000000"/>
                <w:sz w:val="20"/>
              </w:rPr>
            </w:pPr>
            <w:r w:rsidRPr="00AD78CA">
              <w:rPr>
                <w:snapToGrid w:val="0"/>
                <w:color w:val="000000"/>
                <w:sz w:val="20"/>
              </w:rPr>
              <w:t>@codetext</w:t>
            </w:r>
          </w:p>
        </w:tc>
        <w:tc>
          <w:tcPr>
            <w:tcW w:w="6520" w:type="dxa"/>
            <w:tcBorders>
              <w:top w:val="single" w:sz="4" w:space="0" w:color="auto"/>
              <w:left w:val="single" w:sz="4" w:space="0" w:color="auto"/>
              <w:bottom w:val="single" w:sz="4" w:space="0" w:color="auto"/>
              <w:right w:val="single" w:sz="4" w:space="0" w:color="auto"/>
            </w:tcBorders>
          </w:tcPr>
          <w:p w:rsidR="000829AD" w:rsidRPr="000C7B0B" w:rsidRDefault="000829AD" w:rsidP="00EB4DE2">
            <w:pPr>
              <w:spacing w:after="0"/>
              <w:ind w:left="0"/>
              <w:rPr>
                <w:snapToGrid w:val="0"/>
                <w:color w:val="000000"/>
                <w:sz w:val="20"/>
              </w:rPr>
            </w:pPr>
            <w:r w:rsidRPr="000C7B0B">
              <w:rPr>
                <w:snapToGrid w:val="0"/>
                <w:color w:val="000000"/>
                <w:sz w:val="20"/>
              </w:rPr>
              <w:t xml:space="preserve">Kodebeskrivelse. </w:t>
            </w:r>
            <w:r w:rsidRPr="00B26132">
              <w:rPr>
                <w:sz w:val="20"/>
              </w:rPr>
              <w:t>Valgfri beskrivelse i attributt</w:t>
            </w:r>
          </w:p>
        </w:tc>
        <w:tc>
          <w:tcPr>
            <w:tcW w:w="567" w:type="dxa"/>
            <w:tcBorders>
              <w:top w:val="single" w:sz="4" w:space="0" w:color="auto"/>
              <w:left w:val="single" w:sz="4" w:space="0" w:color="auto"/>
              <w:bottom w:val="single" w:sz="4" w:space="0" w:color="auto"/>
              <w:right w:val="single" w:sz="4" w:space="0" w:color="auto"/>
            </w:tcBorders>
          </w:tcPr>
          <w:p w:rsidR="000829AD" w:rsidRPr="001A1F56" w:rsidRDefault="000829AD" w:rsidP="00EB4DE2">
            <w:pPr>
              <w:spacing w:after="0"/>
              <w:ind w:left="0"/>
              <w:jc w:val="center"/>
              <w:rPr>
                <w:snapToGrid w:val="0"/>
                <w:color w:val="000000"/>
                <w:sz w:val="20"/>
                <w:lang w:val="en-US"/>
              </w:rPr>
            </w:pPr>
            <w:r w:rsidRPr="001A1F56">
              <w:rPr>
                <w:snapToGrid w:val="0"/>
                <w:color w:val="000000"/>
                <w:sz w:val="20"/>
                <w:lang w:val="en-US"/>
              </w:rPr>
              <w:t>K</w:t>
            </w:r>
          </w:p>
        </w:tc>
        <w:tc>
          <w:tcPr>
            <w:tcW w:w="1276" w:type="dxa"/>
            <w:tcBorders>
              <w:top w:val="single" w:sz="4" w:space="0" w:color="auto"/>
              <w:left w:val="single" w:sz="4" w:space="0" w:color="auto"/>
              <w:bottom w:val="single" w:sz="4" w:space="0" w:color="auto"/>
              <w:right w:val="single" w:sz="4" w:space="0" w:color="auto"/>
            </w:tcBorders>
          </w:tcPr>
          <w:p w:rsidR="000829AD" w:rsidRPr="001A1F56" w:rsidRDefault="000829AD" w:rsidP="000829AD">
            <w:pPr>
              <w:spacing w:after="0"/>
              <w:ind w:left="0"/>
              <w:jc w:val="center"/>
              <w:rPr>
                <w:snapToGrid w:val="0"/>
                <w:color w:val="000000"/>
                <w:sz w:val="20"/>
                <w:lang w:val="en-US"/>
              </w:rPr>
            </w:pPr>
            <w:r>
              <w:rPr>
                <w:snapToGrid w:val="0"/>
                <w:color w:val="000000"/>
                <w:sz w:val="20"/>
              </w:rPr>
              <w:t>0..1</w:t>
            </w:r>
          </w:p>
        </w:tc>
        <w:tc>
          <w:tcPr>
            <w:tcW w:w="2126" w:type="dxa"/>
            <w:tcBorders>
              <w:top w:val="single" w:sz="4" w:space="0" w:color="auto"/>
              <w:left w:val="single" w:sz="4" w:space="0" w:color="auto"/>
              <w:bottom w:val="single" w:sz="4" w:space="0" w:color="auto"/>
              <w:right w:val="single" w:sz="4" w:space="0" w:color="auto"/>
            </w:tcBorders>
          </w:tcPr>
          <w:p w:rsidR="000829AD" w:rsidRPr="001A1F56" w:rsidRDefault="000829AD" w:rsidP="00EB4DE2">
            <w:pPr>
              <w:spacing w:after="0"/>
              <w:ind w:left="0"/>
              <w:rPr>
                <w:snapToGrid w:val="0"/>
                <w:color w:val="000000"/>
                <w:sz w:val="20"/>
                <w:lang w:val="en-US"/>
              </w:rPr>
            </w:pPr>
            <w:r w:rsidRPr="001A1F56">
              <w:rPr>
                <w:snapToGrid w:val="0"/>
                <w:color w:val="000000"/>
                <w:sz w:val="20"/>
                <w:lang w:val="en-US"/>
              </w:rPr>
              <w:t>String</w:t>
            </w:r>
          </w:p>
        </w:tc>
      </w:tr>
    </w:tbl>
    <w:p w:rsidR="005056EF" w:rsidRPr="00FB1147" w:rsidRDefault="005056EF" w:rsidP="00FB1147">
      <w:pPr>
        <w:pStyle w:val="HeadingBase"/>
        <w:spacing w:before="0" w:after="0"/>
      </w:pPr>
    </w:p>
    <w:p w:rsidR="00301F1B" w:rsidRPr="001A1F56" w:rsidRDefault="005056EF" w:rsidP="005056EF">
      <w:pPr>
        <w:pStyle w:val="HeadingBase"/>
        <w:rPr>
          <w:lang w:val="en-US"/>
        </w:rPr>
      </w:pPr>
      <w:r w:rsidRPr="001A1F56">
        <w:rPr>
          <w:lang w:val="en-US"/>
        </w:rPr>
        <w:t>E</w:t>
      </w:r>
      <w:r w:rsidR="00301F1B" w:rsidRPr="001A1F56">
        <w:rPr>
          <w:lang w:val="en-US"/>
        </w:rPr>
        <w:t>ksempel</w:t>
      </w:r>
    </w:p>
    <w:p w:rsidR="00A245E9" w:rsidRPr="001C7772" w:rsidRDefault="00A245E9" w:rsidP="00FB1147">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Invoice</w:t>
      </w:r>
      <w:r w:rsidRPr="001C7772">
        <w:rPr>
          <w:rFonts w:ascii="Times New Roman" w:hAnsi="Times New Roman"/>
          <w:color w:val="FF0000"/>
          <w:szCs w:val="22"/>
          <w:highlight w:val="white"/>
          <w:lang w:val="en-GB" w:eastAsia="en-US"/>
        </w:rPr>
        <w:t xml:space="preserve"> </w:t>
      </w:r>
      <w:r w:rsidR="00D35874" w:rsidRPr="001C7772">
        <w:rPr>
          <w:rFonts w:ascii="Times New Roman" w:hAnsi="Times New Roman"/>
          <w:color w:val="FF0000"/>
          <w:szCs w:val="22"/>
          <w:highlight w:val="white"/>
          <w:lang w:val="en-GB" w:eastAsia="en-US"/>
        </w:rPr>
        <w:t>MessageOwner</w:t>
      </w:r>
      <w:r w:rsidR="00D35874" w:rsidRPr="001C7772">
        <w:rPr>
          <w:rFonts w:ascii="Times New Roman" w:hAnsi="Times New Roman"/>
          <w:color w:val="0000FF"/>
          <w:szCs w:val="22"/>
          <w:highlight w:val="white"/>
          <w:lang w:val="en-GB" w:eastAsia="en-US"/>
        </w:rPr>
        <w:t>="</w:t>
      </w:r>
      <w:r w:rsidR="00D35874" w:rsidRPr="001C7772">
        <w:rPr>
          <w:rFonts w:ascii="Times New Roman" w:hAnsi="Times New Roman"/>
          <w:color w:val="000000"/>
          <w:szCs w:val="22"/>
          <w:highlight w:val="white"/>
          <w:lang w:val="en-GB" w:eastAsia="en-US"/>
        </w:rPr>
        <w:t>e2b</w:t>
      </w:r>
      <w:r w:rsidR="00D35874" w:rsidRPr="001C7772">
        <w:rPr>
          <w:rFonts w:ascii="Times New Roman" w:hAnsi="Times New Roman"/>
          <w:color w:val="0000FF"/>
          <w:szCs w:val="22"/>
          <w:highlight w:val="white"/>
          <w:lang w:val="en-GB" w:eastAsia="en-US"/>
        </w:rPr>
        <w:t>"</w:t>
      </w:r>
      <w:r w:rsidR="00D35874" w:rsidRPr="001C7772">
        <w:rPr>
          <w:rFonts w:ascii="Times New Roman" w:hAnsi="Times New Roman"/>
          <w:color w:val="FF0000"/>
          <w:szCs w:val="22"/>
          <w:highlight w:val="white"/>
          <w:lang w:val="en-GB" w:eastAsia="en-US"/>
        </w:rPr>
        <w:t xml:space="preserve"> </w:t>
      </w:r>
      <w:r w:rsidRPr="001C7772">
        <w:rPr>
          <w:rFonts w:ascii="Times New Roman" w:hAnsi="Times New Roman"/>
          <w:color w:val="FF0000"/>
          <w:szCs w:val="22"/>
          <w:highlight w:val="white"/>
          <w:lang w:val="en-GB" w:eastAsia="en-US"/>
        </w:rPr>
        <w:t>MessageType</w:t>
      </w:r>
      <w:r w:rsidRPr="001C7772">
        <w:rPr>
          <w:rFonts w:ascii="Times New Roman" w:hAnsi="Times New Roman"/>
          <w:color w:val="0000FF"/>
          <w:szCs w:val="22"/>
          <w:highlight w:val="white"/>
          <w:lang w:val="en-GB" w:eastAsia="en-US"/>
        </w:rPr>
        <w:t>="</w:t>
      </w:r>
      <w:r w:rsidRPr="001C7772">
        <w:rPr>
          <w:rFonts w:ascii="Times New Roman" w:hAnsi="Times New Roman"/>
          <w:color w:val="000000"/>
          <w:szCs w:val="22"/>
          <w:highlight w:val="white"/>
          <w:lang w:val="en-GB" w:eastAsia="en-US"/>
        </w:rPr>
        <w:t>Invoice</w:t>
      </w:r>
      <w:r w:rsidRPr="001C7772">
        <w:rPr>
          <w:rFonts w:ascii="Times New Roman" w:hAnsi="Times New Roman"/>
          <w:color w:val="0000FF"/>
          <w:szCs w:val="22"/>
          <w:highlight w:val="white"/>
          <w:lang w:val="en-GB" w:eastAsia="en-US"/>
        </w:rPr>
        <w:t>"</w:t>
      </w:r>
      <w:r w:rsidRPr="001C7772">
        <w:rPr>
          <w:rFonts w:ascii="Times New Roman" w:hAnsi="Times New Roman"/>
          <w:color w:val="FF0000"/>
          <w:szCs w:val="22"/>
          <w:highlight w:val="white"/>
          <w:lang w:val="en-GB" w:eastAsia="en-US"/>
        </w:rPr>
        <w:t xml:space="preserve"> </w:t>
      </w:r>
      <w:r w:rsidR="00D35874" w:rsidRPr="001C7772">
        <w:rPr>
          <w:rFonts w:ascii="Times New Roman" w:hAnsi="Times New Roman"/>
          <w:color w:val="FF0000"/>
          <w:szCs w:val="22"/>
          <w:highlight w:val="white"/>
          <w:lang w:val="en-GB" w:eastAsia="en-US"/>
        </w:rPr>
        <w:t>MessageVersion</w:t>
      </w:r>
      <w:r w:rsidR="00D35874" w:rsidRPr="001C7772">
        <w:rPr>
          <w:rFonts w:ascii="Times New Roman" w:hAnsi="Times New Roman"/>
          <w:color w:val="0000FF"/>
          <w:szCs w:val="22"/>
          <w:highlight w:val="white"/>
          <w:lang w:val="en-GB" w:eastAsia="en-US"/>
        </w:rPr>
        <w:t>="</w:t>
      </w:r>
      <w:r w:rsidR="00D35874" w:rsidRPr="001C7772">
        <w:rPr>
          <w:rFonts w:ascii="Times New Roman" w:hAnsi="Times New Roman"/>
          <w:color w:val="000000"/>
          <w:szCs w:val="22"/>
          <w:highlight w:val="white"/>
          <w:lang w:val="en-GB" w:eastAsia="en-US"/>
        </w:rPr>
        <w:t>3.</w:t>
      </w:r>
      <w:r w:rsidR="00F60B03">
        <w:rPr>
          <w:rFonts w:ascii="Times New Roman" w:hAnsi="Times New Roman"/>
          <w:color w:val="000000"/>
          <w:szCs w:val="22"/>
          <w:highlight w:val="white"/>
          <w:lang w:val="en-GB" w:eastAsia="en-US"/>
        </w:rPr>
        <w:t>4</w:t>
      </w:r>
      <w:r w:rsidR="005F0175">
        <w:rPr>
          <w:rFonts w:ascii="Times New Roman" w:hAnsi="Times New Roman"/>
          <w:color w:val="000000"/>
          <w:szCs w:val="22"/>
          <w:highlight w:val="white"/>
          <w:lang w:val="en-GB" w:eastAsia="en-US"/>
        </w:rPr>
        <w:t>.1</w:t>
      </w:r>
      <w:r w:rsidR="00D35874" w:rsidRPr="001C7772">
        <w:rPr>
          <w:rFonts w:ascii="Times New Roman" w:hAnsi="Times New Roman"/>
          <w:color w:val="0000FF"/>
          <w:szCs w:val="22"/>
          <w:highlight w:val="white"/>
          <w:lang w:val="en-GB" w:eastAsia="en-US"/>
        </w:rPr>
        <w:t>"</w:t>
      </w:r>
      <w:r w:rsidR="00D35874" w:rsidRPr="001C7772">
        <w:rPr>
          <w:rFonts w:ascii="Times New Roman" w:hAnsi="Times New Roman"/>
          <w:color w:val="FF0000"/>
          <w:szCs w:val="22"/>
          <w:highlight w:val="white"/>
          <w:lang w:val="en-GB" w:eastAsia="en-US"/>
        </w:rPr>
        <w:t xml:space="preserve"> </w:t>
      </w:r>
      <w:r w:rsidRPr="001C7772">
        <w:rPr>
          <w:rFonts w:ascii="Times New Roman" w:hAnsi="Times New Roman"/>
          <w:color w:val="FF0000"/>
          <w:szCs w:val="22"/>
          <w:highlight w:val="white"/>
          <w:lang w:val="en-GB" w:eastAsia="en-US"/>
        </w:rPr>
        <w:t>language</w:t>
      </w:r>
      <w:r w:rsidRPr="001C7772">
        <w:rPr>
          <w:rFonts w:ascii="Times New Roman" w:hAnsi="Times New Roman"/>
          <w:color w:val="0000FF"/>
          <w:szCs w:val="22"/>
          <w:highlight w:val="white"/>
          <w:lang w:val="en-GB" w:eastAsia="en-US"/>
        </w:rPr>
        <w:t>="</w:t>
      </w:r>
      <w:r w:rsidRPr="001C7772">
        <w:rPr>
          <w:rFonts w:ascii="Times New Roman" w:hAnsi="Times New Roman"/>
          <w:color w:val="000000"/>
          <w:szCs w:val="22"/>
          <w:highlight w:val="white"/>
          <w:lang w:val="en-GB" w:eastAsia="en-US"/>
        </w:rPr>
        <w:t>NO</w:t>
      </w:r>
      <w:r w:rsidRPr="001C7772">
        <w:rPr>
          <w:rFonts w:ascii="Times New Roman" w:hAnsi="Times New Roman"/>
          <w:color w:val="0000FF"/>
          <w:szCs w:val="22"/>
          <w:highlight w:val="white"/>
          <w:lang w:val="en-GB" w:eastAsia="en-US"/>
        </w:rPr>
        <w:t>"&gt;</w:t>
      </w:r>
    </w:p>
    <w:p w:rsidR="00A245E9" w:rsidRPr="001C7772" w:rsidRDefault="00A245E9" w:rsidP="00FB1147">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MessageNumber</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1</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MessageNumber</w:t>
      </w:r>
      <w:r w:rsidRPr="001C7772">
        <w:rPr>
          <w:rFonts w:ascii="Times New Roman" w:hAnsi="Times New Roman"/>
          <w:color w:val="0000FF"/>
          <w:szCs w:val="22"/>
          <w:highlight w:val="white"/>
          <w:lang w:val="en-GB" w:eastAsia="en-US"/>
        </w:rPr>
        <w:t>&gt;</w:t>
      </w:r>
    </w:p>
    <w:p w:rsidR="00A245E9" w:rsidRPr="001C7772" w:rsidRDefault="00A245E9" w:rsidP="00FB1147">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MessageTimestamp</w:t>
      </w:r>
      <w:r w:rsidRPr="001C7772">
        <w:rPr>
          <w:rFonts w:ascii="Times New Roman" w:hAnsi="Times New Roman"/>
          <w:color w:val="0000FF"/>
          <w:szCs w:val="22"/>
          <w:highlight w:val="white"/>
          <w:lang w:val="en-GB" w:eastAsia="en-US"/>
        </w:rPr>
        <w:t>&gt;</w:t>
      </w:r>
      <w:r w:rsidR="005F0175" w:rsidRPr="001C7772">
        <w:rPr>
          <w:rFonts w:ascii="Times New Roman" w:hAnsi="Times New Roman"/>
          <w:color w:val="000000"/>
          <w:szCs w:val="22"/>
          <w:highlight w:val="white"/>
          <w:lang w:val="en-GB" w:eastAsia="en-US"/>
        </w:rPr>
        <w:t>20</w:t>
      </w:r>
      <w:r w:rsidR="005F0175">
        <w:rPr>
          <w:rFonts w:ascii="Times New Roman" w:hAnsi="Times New Roman"/>
          <w:color w:val="000000"/>
          <w:szCs w:val="22"/>
          <w:highlight w:val="white"/>
          <w:lang w:val="en-GB" w:eastAsia="en-US"/>
        </w:rPr>
        <w:t>11</w:t>
      </w:r>
      <w:r w:rsidR="005F0175" w:rsidRPr="001C7772">
        <w:rPr>
          <w:rFonts w:ascii="Times New Roman" w:hAnsi="Times New Roman"/>
          <w:color w:val="000000"/>
          <w:szCs w:val="22"/>
          <w:highlight w:val="white"/>
          <w:lang w:val="en-GB" w:eastAsia="en-US"/>
        </w:rPr>
        <w:t>-</w:t>
      </w:r>
      <w:r w:rsidR="005F0175">
        <w:rPr>
          <w:rFonts w:ascii="Times New Roman" w:hAnsi="Times New Roman"/>
          <w:color w:val="000000"/>
          <w:szCs w:val="22"/>
          <w:highlight w:val="white"/>
          <w:lang w:val="en-GB" w:eastAsia="en-US"/>
        </w:rPr>
        <w:t>12</w:t>
      </w:r>
      <w:r w:rsidR="005F0175" w:rsidRPr="001C7772">
        <w:rPr>
          <w:rFonts w:ascii="Times New Roman" w:hAnsi="Times New Roman"/>
          <w:color w:val="000000"/>
          <w:szCs w:val="22"/>
          <w:highlight w:val="white"/>
          <w:lang w:val="en-GB" w:eastAsia="en-US"/>
        </w:rPr>
        <w:t>-</w:t>
      </w:r>
      <w:r w:rsidR="005F0175">
        <w:rPr>
          <w:rFonts w:ascii="Times New Roman" w:hAnsi="Times New Roman"/>
          <w:color w:val="000000"/>
          <w:szCs w:val="22"/>
          <w:highlight w:val="white"/>
          <w:lang w:val="en-GB" w:eastAsia="en-US"/>
        </w:rPr>
        <w:t>16</w:t>
      </w:r>
      <w:r w:rsidR="0078561A">
        <w:rPr>
          <w:rFonts w:ascii="Times New Roman" w:hAnsi="Times New Roman"/>
          <w:color w:val="000000"/>
          <w:szCs w:val="22"/>
          <w:highlight w:val="white"/>
          <w:lang w:val="en-GB" w:eastAsia="en-US"/>
        </w:rPr>
        <w:t>T09:30:47</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MessageTimestamp</w:t>
      </w:r>
      <w:r w:rsidRPr="001C7772">
        <w:rPr>
          <w:rFonts w:ascii="Times New Roman" w:hAnsi="Times New Roman"/>
          <w:color w:val="0000FF"/>
          <w:szCs w:val="22"/>
          <w:highlight w:val="white"/>
          <w:lang w:val="en-GB" w:eastAsia="en-US"/>
        </w:rPr>
        <w:t>&gt;</w:t>
      </w:r>
    </w:p>
    <w:p w:rsidR="00A245E9" w:rsidRPr="001C7772" w:rsidRDefault="00A245E9" w:rsidP="00FB1147">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GB" w:eastAsia="en-US"/>
        </w:rPr>
        <w:lastRenderedPageBreak/>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NumberOfLines</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2</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NumberOfLi</w:t>
      </w:r>
      <w:r w:rsidRPr="001C7772">
        <w:rPr>
          <w:rFonts w:ascii="Times New Roman" w:hAnsi="Times New Roman"/>
          <w:color w:val="800000"/>
          <w:szCs w:val="22"/>
          <w:highlight w:val="white"/>
          <w:lang w:val="en-US" w:eastAsia="en-US"/>
        </w:rPr>
        <w:t>nes</w:t>
      </w:r>
      <w:r w:rsidRPr="001C7772">
        <w:rPr>
          <w:rFonts w:ascii="Times New Roman" w:hAnsi="Times New Roman"/>
          <w:color w:val="0000FF"/>
          <w:szCs w:val="22"/>
          <w:highlight w:val="white"/>
          <w:lang w:val="en-US" w:eastAsia="en-US"/>
        </w:rPr>
        <w:t>&gt;</w:t>
      </w:r>
    </w:p>
    <w:p w:rsidR="008915EF" w:rsidRPr="001C7772" w:rsidRDefault="008915EF" w:rsidP="00FB1147">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InvoiceContent</w:t>
      </w:r>
      <w:r w:rsidRPr="001C7772">
        <w:rPr>
          <w:rFonts w:ascii="Times New Roman" w:hAnsi="Times New Roman"/>
          <w:color w:val="0000FF"/>
          <w:szCs w:val="22"/>
          <w:highlight w:val="white"/>
          <w:lang w:val="en-GB" w:eastAsia="en-US"/>
        </w:rPr>
        <w:t>&gt;K&lt;/</w:t>
      </w:r>
      <w:r w:rsidRPr="001C7772">
        <w:rPr>
          <w:rFonts w:ascii="Times New Roman" w:hAnsi="Times New Roman"/>
          <w:color w:val="800000"/>
          <w:szCs w:val="22"/>
          <w:highlight w:val="white"/>
          <w:lang w:val="en-GB" w:eastAsia="en-US"/>
        </w:rPr>
        <w:t>InvoiceContent</w:t>
      </w:r>
      <w:r w:rsidRPr="001C7772">
        <w:rPr>
          <w:rFonts w:ascii="Times New Roman" w:hAnsi="Times New Roman"/>
          <w:color w:val="0000FF"/>
          <w:szCs w:val="22"/>
          <w:highlight w:val="white"/>
          <w:lang w:val="en-US" w:eastAsia="en-US"/>
        </w:rPr>
        <w:t>&gt;</w:t>
      </w:r>
    </w:p>
    <w:p w:rsidR="008915EF" w:rsidRPr="001C7772" w:rsidRDefault="008915EF" w:rsidP="00FB1147">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LineOfBusiness</w:t>
      </w:r>
      <w:r w:rsidRPr="001C7772">
        <w:rPr>
          <w:rFonts w:ascii="Times New Roman" w:hAnsi="Times New Roman"/>
          <w:color w:val="FF0000"/>
          <w:szCs w:val="22"/>
          <w:highlight w:val="white"/>
          <w:lang w:val="en-US" w:eastAsia="en-US"/>
        </w:rPr>
        <w:t xml:space="preserve"> codetext</w:t>
      </w:r>
      <w:r w:rsidRPr="001C7772">
        <w:rPr>
          <w:rFonts w:ascii="Times New Roman" w:hAnsi="Times New Roman"/>
          <w:color w:val="0000FF"/>
          <w:szCs w:val="22"/>
          <w:highlight w:val="white"/>
          <w:lang w:val="en-US" w:eastAsia="en-US"/>
        </w:rPr>
        <w:t>="</w:t>
      </w:r>
      <w:r w:rsidRPr="001C7772">
        <w:rPr>
          <w:rFonts w:ascii="Times New Roman" w:hAnsi="Times New Roman"/>
          <w:color w:val="000000"/>
          <w:szCs w:val="22"/>
          <w:highlight w:val="white"/>
          <w:lang w:val="en-US" w:eastAsia="en-US"/>
        </w:rPr>
        <w:t>Kort</w:t>
      </w:r>
      <w:r w:rsidRPr="001C7772">
        <w:rPr>
          <w:rFonts w:ascii="Times New Roman" w:hAnsi="Times New Roman"/>
          <w:color w:val="0000FF"/>
          <w:szCs w:val="22"/>
          <w:highlight w:val="white"/>
          <w:lang w:val="en-US" w:eastAsia="en-US"/>
        </w:rPr>
        <w:t>"</w:t>
      </w:r>
      <w:r w:rsidRPr="001C7772">
        <w:rPr>
          <w:rFonts w:ascii="Times New Roman" w:hAnsi="Times New Roman"/>
          <w:color w:val="0000FF"/>
          <w:szCs w:val="22"/>
          <w:highlight w:val="white"/>
          <w:lang w:val="en-GB" w:eastAsia="en-US"/>
        </w:rPr>
        <w:t>&gt;1&lt;/</w:t>
      </w:r>
      <w:r w:rsidRPr="001C7772">
        <w:rPr>
          <w:rFonts w:ascii="Times New Roman" w:hAnsi="Times New Roman"/>
          <w:color w:val="800000"/>
          <w:szCs w:val="22"/>
          <w:highlight w:val="white"/>
          <w:lang w:val="en-GB" w:eastAsia="en-US"/>
        </w:rPr>
        <w:t>LineOfBusiness</w:t>
      </w:r>
      <w:r w:rsidRPr="001C7772">
        <w:rPr>
          <w:rFonts w:ascii="Times New Roman" w:hAnsi="Times New Roman"/>
          <w:color w:val="0000FF"/>
          <w:szCs w:val="22"/>
          <w:highlight w:val="white"/>
          <w:lang w:val="en-US" w:eastAsia="en-US"/>
        </w:rPr>
        <w:t>&gt;</w:t>
      </w:r>
    </w:p>
    <w:p w:rsidR="00FA612D" w:rsidRPr="001C7772" w:rsidRDefault="00A245E9" w:rsidP="00FB1147">
      <w:pPr>
        <w:spacing w:before="0" w:after="0"/>
        <w:rPr>
          <w:szCs w:val="22"/>
          <w:lang w:val="en-US"/>
        </w:rPr>
      </w:pP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w:t>
      </w:r>
      <w:r w:rsidRPr="001C7772">
        <w:rPr>
          <w:rFonts w:ascii="Times New Roman" w:hAnsi="Times New Roman"/>
          <w:color w:val="0000FF"/>
          <w:szCs w:val="22"/>
          <w:highlight w:val="white"/>
          <w:lang w:val="en-US" w:eastAsia="en-US"/>
        </w:rPr>
        <w:t>&gt;</w:t>
      </w:r>
    </w:p>
    <w:p w:rsidR="00FA612D" w:rsidRPr="00AD78CA" w:rsidRDefault="00FA612D" w:rsidP="00CF6796">
      <w:pPr>
        <w:pStyle w:val="Overskrift2"/>
      </w:pPr>
      <w:bookmarkStart w:id="26" w:name="_Toc311102085"/>
      <w:r w:rsidRPr="00AD78CA">
        <w:t>Fakturahode</w:t>
      </w:r>
      <w:bookmarkEnd w:id="26"/>
    </w:p>
    <w:tbl>
      <w:tblPr>
        <w:tblW w:w="13780" w:type="dxa"/>
        <w:tblLayout w:type="fixed"/>
        <w:tblCellMar>
          <w:left w:w="30" w:type="dxa"/>
          <w:right w:w="30" w:type="dxa"/>
        </w:tblCellMar>
        <w:tblLook w:val="0000"/>
      </w:tblPr>
      <w:tblGrid>
        <w:gridCol w:w="256"/>
        <w:gridCol w:w="252"/>
        <w:gridCol w:w="252"/>
        <w:gridCol w:w="248"/>
        <w:gridCol w:w="2140"/>
        <w:gridCol w:w="6601"/>
        <w:gridCol w:w="913"/>
        <w:gridCol w:w="1275"/>
        <w:gridCol w:w="1843"/>
      </w:tblGrid>
      <w:tr w:rsidR="00D72446" w:rsidRPr="00AD78CA">
        <w:trPr>
          <w:trHeight w:val="247"/>
          <w:tblHeader/>
        </w:trPr>
        <w:tc>
          <w:tcPr>
            <w:tcW w:w="3148" w:type="dxa"/>
            <w:gridSpan w:val="5"/>
            <w:tcBorders>
              <w:top w:val="single" w:sz="4" w:space="0" w:color="auto"/>
              <w:left w:val="single" w:sz="4" w:space="0" w:color="auto"/>
              <w:bottom w:val="single" w:sz="4" w:space="0" w:color="auto"/>
              <w:right w:val="single" w:sz="4" w:space="0" w:color="auto"/>
            </w:tcBorders>
            <w:shd w:val="clear" w:color="auto" w:fill="FFFF00"/>
          </w:tcPr>
          <w:p w:rsidR="00D72446" w:rsidRPr="00AD78CA" w:rsidRDefault="00D72446" w:rsidP="002A51C4">
            <w:pPr>
              <w:ind w:left="0"/>
              <w:rPr>
                <w:b/>
                <w:snapToGrid w:val="0"/>
                <w:color w:val="000000"/>
              </w:rPr>
            </w:pPr>
            <w:r w:rsidRPr="00AD78CA">
              <w:rPr>
                <w:b/>
                <w:snapToGrid w:val="0"/>
                <w:color w:val="000000"/>
              </w:rPr>
              <w:t xml:space="preserve">Navn på XML-element </w:t>
            </w:r>
          </w:p>
        </w:tc>
        <w:tc>
          <w:tcPr>
            <w:tcW w:w="6601" w:type="dxa"/>
            <w:tcBorders>
              <w:top w:val="single" w:sz="4" w:space="0" w:color="auto"/>
              <w:left w:val="single" w:sz="4" w:space="0" w:color="auto"/>
              <w:bottom w:val="single" w:sz="4" w:space="0" w:color="auto"/>
              <w:right w:val="single" w:sz="4" w:space="0" w:color="auto"/>
            </w:tcBorders>
            <w:shd w:val="clear" w:color="auto" w:fill="FFFF00"/>
          </w:tcPr>
          <w:p w:rsidR="00D72446" w:rsidRPr="00AD78CA" w:rsidRDefault="00D72446">
            <w:pPr>
              <w:ind w:left="0"/>
              <w:rPr>
                <w:b/>
                <w:snapToGrid w:val="0"/>
                <w:color w:val="000000"/>
              </w:rPr>
            </w:pPr>
            <w:r w:rsidRPr="00AD78CA">
              <w:rPr>
                <w:b/>
                <w:snapToGrid w:val="0"/>
                <w:color w:val="000000"/>
              </w:rPr>
              <w:t>Beskrivelse</w:t>
            </w:r>
          </w:p>
        </w:tc>
        <w:tc>
          <w:tcPr>
            <w:tcW w:w="913" w:type="dxa"/>
            <w:tcBorders>
              <w:top w:val="single" w:sz="4" w:space="0" w:color="auto"/>
              <w:left w:val="single" w:sz="4" w:space="0" w:color="auto"/>
              <w:bottom w:val="single" w:sz="4" w:space="0" w:color="auto"/>
              <w:right w:val="single" w:sz="4" w:space="0" w:color="auto"/>
            </w:tcBorders>
            <w:shd w:val="clear" w:color="auto" w:fill="FFFF00"/>
          </w:tcPr>
          <w:p w:rsidR="00D72446" w:rsidRPr="00AD78CA" w:rsidRDefault="00D72446">
            <w:pPr>
              <w:ind w:left="0"/>
              <w:jc w:val="center"/>
              <w:rPr>
                <w:b/>
                <w:snapToGrid w:val="0"/>
                <w:color w:val="000000"/>
              </w:rPr>
            </w:pPr>
            <w:r w:rsidRPr="00AD78CA">
              <w:rPr>
                <w:b/>
                <w:snapToGrid w:val="0"/>
                <w:color w:val="000000"/>
              </w:rPr>
              <w:t xml:space="preserve">Krav </w:t>
            </w:r>
          </w:p>
        </w:tc>
        <w:tc>
          <w:tcPr>
            <w:tcW w:w="1275" w:type="dxa"/>
            <w:tcBorders>
              <w:top w:val="single" w:sz="4" w:space="0" w:color="auto"/>
              <w:left w:val="single" w:sz="4" w:space="0" w:color="auto"/>
              <w:bottom w:val="single" w:sz="4" w:space="0" w:color="auto"/>
              <w:right w:val="single" w:sz="4" w:space="0" w:color="auto"/>
            </w:tcBorders>
            <w:shd w:val="clear" w:color="auto" w:fill="FFFF00"/>
          </w:tcPr>
          <w:p w:rsidR="00D72446" w:rsidRPr="00AD78CA" w:rsidRDefault="00D72446" w:rsidP="00223705">
            <w:pPr>
              <w:ind w:left="0"/>
              <w:jc w:val="center"/>
              <w:rPr>
                <w:b/>
                <w:snapToGrid w:val="0"/>
                <w:color w:val="000000"/>
              </w:rPr>
            </w:pPr>
            <w:r>
              <w:rPr>
                <w:b/>
                <w:snapToGrid w:val="0"/>
                <w:color w:val="000000"/>
              </w:rPr>
              <w:t>Repetisjon</w:t>
            </w:r>
          </w:p>
        </w:tc>
        <w:tc>
          <w:tcPr>
            <w:tcW w:w="1843" w:type="dxa"/>
            <w:tcBorders>
              <w:top w:val="single" w:sz="4" w:space="0" w:color="auto"/>
              <w:left w:val="single" w:sz="4" w:space="0" w:color="auto"/>
              <w:bottom w:val="single" w:sz="4" w:space="0" w:color="auto"/>
              <w:right w:val="single" w:sz="4" w:space="0" w:color="auto"/>
            </w:tcBorders>
            <w:shd w:val="clear" w:color="auto" w:fill="FFFF00"/>
          </w:tcPr>
          <w:p w:rsidR="00D72446" w:rsidRPr="00AD78CA" w:rsidRDefault="00D72446">
            <w:pPr>
              <w:ind w:left="0"/>
              <w:rPr>
                <w:b/>
                <w:snapToGrid w:val="0"/>
                <w:color w:val="000000"/>
              </w:rPr>
            </w:pPr>
            <w:r w:rsidRPr="00AD78CA">
              <w:rPr>
                <w:b/>
                <w:snapToGrid w:val="0"/>
                <w:color w:val="000000"/>
              </w:rPr>
              <w:t>Type</w:t>
            </w:r>
          </w:p>
        </w:tc>
      </w:tr>
      <w:tr w:rsidR="00D72446" w:rsidRPr="00AD78CA">
        <w:tc>
          <w:tcPr>
            <w:tcW w:w="256" w:type="dxa"/>
            <w:tcBorders>
              <w:top w:val="single" w:sz="4" w:space="0" w:color="auto"/>
              <w:left w:val="single" w:sz="4" w:space="0" w:color="auto"/>
              <w:right w:val="single" w:sz="4" w:space="0" w:color="auto"/>
            </w:tcBorders>
          </w:tcPr>
          <w:p w:rsidR="00D72446" w:rsidRPr="00AD78CA" w:rsidRDefault="00D72446">
            <w:pPr>
              <w:pStyle w:val="HeadingBase"/>
            </w:pPr>
          </w:p>
        </w:tc>
        <w:tc>
          <w:tcPr>
            <w:tcW w:w="2892" w:type="dxa"/>
            <w:gridSpan w:val="4"/>
            <w:tcBorders>
              <w:top w:val="single" w:sz="4" w:space="0" w:color="auto"/>
              <w:left w:val="single" w:sz="4" w:space="0" w:color="auto"/>
              <w:bottom w:val="single" w:sz="4" w:space="0" w:color="auto"/>
              <w:right w:val="single" w:sz="4" w:space="0" w:color="auto"/>
            </w:tcBorders>
          </w:tcPr>
          <w:p w:rsidR="00D72446" w:rsidRPr="00AD78CA" w:rsidRDefault="00D72446" w:rsidP="002A51C4">
            <w:pPr>
              <w:pStyle w:val="HeadingBase"/>
            </w:pPr>
            <w:r w:rsidRPr="00AD78CA">
              <w:t>InvoiceHeader</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pPr>
              <w:pStyle w:val="HeadingBase"/>
            </w:pPr>
            <w:bookmarkStart w:id="27" w:name="_Hlt84915997"/>
            <w:bookmarkStart w:id="28" w:name="Fakturahode"/>
            <w:bookmarkEnd w:id="27"/>
            <w:r w:rsidRPr="00AD78CA">
              <w:t>Fakturahode</w:t>
            </w:r>
            <w:bookmarkEnd w:id="28"/>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pPr>
              <w:pStyle w:val="HeadingBase"/>
              <w:jc w:val="center"/>
            </w:pPr>
            <w:r w:rsidRPr="00AD78CA">
              <w:t>M</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pStyle w:val="HeadingBase"/>
              <w:jc w:val="center"/>
            </w:pPr>
            <w:r>
              <w:t>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D72446">
            <w:pPr>
              <w:pStyle w:val="HeadingBase"/>
            </w:pPr>
          </w:p>
        </w:tc>
      </w:tr>
      <w:tr w:rsidR="00D72446" w:rsidRPr="00AD78CA">
        <w:tc>
          <w:tcPr>
            <w:tcW w:w="256"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tcBorders>
              <w:top w:val="single" w:sz="4" w:space="0" w:color="auto"/>
              <w:left w:val="single" w:sz="4" w:space="0" w:color="auto"/>
              <w:right w:val="single" w:sz="4" w:space="0" w:color="auto"/>
            </w:tcBorders>
          </w:tcPr>
          <w:p w:rsidR="00D72446" w:rsidRPr="00AD78CA" w:rsidRDefault="00D72446">
            <w:pPr>
              <w:spacing w:after="0"/>
              <w:ind w:left="0"/>
              <w:rPr>
                <w:snapToGrid w:val="0"/>
                <w:color w:val="000000"/>
                <w:sz w:val="20"/>
              </w:rPr>
            </w:pPr>
          </w:p>
        </w:tc>
        <w:tc>
          <w:tcPr>
            <w:tcW w:w="2640" w:type="dxa"/>
            <w:gridSpan w:val="3"/>
            <w:tcBorders>
              <w:top w:val="single" w:sz="4" w:space="0" w:color="auto"/>
              <w:left w:val="single" w:sz="4" w:space="0" w:color="auto"/>
              <w:bottom w:val="single" w:sz="4" w:space="0" w:color="auto"/>
              <w:right w:val="single" w:sz="4" w:space="0" w:color="auto"/>
            </w:tcBorders>
          </w:tcPr>
          <w:p w:rsidR="00D72446" w:rsidRPr="00AD78CA" w:rsidRDefault="00D72446" w:rsidP="002A51C4">
            <w:pPr>
              <w:spacing w:after="0"/>
              <w:ind w:left="0"/>
              <w:rPr>
                <w:snapToGrid w:val="0"/>
                <w:color w:val="000000"/>
                <w:sz w:val="20"/>
              </w:rPr>
            </w:pPr>
            <w:r w:rsidRPr="00AD78CA">
              <w:rPr>
                <w:snapToGrid w:val="0"/>
                <w:color w:val="000000"/>
                <w:sz w:val="20"/>
              </w:rPr>
              <w:t>InvoiceType</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Dokumenttype</w:t>
            </w:r>
            <w:r>
              <w:rPr>
                <w:snapToGrid w:val="0"/>
                <w:color w:val="000000"/>
                <w:sz w:val="20"/>
              </w:rPr>
              <w:t xml:space="preserve">: </w:t>
            </w:r>
            <w:r w:rsidRPr="00AD78CA">
              <w:rPr>
                <w:snapToGrid w:val="0"/>
                <w:color w:val="000000"/>
                <w:sz w:val="20"/>
              </w:rPr>
              <w:t>Lovlige verdier er:</w:t>
            </w:r>
            <w:r w:rsidRPr="00AD78CA">
              <w:rPr>
                <w:snapToGrid w:val="0"/>
                <w:color w:val="000000"/>
                <w:sz w:val="20"/>
              </w:rPr>
              <w:br/>
              <w:t xml:space="preserve">380 = Faktura </w:t>
            </w:r>
            <w:r w:rsidR="0058187C">
              <w:rPr>
                <w:snapToGrid w:val="0"/>
                <w:color w:val="000000"/>
                <w:sz w:val="20"/>
              </w:rPr>
              <w:br/>
            </w:r>
            <w:r w:rsidRPr="00AD78CA">
              <w:rPr>
                <w:snapToGrid w:val="0"/>
                <w:color w:val="000000"/>
                <w:sz w:val="20"/>
              </w:rPr>
              <w:t>381 = Kreditnota</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jc w:val="center"/>
              <w:rPr>
                <w:snapToGrid w:val="0"/>
                <w:color w:val="000000"/>
                <w:sz w:val="20"/>
              </w:rPr>
            </w:pPr>
            <w:r w:rsidRPr="00AD78CA">
              <w:rPr>
                <w:snapToGrid w:val="0"/>
                <w:color w:val="000000"/>
                <w:sz w:val="20"/>
              </w:rPr>
              <w:t>M</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spacing w:after="0"/>
              <w:ind w:left="0"/>
              <w:jc w:val="center"/>
              <w:rPr>
                <w:snapToGrid w:val="0"/>
                <w:color w:val="000000"/>
                <w:sz w:val="20"/>
              </w:rPr>
            </w:pPr>
            <w:r>
              <w:rPr>
                <w:snapToGrid w:val="0"/>
                <w:color w:val="000000"/>
                <w:sz w:val="20"/>
              </w:rPr>
              <w:t>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String</w:t>
            </w:r>
          </w:p>
        </w:tc>
      </w:tr>
      <w:tr w:rsidR="00D72446" w:rsidRPr="00AD78CA">
        <w:tc>
          <w:tcPr>
            <w:tcW w:w="256"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D72446" w:rsidRPr="00AD78CA" w:rsidRDefault="00D72446" w:rsidP="002A51C4">
            <w:pPr>
              <w:spacing w:after="0"/>
              <w:ind w:left="0"/>
              <w:rPr>
                <w:snapToGrid w:val="0"/>
                <w:color w:val="000000"/>
                <w:sz w:val="20"/>
              </w:rPr>
            </w:pPr>
            <w:r w:rsidRPr="00AD78CA">
              <w:rPr>
                <w:snapToGrid w:val="0"/>
                <w:color w:val="000000"/>
                <w:sz w:val="20"/>
              </w:rPr>
              <w:t>@codetext</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rsidP="00490456">
            <w:pPr>
              <w:pStyle w:val="Brdtekst2"/>
            </w:pPr>
            <w:r w:rsidRPr="00AD78CA">
              <w:t>Kodebeskrivelse</w:t>
            </w:r>
            <w:r>
              <w:t xml:space="preserve">: </w:t>
            </w:r>
            <w:r w:rsidRPr="00AD78CA">
              <w:t>Valgfri beskrivelse i attributt</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jc w:val="center"/>
              <w:rPr>
                <w:snapToGrid w:val="0"/>
                <w:color w:val="000000"/>
                <w:sz w:val="20"/>
              </w:rPr>
            </w:pPr>
            <w:r w:rsidRPr="00AD78CA">
              <w:rPr>
                <w:snapToGrid w:val="0"/>
                <w:color w:val="000000"/>
                <w:sz w:val="20"/>
              </w:rPr>
              <w:t>K</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spacing w:after="0"/>
              <w:ind w:left="0"/>
              <w:jc w:val="center"/>
              <w:rPr>
                <w:snapToGrid w:val="0"/>
                <w:color w:val="000000"/>
                <w:sz w:val="20"/>
              </w:rPr>
            </w:pPr>
            <w:r>
              <w:rPr>
                <w:snapToGrid w:val="0"/>
                <w:color w:val="000000"/>
                <w:sz w:val="20"/>
              </w:rPr>
              <w:t>0..1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String</w:t>
            </w:r>
          </w:p>
        </w:tc>
      </w:tr>
      <w:tr w:rsidR="00D72446" w:rsidRPr="00AD78CA">
        <w:tc>
          <w:tcPr>
            <w:tcW w:w="256"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640" w:type="dxa"/>
            <w:gridSpan w:val="3"/>
            <w:tcBorders>
              <w:top w:val="single" w:sz="4" w:space="0" w:color="auto"/>
              <w:left w:val="single" w:sz="4" w:space="0" w:color="auto"/>
              <w:bottom w:val="single" w:sz="4" w:space="0" w:color="auto"/>
              <w:right w:val="single" w:sz="4" w:space="0" w:color="auto"/>
            </w:tcBorders>
          </w:tcPr>
          <w:p w:rsidR="00D72446" w:rsidRPr="00AD78CA" w:rsidRDefault="00D72446" w:rsidP="002A51C4">
            <w:pPr>
              <w:spacing w:after="0"/>
              <w:ind w:left="0"/>
              <w:rPr>
                <w:snapToGrid w:val="0"/>
                <w:color w:val="000000"/>
                <w:sz w:val="20"/>
              </w:rPr>
            </w:pPr>
            <w:r w:rsidRPr="00AD78CA">
              <w:rPr>
                <w:snapToGrid w:val="0"/>
                <w:color w:val="000000"/>
                <w:sz w:val="20"/>
              </w:rPr>
              <w:t>InvoiceStatus</w:t>
            </w:r>
          </w:p>
        </w:tc>
        <w:tc>
          <w:tcPr>
            <w:tcW w:w="6601" w:type="dxa"/>
            <w:tcBorders>
              <w:top w:val="single" w:sz="4" w:space="0" w:color="auto"/>
              <w:left w:val="single" w:sz="4" w:space="0" w:color="auto"/>
              <w:bottom w:val="single" w:sz="4" w:space="0" w:color="auto"/>
              <w:right w:val="single" w:sz="4" w:space="0" w:color="auto"/>
            </w:tcBorders>
          </w:tcPr>
          <w:p w:rsidR="00D72446" w:rsidRPr="0058187C" w:rsidRDefault="00D72446">
            <w:pPr>
              <w:spacing w:after="0"/>
              <w:ind w:left="0"/>
              <w:rPr>
                <w:snapToGrid w:val="0"/>
                <w:color w:val="000000"/>
                <w:sz w:val="20"/>
              </w:rPr>
            </w:pPr>
            <w:r w:rsidRPr="0058187C">
              <w:rPr>
                <w:sz w:val="20"/>
              </w:rPr>
              <w:t xml:space="preserve">Dokumentstatus: Lovlige verdier: </w:t>
            </w:r>
            <w:r w:rsidRPr="0058187C">
              <w:rPr>
                <w:sz w:val="20"/>
              </w:rPr>
              <w:br/>
              <w:t>9 = Original</w:t>
            </w:r>
            <w:r w:rsidR="0058187C" w:rsidRPr="0058187C">
              <w:rPr>
                <w:sz w:val="20"/>
              </w:rPr>
              <w:br/>
            </w:r>
            <w:r w:rsidRPr="0058187C">
              <w:rPr>
                <w:snapToGrid w:val="0"/>
                <w:sz w:val="20"/>
              </w:rPr>
              <w:t>10 = Kopi</w:t>
            </w:r>
            <w:r w:rsidR="0058187C" w:rsidRPr="0058187C">
              <w:rPr>
                <w:snapToGrid w:val="0"/>
                <w:sz w:val="20"/>
              </w:rPr>
              <w:br/>
            </w:r>
            <w:r w:rsidRPr="0058187C">
              <w:rPr>
                <w:snapToGrid w:val="0"/>
                <w:color w:val="000000"/>
                <w:sz w:val="20"/>
              </w:rPr>
              <w:t>53 = Test</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jc w:val="center"/>
              <w:rPr>
                <w:snapToGrid w:val="0"/>
                <w:color w:val="000000"/>
                <w:sz w:val="20"/>
              </w:rPr>
            </w:pPr>
            <w:r w:rsidRPr="00AD78CA">
              <w:rPr>
                <w:snapToGrid w:val="0"/>
                <w:color w:val="000000"/>
                <w:sz w:val="20"/>
              </w:rPr>
              <w:t>M</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spacing w:after="0"/>
              <w:ind w:left="0"/>
              <w:jc w:val="center"/>
              <w:rPr>
                <w:snapToGrid w:val="0"/>
                <w:color w:val="000000"/>
                <w:sz w:val="20"/>
              </w:rPr>
            </w:pPr>
            <w:r>
              <w:rPr>
                <w:snapToGrid w:val="0"/>
                <w:color w:val="000000"/>
                <w:sz w:val="20"/>
              </w:rPr>
              <w:t>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String</w:t>
            </w:r>
          </w:p>
        </w:tc>
      </w:tr>
      <w:tr w:rsidR="00D72446" w:rsidRPr="00AD78CA">
        <w:tc>
          <w:tcPr>
            <w:tcW w:w="256" w:type="dxa"/>
            <w:tcBorders>
              <w:left w:val="single" w:sz="4" w:space="0" w:color="auto"/>
              <w:right w:val="single" w:sz="4" w:space="0" w:color="auto"/>
            </w:tcBorders>
          </w:tcPr>
          <w:p w:rsidR="00D72446" w:rsidRPr="00AD78CA" w:rsidRDefault="00D72446" w:rsidP="00BF6AC7">
            <w:pPr>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rsidP="00BF6AC7">
            <w:pPr>
              <w:spacing w:after="0"/>
              <w:ind w:left="0"/>
              <w:rPr>
                <w:snapToGrid w:val="0"/>
                <w:color w:val="000000"/>
                <w:sz w:val="20"/>
              </w:rPr>
            </w:pPr>
          </w:p>
        </w:tc>
        <w:tc>
          <w:tcPr>
            <w:tcW w:w="252" w:type="dxa"/>
            <w:tcBorders>
              <w:top w:val="single" w:sz="4" w:space="0" w:color="auto"/>
              <w:left w:val="single" w:sz="4" w:space="0" w:color="auto"/>
              <w:bottom w:val="single" w:sz="4" w:space="0" w:color="auto"/>
              <w:right w:val="single" w:sz="4" w:space="0" w:color="auto"/>
            </w:tcBorders>
          </w:tcPr>
          <w:p w:rsidR="00D72446" w:rsidRPr="00AD78CA" w:rsidRDefault="00D72446" w:rsidP="00BF6AC7">
            <w:pPr>
              <w:spacing w:after="0"/>
              <w:ind w:left="0"/>
              <w:rPr>
                <w:snapToGrid w:val="0"/>
                <w:color w:val="000000"/>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D72446" w:rsidRPr="00AD78CA" w:rsidRDefault="00D72446" w:rsidP="002A51C4">
            <w:pPr>
              <w:spacing w:after="0"/>
              <w:ind w:left="0"/>
              <w:rPr>
                <w:snapToGrid w:val="0"/>
                <w:color w:val="000000"/>
                <w:sz w:val="20"/>
              </w:rPr>
            </w:pPr>
            <w:r w:rsidRPr="00AD78CA">
              <w:rPr>
                <w:snapToGrid w:val="0"/>
                <w:color w:val="000000"/>
                <w:sz w:val="20"/>
              </w:rPr>
              <w:t>@codetext</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rsidP="00490456">
            <w:pPr>
              <w:pStyle w:val="Brdtekst2"/>
            </w:pPr>
            <w:r w:rsidRPr="00AD78CA">
              <w:t>Kodebeskrivelse</w:t>
            </w:r>
            <w:r>
              <w:t xml:space="preserve">: </w:t>
            </w:r>
            <w:r w:rsidRPr="00AD78CA">
              <w:t>Valgfri beskrivelse i attributt</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rsidP="00BF6AC7">
            <w:pPr>
              <w:spacing w:after="0"/>
              <w:ind w:left="0"/>
              <w:jc w:val="center"/>
              <w:rPr>
                <w:snapToGrid w:val="0"/>
                <w:color w:val="000000"/>
                <w:sz w:val="20"/>
              </w:rPr>
            </w:pPr>
            <w:r w:rsidRPr="00AD78CA">
              <w:rPr>
                <w:snapToGrid w:val="0"/>
                <w:color w:val="000000"/>
                <w:sz w:val="20"/>
              </w:rPr>
              <w:t>K</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spacing w:after="0"/>
              <w:ind w:left="0"/>
              <w:jc w:val="center"/>
              <w:rPr>
                <w:snapToGrid w:val="0"/>
                <w:color w:val="000000"/>
                <w:sz w:val="20"/>
              </w:rPr>
            </w:pPr>
            <w:r>
              <w:rPr>
                <w:snapToGrid w:val="0"/>
                <w:color w:val="000000"/>
                <w:sz w:val="20"/>
              </w:rPr>
              <w:t>0..1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D72446" w:rsidP="00BF6AC7">
            <w:pPr>
              <w:spacing w:after="0"/>
              <w:ind w:left="0"/>
              <w:rPr>
                <w:snapToGrid w:val="0"/>
                <w:color w:val="000000"/>
                <w:sz w:val="20"/>
              </w:rPr>
            </w:pPr>
            <w:r w:rsidRPr="00AD78CA">
              <w:rPr>
                <w:snapToGrid w:val="0"/>
                <w:color w:val="000000"/>
                <w:sz w:val="20"/>
              </w:rPr>
              <w:t>String</w:t>
            </w:r>
          </w:p>
        </w:tc>
      </w:tr>
      <w:tr w:rsidR="00D72446" w:rsidRPr="00AD78CA">
        <w:tc>
          <w:tcPr>
            <w:tcW w:w="256"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640" w:type="dxa"/>
            <w:gridSpan w:val="3"/>
            <w:tcBorders>
              <w:top w:val="single" w:sz="4" w:space="0" w:color="auto"/>
              <w:left w:val="single" w:sz="4" w:space="0" w:color="auto"/>
              <w:bottom w:val="single" w:sz="4" w:space="0" w:color="auto"/>
              <w:right w:val="single" w:sz="4" w:space="0" w:color="auto"/>
            </w:tcBorders>
          </w:tcPr>
          <w:p w:rsidR="00D72446" w:rsidRPr="00AD78CA" w:rsidRDefault="00D72446" w:rsidP="002A51C4">
            <w:pPr>
              <w:spacing w:after="0"/>
              <w:ind w:left="0"/>
              <w:rPr>
                <w:snapToGrid w:val="0"/>
                <w:color w:val="000000"/>
                <w:sz w:val="20"/>
              </w:rPr>
            </w:pPr>
            <w:r w:rsidRPr="00AD78CA">
              <w:rPr>
                <w:snapToGrid w:val="0"/>
                <w:color w:val="000000"/>
                <w:sz w:val="20"/>
              </w:rPr>
              <w:t>InvoiceNumber</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Fakturanummer</w:t>
            </w:r>
            <w:r w:rsidR="00566F51">
              <w:rPr>
                <w:snapToGrid w:val="0"/>
                <w:color w:val="000000"/>
                <w:sz w:val="20"/>
              </w:rPr>
              <w:t>eller</w:t>
            </w:r>
            <w:r w:rsidR="005755FE">
              <w:rPr>
                <w:snapToGrid w:val="0"/>
                <w:color w:val="000000"/>
                <w:sz w:val="20"/>
              </w:rPr>
              <w:t xml:space="preserve"> eller</w:t>
            </w:r>
            <w:r w:rsidR="00566F51">
              <w:rPr>
                <w:snapToGrid w:val="0"/>
                <w:color w:val="000000"/>
                <w:sz w:val="20"/>
              </w:rPr>
              <w:t xml:space="preserve"> </w:t>
            </w:r>
            <w:r w:rsidRPr="00AD78CA">
              <w:rPr>
                <w:snapToGrid w:val="0"/>
                <w:color w:val="000000"/>
                <w:sz w:val="20"/>
              </w:rPr>
              <w:t>Kreditnotanummer</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jc w:val="center"/>
              <w:rPr>
                <w:snapToGrid w:val="0"/>
                <w:color w:val="000000"/>
                <w:sz w:val="20"/>
              </w:rPr>
            </w:pPr>
            <w:r w:rsidRPr="00AD78CA">
              <w:rPr>
                <w:snapToGrid w:val="0"/>
                <w:color w:val="000000"/>
                <w:sz w:val="20"/>
              </w:rPr>
              <w:t>M</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spacing w:after="0"/>
              <w:ind w:left="0"/>
              <w:jc w:val="center"/>
              <w:rPr>
                <w:snapToGrid w:val="0"/>
                <w:color w:val="000000"/>
                <w:sz w:val="20"/>
              </w:rPr>
            </w:pPr>
            <w:r>
              <w:rPr>
                <w:snapToGrid w:val="0"/>
                <w:color w:val="000000"/>
                <w:sz w:val="20"/>
              </w:rPr>
              <w:t>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String</w:t>
            </w:r>
          </w:p>
        </w:tc>
      </w:tr>
      <w:tr w:rsidR="00D72446" w:rsidRPr="00AD78CA">
        <w:tc>
          <w:tcPr>
            <w:tcW w:w="256"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640" w:type="dxa"/>
            <w:gridSpan w:val="3"/>
            <w:tcBorders>
              <w:top w:val="single" w:sz="4" w:space="0" w:color="auto"/>
              <w:left w:val="single" w:sz="4" w:space="0" w:color="auto"/>
              <w:bottom w:val="single" w:sz="4" w:space="0" w:color="auto"/>
              <w:right w:val="single" w:sz="4" w:space="0" w:color="auto"/>
            </w:tcBorders>
          </w:tcPr>
          <w:p w:rsidR="00D72446" w:rsidRPr="00AD78CA" w:rsidRDefault="00D72446" w:rsidP="002A51C4">
            <w:pPr>
              <w:spacing w:after="0"/>
              <w:ind w:left="0"/>
              <w:rPr>
                <w:snapToGrid w:val="0"/>
                <w:color w:val="000000"/>
                <w:sz w:val="20"/>
              </w:rPr>
            </w:pPr>
            <w:r w:rsidRPr="00AD78CA">
              <w:rPr>
                <w:snapToGrid w:val="0"/>
                <w:color w:val="000000"/>
                <w:sz w:val="20"/>
              </w:rPr>
              <w:t>InvoiceDate</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Fakturadato</w:t>
            </w:r>
            <w:r>
              <w:rPr>
                <w:snapToGrid w:val="0"/>
                <w:color w:val="000000"/>
                <w:sz w:val="20"/>
              </w:rPr>
              <w:t xml:space="preserve">: </w:t>
            </w:r>
            <w:r w:rsidRPr="00AD78CA">
              <w:rPr>
                <w:snapToGrid w:val="0"/>
                <w:color w:val="000000"/>
                <w:sz w:val="20"/>
              </w:rPr>
              <w:t>Dato for utstedelse av fakturaen</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jc w:val="center"/>
              <w:rPr>
                <w:snapToGrid w:val="0"/>
                <w:color w:val="000000"/>
                <w:sz w:val="20"/>
              </w:rPr>
            </w:pPr>
            <w:r w:rsidRPr="00AD78CA">
              <w:rPr>
                <w:snapToGrid w:val="0"/>
                <w:color w:val="000000"/>
                <w:sz w:val="20"/>
              </w:rPr>
              <w:t>M</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spacing w:after="0"/>
              <w:ind w:left="0"/>
              <w:jc w:val="center"/>
              <w:rPr>
                <w:snapToGrid w:val="0"/>
                <w:color w:val="000000"/>
                <w:sz w:val="20"/>
              </w:rPr>
            </w:pPr>
            <w:r>
              <w:rPr>
                <w:snapToGrid w:val="0"/>
                <w:color w:val="000000"/>
                <w:sz w:val="20"/>
              </w:rPr>
              <w:t>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Date</w:t>
            </w:r>
          </w:p>
        </w:tc>
      </w:tr>
      <w:tr w:rsidR="00D72446" w:rsidRPr="00AD78CA">
        <w:tc>
          <w:tcPr>
            <w:tcW w:w="256" w:type="dxa"/>
            <w:tcBorders>
              <w:left w:val="single" w:sz="4" w:space="0" w:color="auto"/>
              <w:right w:val="single" w:sz="4" w:space="0" w:color="auto"/>
            </w:tcBorders>
          </w:tcPr>
          <w:p w:rsidR="00D72446" w:rsidRPr="00AD78CA" w:rsidRDefault="00D72446">
            <w:pPr>
              <w:keepNext/>
              <w:keepLines/>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keepNext/>
              <w:keepLines/>
              <w:spacing w:after="0"/>
              <w:ind w:left="0"/>
              <w:rPr>
                <w:snapToGrid w:val="0"/>
                <w:color w:val="000000"/>
                <w:sz w:val="20"/>
              </w:rPr>
            </w:pPr>
          </w:p>
        </w:tc>
        <w:tc>
          <w:tcPr>
            <w:tcW w:w="2640" w:type="dxa"/>
            <w:gridSpan w:val="3"/>
            <w:tcBorders>
              <w:top w:val="single" w:sz="4" w:space="0" w:color="auto"/>
              <w:left w:val="single" w:sz="4" w:space="0" w:color="auto"/>
              <w:bottom w:val="single" w:sz="4" w:space="0" w:color="auto"/>
              <w:right w:val="single" w:sz="4" w:space="0" w:color="auto"/>
            </w:tcBorders>
          </w:tcPr>
          <w:p w:rsidR="00D72446" w:rsidRPr="00AD78CA" w:rsidRDefault="00D72446" w:rsidP="002A51C4">
            <w:pPr>
              <w:keepNext/>
              <w:keepLines/>
              <w:spacing w:after="0"/>
              <w:ind w:left="0"/>
              <w:rPr>
                <w:snapToGrid w:val="0"/>
                <w:color w:val="000000"/>
                <w:sz w:val="20"/>
              </w:rPr>
            </w:pPr>
            <w:r w:rsidRPr="00AD78CA">
              <w:rPr>
                <w:snapToGrid w:val="0"/>
                <w:color w:val="000000"/>
                <w:sz w:val="20"/>
              </w:rPr>
              <w:t>TaxTreatment</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pPr>
              <w:keepNext/>
              <w:keepLines/>
              <w:spacing w:after="0"/>
              <w:ind w:left="0"/>
              <w:rPr>
                <w:snapToGrid w:val="0"/>
                <w:color w:val="000000"/>
                <w:sz w:val="20"/>
              </w:rPr>
            </w:pPr>
            <w:r w:rsidRPr="00AD78CA">
              <w:rPr>
                <w:snapToGrid w:val="0"/>
                <w:color w:val="000000"/>
                <w:sz w:val="20"/>
              </w:rPr>
              <w:t>Avgiftshåndtering</w:t>
            </w:r>
            <w:r>
              <w:rPr>
                <w:snapToGrid w:val="0"/>
                <w:color w:val="000000"/>
                <w:sz w:val="20"/>
              </w:rPr>
              <w:t xml:space="preserve">: </w:t>
            </w:r>
            <w:r w:rsidRPr="00AD78CA">
              <w:rPr>
                <w:snapToGrid w:val="0"/>
                <w:color w:val="000000"/>
                <w:sz w:val="20"/>
              </w:rPr>
              <w:t xml:space="preserve">Foreslåtte verdier: </w:t>
            </w:r>
          </w:p>
          <w:p w:rsidR="00D72446" w:rsidRPr="00AD78CA" w:rsidRDefault="00D72446">
            <w:pPr>
              <w:keepNext/>
              <w:keepLines/>
              <w:spacing w:after="0"/>
              <w:ind w:left="0"/>
            </w:pPr>
            <w:r w:rsidRPr="00AD78CA">
              <w:rPr>
                <w:snapToGrid w:val="0"/>
                <w:color w:val="000000"/>
                <w:sz w:val="20"/>
              </w:rPr>
              <w:t xml:space="preserve">NIL = Nettobeløp på linjenivå, avgift på fakturanivå (Line item net amounts, invoice level tax )   </w:t>
            </w:r>
          </w:p>
          <w:p w:rsidR="00D72446" w:rsidRPr="00AD78CA" w:rsidRDefault="00D72446">
            <w:pPr>
              <w:keepNext/>
              <w:keepLines/>
              <w:spacing w:after="0"/>
              <w:ind w:left="0"/>
              <w:rPr>
                <w:snapToGrid w:val="0"/>
                <w:color w:val="000000"/>
                <w:sz w:val="20"/>
              </w:rPr>
            </w:pPr>
            <w:r w:rsidRPr="00AD78CA">
              <w:rPr>
                <w:snapToGrid w:val="0"/>
                <w:color w:val="000000"/>
                <w:sz w:val="20"/>
              </w:rPr>
              <w:t>GIL = Bruttobeløp på linjenivå, avgift på fakturanivå (Line item gross amounts, invoice level tax)</w:t>
            </w:r>
          </w:p>
          <w:p w:rsidR="00D72446" w:rsidRPr="00AD78CA" w:rsidRDefault="00D72446">
            <w:pPr>
              <w:keepNext/>
              <w:keepLines/>
              <w:spacing w:after="0"/>
              <w:ind w:left="0"/>
              <w:rPr>
                <w:snapToGrid w:val="0"/>
                <w:color w:val="000000"/>
                <w:sz w:val="20"/>
              </w:rPr>
            </w:pPr>
            <w:r w:rsidRPr="00AD78CA">
              <w:rPr>
                <w:snapToGrid w:val="0"/>
                <w:color w:val="000000"/>
                <w:sz w:val="20"/>
              </w:rPr>
              <w:t xml:space="preserve">NLL = Nettobeløp på linjenivå, avgift på linjenivå (Line item net amounts, line level tax) </w:t>
            </w:r>
          </w:p>
          <w:p w:rsidR="00D72446" w:rsidRPr="00AD78CA" w:rsidRDefault="00D72446">
            <w:pPr>
              <w:keepNext/>
              <w:keepLines/>
              <w:spacing w:after="0"/>
              <w:ind w:left="0"/>
              <w:rPr>
                <w:snapToGrid w:val="0"/>
                <w:color w:val="000000"/>
                <w:sz w:val="20"/>
              </w:rPr>
            </w:pPr>
            <w:r w:rsidRPr="00AD78CA">
              <w:rPr>
                <w:snapToGrid w:val="0"/>
                <w:color w:val="000000"/>
                <w:sz w:val="20"/>
              </w:rPr>
              <w:t xml:space="preserve">GLL = Bruttobeløp på linjenivå, avgift på linjenivå (Line item gross amounts, line level tax) </w:t>
            </w:r>
          </w:p>
          <w:p w:rsidR="00D72446" w:rsidRPr="00F8503B" w:rsidRDefault="00D72446">
            <w:pPr>
              <w:keepNext/>
              <w:keepLines/>
              <w:spacing w:after="0"/>
              <w:ind w:left="0"/>
              <w:rPr>
                <w:snapToGrid w:val="0"/>
                <w:color w:val="000000"/>
                <w:sz w:val="20"/>
                <w:lang w:val="en-US"/>
              </w:rPr>
            </w:pPr>
            <w:r w:rsidRPr="00F8503B">
              <w:rPr>
                <w:snapToGrid w:val="0"/>
                <w:color w:val="000000"/>
                <w:sz w:val="20"/>
                <w:lang w:val="en-US"/>
              </w:rPr>
              <w:t>NON = Ingen avgifter (Tax does not apply to this invoice)</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pPr>
              <w:keepNext/>
              <w:keepLines/>
              <w:spacing w:after="0"/>
              <w:ind w:left="0"/>
              <w:jc w:val="center"/>
              <w:rPr>
                <w:snapToGrid w:val="0"/>
                <w:color w:val="000000"/>
                <w:sz w:val="20"/>
              </w:rPr>
            </w:pPr>
            <w:r w:rsidRPr="00AD78CA">
              <w:rPr>
                <w:snapToGrid w:val="0"/>
                <w:color w:val="000000"/>
                <w:sz w:val="20"/>
              </w:rPr>
              <w:t>K</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keepNext/>
              <w:keepLines/>
              <w:spacing w:after="0"/>
              <w:ind w:left="0"/>
              <w:jc w:val="center"/>
              <w:rPr>
                <w:snapToGrid w:val="0"/>
                <w:color w:val="000000"/>
                <w:sz w:val="20"/>
              </w:rPr>
            </w:pPr>
            <w:r>
              <w:rPr>
                <w:snapToGrid w:val="0"/>
                <w:color w:val="000000"/>
                <w:sz w:val="20"/>
              </w:rPr>
              <w:t>0..1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D72446">
            <w:pPr>
              <w:keepNext/>
              <w:keepLines/>
              <w:spacing w:after="0"/>
              <w:ind w:left="0"/>
              <w:rPr>
                <w:snapToGrid w:val="0"/>
                <w:color w:val="000000"/>
                <w:sz w:val="20"/>
              </w:rPr>
            </w:pPr>
            <w:r w:rsidRPr="00AD78CA">
              <w:rPr>
                <w:snapToGrid w:val="0"/>
                <w:color w:val="000000"/>
                <w:sz w:val="20"/>
              </w:rPr>
              <w:t>String</w:t>
            </w:r>
          </w:p>
        </w:tc>
      </w:tr>
      <w:tr w:rsidR="00D72446" w:rsidRPr="00AD78CA">
        <w:tc>
          <w:tcPr>
            <w:tcW w:w="256" w:type="dxa"/>
            <w:tcBorders>
              <w:left w:val="single" w:sz="4" w:space="0" w:color="auto"/>
              <w:right w:val="single" w:sz="4" w:space="0" w:color="auto"/>
            </w:tcBorders>
          </w:tcPr>
          <w:p w:rsidR="00D72446" w:rsidRPr="00AD78CA" w:rsidRDefault="00D72446" w:rsidP="00BF6AC7">
            <w:pPr>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rsidP="00BF6AC7">
            <w:pPr>
              <w:spacing w:after="0"/>
              <w:ind w:left="0"/>
              <w:rPr>
                <w:snapToGrid w:val="0"/>
                <w:color w:val="000000"/>
                <w:sz w:val="20"/>
              </w:rPr>
            </w:pPr>
          </w:p>
        </w:tc>
        <w:tc>
          <w:tcPr>
            <w:tcW w:w="252" w:type="dxa"/>
            <w:tcBorders>
              <w:top w:val="single" w:sz="4" w:space="0" w:color="auto"/>
              <w:left w:val="single" w:sz="4" w:space="0" w:color="auto"/>
              <w:bottom w:val="single" w:sz="4" w:space="0" w:color="auto"/>
              <w:right w:val="single" w:sz="4" w:space="0" w:color="auto"/>
            </w:tcBorders>
          </w:tcPr>
          <w:p w:rsidR="00D72446" w:rsidRPr="00AD78CA" w:rsidRDefault="00D72446" w:rsidP="00BF6AC7">
            <w:pPr>
              <w:spacing w:after="0"/>
              <w:ind w:left="0"/>
              <w:rPr>
                <w:snapToGrid w:val="0"/>
                <w:color w:val="000000"/>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D72446" w:rsidRPr="00AD78CA" w:rsidRDefault="00D72446" w:rsidP="002A51C4">
            <w:pPr>
              <w:spacing w:after="0"/>
              <w:ind w:left="0"/>
              <w:rPr>
                <w:snapToGrid w:val="0"/>
                <w:color w:val="000000"/>
                <w:sz w:val="20"/>
              </w:rPr>
            </w:pPr>
            <w:r w:rsidRPr="00AD78CA">
              <w:rPr>
                <w:snapToGrid w:val="0"/>
                <w:color w:val="000000"/>
                <w:sz w:val="20"/>
              </w:rPr>
              <w:t>@codetext</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rsidP="00BF6AC7">
            <w:pPr>
              <w:pStyle w:val="Brdtekst2"/>
            </w:pPr>
            <w:r w:rsidRPr="00AD78CA">
              <w:t>Kodebeskrivelse</w:t>
            </w:r>
            <w:r>
              <w:t xml:space="preserve">: </w:t>
            </w:r>
            <w:r w:rsidRPr="00AD78CA">
              <w:t>Valgfri beskrivelse i attributt</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rsidP="00BF6AC7">
            <w:pPr>
              <w:spacing w:after="0"/>
              <w:ind w:left="0"/>
              <w:jc w:val="center"/>
              <w:rPr>
                <w:snapToGrid w:val="0"/>
                <w:color w:val="000000"/>
                <w:sz w:val="20"/>
              </w:rPr>
            </w:pPr>
            <w:r w:rsidRPr="00AD78CA">
              <w:rPr>
                <w:snapToGrid w:val="0"/>
                <w:color w:val="000000"/>
                <w:sz w:val="20"/>
              </w:rPr>
              <w:t>K</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spacing w:after="0"/>
              <w:ind w:left="0"/>
              <w:jc w:val="center"/>
              <w:rPr>
                <w:snapToGrid w:val="0"/>
                <w:color w:val="000000"/>
                <w:sz w:val="20"/>
              </w:rPr>
            </w:pPr>
            <w:r>
              <w:rPr>
                <w:snapToGrid w:val="0"/>
                <w:color w:val="000000"/>
                <w:sz w:val="20"/>
              </w:rPr>
              <w:t>0..1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D72446" w:rsidP="00BF6AC7">
            <w:pPr>
              <w:spacing w:after="0"/>
              <w:ind w:left="0"/>
              <w:rPr>
                <w:snapToGrid w:val="0"/>
                <w:color w:val="000000"/>
                <w:sz w:val="20"/>
              </w:rPr>
            </w:pPr>
            <w:r w:rsidRPr="00AD78CA">
              <w:rPr>
                <w:snapToGrid w:val="0"/>
                <w:color w:val="000000"/>
                <w:sz w:val="20"/>
              </w:rPr>
              <w:t>String</w:t>
            </w:r>
          </w:p>
        </w:tc>
      </w:tr>
      <w:tr w:rsidR="00D72446" w:rsidRPr="00AD78CA">
        <w:tc>
          <w:tcPr>
            <w:tcW w:w="256"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640" w:type="dxa"/>
            <w:gridSpan w:val="3"/>
            <w:tcBorders>
              <w:top w:val="single" w:sz="4" w:space="0" w:color="auto"/>
              <w:left w:val="single" w:sz="4" w:space="0" w:color="auto"/>
              <w:bottom w:val="single" w:sz="4" w:space="0" w:color="auto"/>
              <w:right w:val="single" w:sz="4" w:space="0" w:color="auto"/>
            </w:tcBorders>
          </w:tcPr>
          <w:p w:rsidR="00D72446" w:rsidRPr="00AD78CA" w:rsidRDefault="00D72446" w:rsidP="002A51C4">
            <w:pPr>
              <w:spacing w:after="0"/>
              <w:ind w:left="0"/>
              <w:rPr>
                <w:snapToGrid w:val="0"/>
                <w:color w:val="000000"/>
                <w:sz w:val="20"/>
              </w:rPr>
            </w:pPr>
            <w:r w:rsidRPr="00AD78CA">
              <w:rPr>
                <w:snapToGrid w:val="0"/>
                <w:color w:val="000000"/>
                <w:sz w:val="20"/>
              </w:rPr>
              <w:t>DiscountTreatment</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Rabatthåndtering</w:t>
            </w:r>
            <w:r>
              <w:rPr>
                <w:snapToGrid w:val="0"/>
                <w:color w:val="000000"/>
                <w:sz w:val="20"/>
              </w:rPr>
              <w:t xml:space="preserve">: </w:t>
            </w:r>
            <w:r w:rsidRPr="00AD78CA">
              <w:rPr>
                <w:snapToGrid w:val="0"/>
                <w:color w:val="000000"/>
                <w:sz w:val="20"/>
              </w:rPr>
              <w:t>Foreslåtte verdier:</w:t>
            </w:r>
            <w:r w:rsidRPr="00AD78CA">
              <w:rPr>
                <w:snapToGrid w:val="0"/>
                <w:color w:val="000000"/>
                <w:sz w:val="20"/>
              </w:rPr>
              <w:br/>
              <w:t>UN = Netto enhetspris på linjenivå (Line item unit price, net of discount)</w:t>
            </w:r>
          </w:p>
          <w:p w:rsidR="00D72446" w:rsidRPr="00104B10" w:rsidRDefault="00D72446">
            <w:pPr>
              <w:spacing w:after="0"/>
              <w:ind w:left="0"/>
              <w:rPr>
                <w:snapToGrid w:val="0"/>
                <w:color w:val="000000"/>
                <w:sz w:val="20"/>
                <w:lang w:val="en-GB"/>
              </w:rPr>
            </w:pPr>
            <w:r w:rsidRPr="00104B10">
              <w:rPr>
                <w:snapToGrid w:val="0"/>
                <w:color w:val="000000"/>
                <w:sz w:val="20"/>
                <w:lang w:val="en-GB"/>
              </w:rPr>
              <w:t xml:space="preserve">UG = Brutto enhetspris på linjenivå (Line item unit price, gross of discount) </w:t>
            </w:r>
          </w:p>
          <w:p w:rsidR="00D72446" w:rsidRPr="00104B10" w:rsidRDefault="00D72446">
            <w:pPr>
              <w:spacing w:after="0"/>
              <w:ind w:left="0"/>
              <w:rPr>
                <w:snapToGrid w:val="0"/>
                <w:color w:val="000000"/>
                <w:sz w:val="20"/>
                <w:lang w:val="en-GB"/>
              </w:rPr>
            </w:pPr>
            <w:r w:rsidRPr="00104B10">
              <w:rPr>
                <w:snapToGrid w:val="0"/>
                <w:color w:val="000000"/>
                <w:sz w:val="20"/>
                <w:lang w:val="en-GB"/>
              </w:rPr>
              <w:t>TN = Netto delsum på linjenivå (Line item amount, net of discount )</w:t>
            </w:r>
          </w:p>
          <w:p w:rsidR="00D72446" w:rsidRPr="00104B10" w:rsidRDefault="00D72446">
            <w:pPr>
              <w:spacing w:after="0"/>
              <w:ind w:left="0"/>
              <w:rPr>
                <w:snapToGrid w:val="0"/>
                <w:color w:val="000000"/>
                <w:sz w:val="20"/>
                <w:lang w:val="en-GB"/>
              </w:rPr>
            </w:pPr>
            <w:r w:rsidRPr="00104B10">
              <w:rPr>
                <w:snapToGrid w:val="0"/>
                <w:color w:val="000000"/>
                <w:sz w:val="20"/>
                <w:lang w:val="en-GB"/>
              </w:rPr>
              <w:t>TG = Brutto delsum på linjenivå (Line item amount, gross of discount)</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jc w:val="center"/>
              <w:rPr>
                <w:snapToGrid w:val="0"/>
                <w:color w:val="000000"/>
                <w:sz w:val="20"/>
              </w:rPr>
            </w:pPr>
            <w:r w:rsidRPr="00AD78CA">
              <w:rPr>
                <w:snapToGrid w:val="0"/>
                <w:color w:val="000000"/>
                <w:sz w:val="20"/>
              </w:rPr>
              <w:t>K</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spacing w:after="0"/>
              <w:ind w:left="0"/>
              <w:jc w:val="center"/>
              <w:rPr>
                <w:snapToGrid w:val="0"/>
                <w:color w:val="000000"/>
                <w:sz w:val="20"/>
              </w:rPr>
            </w:pPr>
            <w:r>
              <w:rPr>
                <w:snapToGrid w:val="0"/>
                <w:color w:val="000000"/>
                <w:sz w:val="20"/>
              </w:rPr>
              <w:t>0..1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String</w:t>
            </w:r>
          </w:p>
        </w:tc>
      </w:tr>
      <w:tr w:rsidR="00D72446" w:rsidRPr="00AD78CA">
        <w:tc>
          <w:tcPr>
            <w:tcW w:w="256" w:type="dxa"/>
            <w:tcBorders>
              <w:left w:val="single" w:sz="4" w:space="0" w:color="auto"/>
              <w:right w:val="single" w:sz="4" w:space="0" w:color="auto"/>
            </w:tcBorders>
          </w:tcPr>
          <w:p w:rsidR="00D72446" w:rsidRPr="00AD78CA" w:rsidRDefault="00D72446" w:rsidP="00BF6AC7">
            <w:pPr>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rsidP="00BF6AC7">
            <w:pPr>
              <w:spacing w:after="0"/>
              <w:ind w:left="0"/>
              <w:rPr>
                <w:snapToGrid w:val="0"/>
                <w:color w:val="000000"/>
                <w:sz w:val="20"/>
              </w:rPr>
            </w:pPr>
          </w:p>
        </w:tc>
        <w:tc>
          <w:tcPr>
            <w:tcW w:w="252" w:type="dxa"/>
            <w:tcBorders>
              <w:top w:val="single" w:sz="4" w:space="0" w:color="auto"/>
              <w:left w:val="single" w:sz="4" w:space="0" w:color="auto"/>
              <w:bottom w:val="single" w:sz="4" w:space="0" w:color="auto"/>
              <w:right w:val="single" w:sz="4" w:space="0" w:color="auto"/>
            </w:tcBorders>
          </w:tcPr>
          <w:p w:rsidR="00D72446" w:rsidRPr="00AD78CA" w:rsidRDefault="00D72446" w:rsidP="00BF6AC7">
            <w:pPr>
              <w:spacing w:after="0"/>
              <w:ind w:left="0"/>
              <w:rPr>
                <w:snapToGrid w:val="0"/>
                <w:color w:val="000000"/>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D72446" w:rsidRPr="00AD78CA" w:rsidRDefault="00D72446" w:rsidP="002A51C4">
            <w:pPr>
              <w:spacing w:after="0"/>
              <w:ind w:left="0"/>
              <w:rPr>
                <w:snapToGrid w:val="0"/>
                <w:color w:val="000000"/>
                <w:sz w:val="20"/>
              </w:rPr>
            </w:pPr>
            <w:r w:rsidRPr="00AD78CA">
              <w:rPr>
                <w:snapToGrid w:val="0"/>
                <w:color w:val="000000"/>
                <w:sz w:val="20"/>
              </w:rPr>
              <w:t>@codetext</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rsidP="00BF6AC7">
            <w:pPr>
              <w:pStyle w:val="Brdtekst2"/>
            </w:pPr>
            <w:r w:rsidRPr="00AD78CA">
              <w:t>Kodebeskrivelse</w:t>
            </w:r>
            <w:r>
              <w:t xml:space="preserve">: </w:t>
            </w:r>
            <w:r w:rsidRPr="00AD78CA">
              <w:t>Valgfri beskrivelse i attributt</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rsidP="00BF6AC7">
            <w:pPr>
              <w:spacing w:after="0"/>
              <w:ind w:left="0"/>
              <w:jc w:val="center"/>
              <w:rPr>
                <w:snapToGrid w:val="0"/>
                <w:color w:val="000000"/>
                <w:sz w:val="20"/>
              </w:rPr>
            </w:pPr>
            <w:r w:rsidRPr="00AD78CA">
              <w:rPr>
                <w:snapToGrid w:val="0"/>
                <w:color w:val="000000"/>
                <w:sz w:val="20"/>
              </w:rPr>
              <w:t>K</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spacing w:after="0"/>
              <w:ind w:left="0"/>
              <w:jc w:val="center"/>
              <w:rPr>
                <w:snapToGrid w:val="0"/>
                <w:color w:val="000000"/>
                <w:sz w:val="20"/>
              </w:rPr>
            </w:pPr>
            <w:r>
              <w:rPr>
                <w:snapToGrid w:val="0"/>
                <w:color w:val="000000"/>
                <w:sz w:val="20"/>
              </w:rPr>
              <w:t>0..1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D72446" w:rsidP="00BF6AC7">
            <w:pPr>
              <w:spacing w:after="0"/>
              <w:ind w:left="0"/>
              <w:rPr>
                <w:snapToGrid w:val="0"/>
                <w:color w:val="000000"/>
                <w:sz w:val="20"/>
              </w:rPr>
            </w:pPr>
            <w:r w:rsidRPr="00AD78CA">
              <w:rPr>
                <w:snapToGrid w:val="0"/>
                <w:color w:val="000000"/>
                <w:sz w:val="20"/>
              </w:rPr>
              <w:t>String</w:t>
            </w:r>
          </w:p>
        </w:tc>
      </w:tr>
      <w:tr w:rsidR="00D72446" w:rsidRPr="00AD78CA">
        <w:tc>
          <w:tcPr>
            <w:tcW w:w="256" w:type="dxa"/>
            <w:tcBorders>
              <w:left w:val="single" w:sz="4" w:space="0" w:color="auto"/>
              <w:right w:val="single" w:sz="4" w:space="0" w:color="auto"/>
            </w:tcBorders>
          </w:tcPr>
          <w:p w:rsidR="00D72446" w:rsidRPr="00AD78CA" w:rsidRDefault="00D72446">
            <w:pPr>
              <w:keepNext/>
              <w:keepLines/>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keepNext/>
              <w:keepLines/>
              <w:spacing w:after="0"/>
              <w:ind w:left="0"/>
              <w:rPr>
                <w:snapToGrid w:val="0"/>
                <w:color w:val="000000"/>
                <w:sz w:val="20"/>
              </w:rPr>
            </w:pPr>
          </w:p>
        </w:tc>
        <w:tc>
          <w:tcPr>
            <w:tcW w:w="2640" w:type="dxa"/>
            <w:gridSpan w:val="3"/>
            <w:tcBorders>
              <w:top w:val="single" w:sz="4" w:space="0" w:color="auto"/>
              <w:left w:val="single" w:sz="4" w:space="0" w:color="auto"/>
              <w:bottom w:val="single" w:sz="4" w:space="0" w:color="auto"/>
              <w:right w:val="single" w:sz="4" w:space="0" w:color="auto"/>
            </w:tcBorders>
          </w:tcPr>
          <w:p w:rsidR="00D72446" w:rsidRPr="00AD78CA" w:rsidRDefault="00D72446" w:rsidP="002A51C4">
            <w:pPr>
              <w:keepNext/>
              <w:keepLines/>
              <w:spacing w:after="0"/>
              <w:ind w:left="0"/>
              <w:rPr>
                <w:snapToGrid w:val="0"/>
                <w:color w:val="000000"/>
                <w:sz w:val="20"/>
              </w:rPr>
            </w:pPr>
            <w:r w:rsidRPr="00AD78CA">
              <w:rPr>
                <w:snapToGrid w:val="0"/>
                <w:color w:val="000000"/>
                <w:sz w:val="20"/>
              </w:rPr>
              <w:t>Supplier</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pPr>
              <w:keepNext/>
              <w:keepLines/>
              <w:spacing w:after="0"/>
              <w:ind w:left="0"/>
              <w:rPr>
                <w:snapToGrid w:val="0"/>
                <w:color w:val="000000"/>
                <w:sz w:val="20"/>
              </w:rPr>
            </w:pPr>
            <w:r w:rsidRPr="00AD78CA">
              <w:rPr>
                <w:snapToGrid w:val="0"/>
                <w:color w:val="000000"/>
                <w:sz w:val="20"/>
              </w:rPr>
              <w:t>Leverandør/selger</w:t>
            </w:r>
            <w:r>
              <w:rPr>
                <w:snapToGrid w:val="0"/>
                <w:color w:val="000000"/>
                <w:sz w:val="20"/>
              </w:rPr>
              <w:t xml:space="preserve">: </w:t>
            </w:r>
            <w:r w:rsidRPr="00AD78CA">
              <w:rPr>
                <w:snapToGrid w:val="0"/>
                <w:color w:val="000000"/>
                <w:sz w:val="20"/>
              </w:rPr>
              <w:t>Den som leverer varen eller tjenesten.</w:t>
            </w:r>
          </w:p>
          <w:p w:rsidR="00D72446" w:rsidRPr="00AD78CA" w:rsidRDefault="00D72446">
            <w:pPr>
              <w:keepNext/>
              <w:keepLines/>
              <w:spacing w:after="0"/>
              <w:ind w:left="0"/>
              <w:rPr>
                <w:snapToGrid w:val="0"/>
                <w:color w:val="000000"/>
                <w:sz w:val="20"/>
              </w:rPr>
            </w:pPr>
            <w:r w:rsidRPr="00AD78CA">
              <w:rPr>
                <w:snapToGrid w:val="0"/>
                <w:color w:val="000000"/>
                <w:sz w:val="20"/>
              </w:rPr>
              <w:t>For alle aktører er innhold beskrevet i kapittel 4.3.5, Aktørinformasjon.</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pPr>
              <w:keepNext/>
              <w:keepLines/>
              <w:spacing w:after="0"/>
              <w:ind w:left="0"/>
              <w:jc w:val="center"/>
              <w:rPr>
                <w:snapToGrid w:val="0"/>
                <w:color w:val="000000"/>
                <w:sz w:val="20"/>
              </w:rPr>
            </w:pPr>
            <w:r w:rsidRPr="00AD78CA">
              <w:rPr>
                <w:snapToGrid w:val="0"/>
                <w:color w:val="000000"/>
                <w:sz w:val="20"/>
              </w:rPr>
              <w:t>M</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keepNext/>
              <w:keepLines/>
              <w:spacing w:after="0"/>
              <w:ind w:left="0"/>
              <w:jc w:val="center"/>
              <w:rPr>
                <w:snapToGrid w:val="0"/>
                <w:color w:val="000000"/>
                <w:sz w:val="20"/>
              </w:rPr>
            </w:pPr>
            <w:r>
              <w:rPr>
                <w:snapToGrid w:val="0"/>
                <w:color w:val="000000"/>
                <w:sz w:val="20"/>
              </w:rPr>
              <w:t>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566F51" w:rsidP="00A21A9B">
            <w:pPr>
              <w:keepNext/>
              <w:keepLines/>
              <w:spacing w:after="0"/>
              <w:ind w:left="0"/>
              <w:rPr>
                <w:snapToGrid w:val="0"/>
                <w:color w:val="000000"/>
                <w:sz w:val="20"/>
              </w:rPr>
            </w:pPr>
            <w:r>
              <w:rPr>
                <w:snapToGrid w:val="0"/>
                <w:color w:val="000000"/>
                <w:sz w:val="20"/>
              </w:rPr>
              <w:t>PartyType</w:t>
            </w:r>
            <w:r w:rsidR="00A21A9B">
              <w:rPr>
                <w:snapToGrid w:val="0"/>
                <w:color w:val="000000"/>
                <w:sz w:val="20"/>
              </w:rPr>
              <w:br/>
              <w:t>(se kapittel 4.3.1</w:t>
            </w:r>
            <w:r w:rsidR="005B496B">
              <w:rPr>
                <w:snapToGrid w:val="0"/>
                <w:color w:val="000000"/>
                <w:sz w:val="20"/>
              </w:rPr>
              <w:t>)</w:t>
            </w:r>
          </w:p>
        </w:tc>
      </w:tr>
      <w:tr w:rsidR="00D72446" w:rsidRPr="00AD78CA">
        <w:tc>
          <w:tcPr>
            <w:tcW w:w="256"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640" w:type="dxa"/>
            <w:gridSpan w:val="3"/>
            <w:tcBorders>
              <w:top w:val="single" w:sz="4" w:space="0" w:color="auto"/>
              <w:left w:val="single" w:sz="4" w:space="0" w:color="auto"/>
              <w:bottom w:val="single" w:sz="4" w:space="0" w:color="auto"/>
              <w:right w:val="single" w:sz="4" w:space="0" w:color="auto"/>
            </w:tcBorders>
          </w:tcPr>
          <w:p w:rsidR="00D72446" w:rsidRPr="00AD78CA" w:rsidRDefault="00D72446" w:rsidP="002A51C4">
            <w:pPr>
              <w:spacing w:after="0"/>
              <w:ind w:left="0"/>
              <w:rPr>
                <w:snapToGrid w:val="0"/>
                <w:color w:val="000000"/>
                <w:sz w:val="20"/>
              </w:rPr>
            </w:pPr>
            <w:r w:rsidRPr="00AD78CA">
              <w:rPr>
                <w:snapToGrid w:val="0"/>
                <w:color w:val="000000"/>
                <w:sz w:val="20"/>
              </w:rPr>
              <w:t>InvoiceIssuer</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Fakturautsteder</w:t>
            </w:r>
            <w:r>
              <w:rPr>
                <w:snapToGrid w:val="0"/>
                <w:color w:val="000000"/>
                <w:sz w:val="20"/>
              </w:rPr>
              <w:t xml:space="preserve">: </w:t>
            </w:r>
            <w:r w:rsidRPr="00AD78CA">
              <w:rPr>
                <w:snapToGrid w:val="0"/>
                <w:color w:val="000000"/>
                <w:sz w:val="20"/>
              </w:rPr>
              <w:t>Kan angis dersom denne er forskjellig fra Leverandør/Selger.</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jc w:val="center"/>
              <w:rPr>
                <w:snapToGrid w:val="0"/>
                <w:color w:val="000000"/>
                <w:sz w:val="20"/>
              </w:rPr>
            </w:pPr>
            <w:r w:rsidRPr="00AD78CA">
              <w:rPr>
                <w:snapToGrid w:val="0"/>
                <w:color w:val="000000"/>
                <w:sz w:val="20"/>
              </w:rPr>
              <w:t>K</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spacing w:after="0"/>
              <w:ind w:left="0"/>
              <w:jc w:val="center"/>
              <w:rPr>
                <w:snapToGrid w:val="0"/>
                <w:color w:val="000000"/>
                <w:sz w:val="20"/>
              </w:rPr>
            </w:pPr>
            <w:r>
              <w:rPr>
                <w:snapToGrid w:val="0"/>
                <w:color w:val="000000"/>
                <w:sz w:val="20"/>
              </w:rPr>
              <w:t>0..1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A21A9B">
            <w:pPr>
              <w:spacing w:after="0"/>
              <w:ind w:left="0"/>
              <w:rPr>
                <w:snapToGrid w:val="0"/>
                <w:color w:val="000000"/>
                <w:sz w:val="20"/>
                <w:u w:val="single"/>
              </w:rPr>
            </w:pPr>
            <w:r>
              <w:rPr>
                <w:snapToGrid w:val="0"/>
                <w:color w:val="000000"/>
                <w:sz w:val="20"/>
              </w:rPr>
              <w:t>PartyType</w:t>
            </w:r>
            <w:r>
              <w:rPr>
                <w:snapToGrid w:val="0"/>
                <w:color w:val="000000"/>
                <w:sz w:val="20"/>
              </w:rPr>
              <w:br/>
              <w:t>(se kapittel 4.3.1)</w:t>
            </w:r>
          </w:p>
        </w:tc>
      </w:tr>
      <w:tr w:rsidR="00D72446" w:rsidRPr="00AD78CA">
        <w:tc>
          <w:tcPr>
            <w:tcW w:w="256"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640" w:type="dxa"/>
            <w:gridSpan w:val="3"/>
            <w:tcBorders>
              <w:top w:val="single" w:sz="4" w:space="0" w:color="auto"/>
              <w:left w:val="single" w:sz="4" w:space="0" w:color="auto"/>
              <w:bottom w:val="single" w:sz="4" w:space="0" w:color="auto"/>
              <w:right w:val="single" w:sz="4" w:space="0" w:color="auto"/>
            </w:tcBorders>
          </w:tcPr>
          <w:p w:rsidR="00D72446" w:rsidRPr="00AD78CA" w:rsidRDefault="00D72446" w:rsidP="002A51C4">
            <w:pPr>
              <w:spacing w:after="0"/>
              <w:ind w:left="0"/>
              <w:rPr>
                <w:snapToGrid w:val="0"/>
                <w:color w:val="000000"/>
                <w:sz w:val="20"/>
              </w:rPr>
            </w:pPr>
            <w:r w:rsidRPr="00AD78CA">
              <w:rPr>
                <w:snapToGrid w:val="0"/>
                <w:color w:val="000000"/>
                <w:sz w:val="20"/>
              </w:rPr>
              <w:t>Buyer</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BD6B60">
            <w:pPr>
              <w:spacing w:after="0"/>
              <w:ind w:left="0"/>
              <w:rPr>
                <w:snapToGrid w:val="0"/>
                <w:color w:val="000000"/>
                <w:sz w:val="20"/>
              </w:rPr>
            </w:pPr>
            <w:r>
              <w:rPr>
                <w:snapToGrid w:val="0"/>
                <w:color w:val="000000"/>
                <w:sz w:val="20"/>
              </w:rPr>
              <w:t>Kjøper</w:t>
            </w:r>
            <w:r w:rsidR="00D72446">
              <w:rPr>
                <w:snapToGrid w:val="0"/>
                <w:color w:val="000000"/>
                <w:sz w:val="20"/>
              </w:rPr>
              <w:t xml:space="preserve">: </w:t>
            </w:r>
            <w:r w:rsidR="00D72446" w:rsidRPr="00AD78CA">
              <w:rPr>
                <w:snapToGrid w:val="0"/>
                <w:color w:val="000000"/>
                <w:sz w:val="20"/>
              </w:rPr>
              <w:t>Den som har bestilt varen eller tjenesten.</w:t>
            </w:r>
            <w:r w:rsidR="00D72446" w:rsidRPr="00AD78CA">
              <w:rPr>
                <w:snapToGrid w:val="0"/>
                <w:color w:val="000000"/>
                <w:sz w:val="20"/>
              </w:rPr>
              <w:br/>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jc w:val="center"/>
              <w:rPr>
                <w:snapToGrid w:val="0"/>
                <w:color w:val="000000"/>
                <w:sz w:val="20"/>
              </w:rPr>
            </w:pPr>
            <w:r w:rsidRPr="00AD78CA">
              <w:rPr>
                <w:snapToGrid w:val="0"/>
                <w:color w:val="000000"/>
                <w:sz w:val="20"/>
              </w:rPr>
              <w:t>M</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spacing w:after="0"/>
              <w:ind w:left="0"/>
              <w:jc w:val="center"/>
              <w:rPr>
                <w:snapToGrid w:val="0"/>
                <w:color w:val="000000"/>
                <w:sz w:val="20"/>
              </w:rPr>
            </w:pPr>
            <w:r>
              <w:rPr>
                <w:snapToGrid w:val="0"/>
                <w:color w:val="000000"/>
                <w:sz w:val="20"/>
              </w:rPr>
              <w:t>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A21A9B">
            <w:pPr>
              <w:spacing w:after="0"/>
              <w:ind w:left="0"/>
              <w:rPr>
                <w:snapToGrid w:val="0"/>
                <w:color w:val="000000"/>
                <w:sz w:val="20"/>
                <w:u w:val="single"/>
              </w:rPr>
            </w:pPr>
            <w:r>
              <w:rPr>
                <w:snapToGrid w:val="0"/>
                <w:color w:val="000000"/>
                <w:sz w:val="20"/>
              </w:rPr>
              <w:t>PartyType</w:t>
            </w:r>
            <w:r>
              <w:rPr>
                <w:snapToGrid w:val="0"/>
                <w:color w:val="000000"/>
                <w:sz w:val="20"/>
              </w:rPr>
              <w:br/>
              <w:t>(se kapittel 4.3.1)</w:t>
            </w:r>
          </w:p>
        </w:tc>
      </w:tr>
      <w:tr w:rsidR="00D72446" w:rsidRPr="00AD78CA">
        <w:tc>
          <w:tcPr>
            <w:tcW w:w="256" w:type="dxa"/>
            <w:tcBorders>
              <w:left w:val="single" w:sz="4" w:space="0" w:color="auto"/>
              <w:right w:val="single" w:sz="4" w:space="0" w:color="auto"/>
            </w:tcBorders>
          </w:tcPr>
          <w:p w:rsidR="00D72446" w:rsidRPr="00AD78CA" w:rsidRDefault="00D72446">
            <w:pPr>
              <w:keepNext/>
              <w:keepLines/>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keepNext/>
              <w:keepLines/>
              <w:spacing w:after="0"/>
              <w:ind w:left="0"/>
              <w:rPr>
                <w:snapToGrid w:val="0"/>
                <w:color w:val="000000"/>
                <w:sz w:val="20"/>
              </w:rPr>
            </w:pPr>
          </w:p>
        </w:tc>
        <w:tc>
          <w:tcPr>
            <w:tcW w:w="2640" w:type="dxa"/>
            <w:gridSpan w:val="3"/>
            <w:tcBorders>
              <w:top w:val="single" w:sz="4" w:space="0" w:color="auto"/>
              <w:left w:val="single" w:sz="4" w:space="0" w:color="auto"/>
              <w:bottom w:val="single" w:sz="4" w:space="0" w:color="auto"/>
              <w:right w:val="single" w:sz="4" w:space="0" w:color="auto"/>
            </w:tcBorders>
          </w:tcPr>
          <w:p w:rsidR="00D72446" w:rsidRPr="00AD78CA" w:rsidRDefault="00D72446" w:rsidP="002A51C4">
            <w:pPr>
              <w:keepNext/>
              <w:keepLines/>
              <w:spacing w:after="0"/>
              <w:ind w:left="0"/>
              <w:rPr>
                <w:snapToGrid w:val="0"/>
                <w:color w:val="000000"/>
                <w:sz w:val="20"/>
              </w:rPr>
            </w:pPr>
            <w:r w:rsidRPr="00AD78CA">
              <w:rPr>
                <w:snapToGrid w:val="0"/>
                <w:color w:val="000000"/>
                <w:sz w:val="20"/>
              </w:rPr>
              <w:t>Invoicee</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pPr>
              <w:keepNext/>
              <w:keepLines/>
              <w:spacing w:after="0"/>
              <w:ind w:left="0"/>
              <w:rPr>
                <w:snapToGrid w:val="0"/>
                <w:color w:val="000000"/>
                <w:sz w:val="20"/>
              </w:rPr>
            </w:pPr>
            <w:r w:rsidRPr="00AD78CA">
              <w:rPr>
                <w:snapToGrid w:val="0"/>
                <w:color w:val="000000"/>
                <w:sz w:val="20"/>
              </w:rPr>
              <w:t>Fakturamottaker</w:t>
            </w:r>
            <w:r>
              <w:rPr>
                <w:snapToGrid w:val="0"/>
                <w:color w:val="000000"/>
                <w:sz w:val="20"/>
              </w:rPr>
              <w:t xml:space="preserve">: </w:t>
            </w:r>
            <w:r w:rsidRPr="00AD78CA">
              <w:rPr>
                <w:snapToGrid w:val="0"/>
                <w:color w:val="000000"/>
                <w:sz w:val="20"/>
              </w:rPr>
              <w:t xml:space="preserve">Aktør som skal motta fakturaen. Kan angis dersom denne er forskjellig fra </w:t>
            </w:r>
            <w:r w:rsidR="00BD6B60">
              <w:rPr>
                <w:snapToGrid w:val="0"/>
                <w:color w:val="000000"/>
                <w:sz w:val="20"/>
              </w:rPr>
              <w:t>Kjøper</w:t>
            </w:r>
            <w:r w:rsidRPr="00AD78CA">
              <w:rPr>
                <w:snapToGrid w:val="0"/>
                <w:color w:val="000000"/>
                <w:sz w:val="20"/>
              </w:rPr>
              <w:t>.</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pPr>
              <w:keepNext/>
              <w:keepLines/>
              <w:spacing w:after="0"/>
              <w:ind w:left="0"/>
              <w:jc w:val="center"/>
              <w:rPr>
                <w:snapToGrid w:val="0"/>
                <w:color w:val="000000"/>
                <w:sz w:val="20"/>
              </w:rPr>
            </w:pPr>
            <w:r w:rsidRPr="00AD78CA">
              <w:rPr>
                <w:snapToGrid w:val="0"/>
                <w:color w:val="000000"/>
                <w:sz w:val="20"/>
              </w:rPr>
              <w:t>K</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keepNext/>
              <w:keepLines/>
              <w:spacing w:after="0"/>
              <w:ind w:left="0"/>
              <w:jc w:val="center"/>
              <w:rPr>
                <w:snapToGrid w:val="0"/>
                <w:color w:val="000000"/>
                <w:sz w:val="20"/>
              </w:rPr>
            </w:pPr>
            <w:r>
              <w:rPr>
                <w:snapToGrid w:val="0"/>
                <w:color w:val="000000"/>
                <w:sz w:val="20"/>
              </w:rPr>
              <w:t>0..1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A21A9B">
            <w:pPr>
              <w:keepNext/>
              <w:keepLines/>
              <w:spacing w:after="0"/>
              <w:ind w:left="0"/>
              <w:rPr>
                <w:snapToGrid w:val="0"/>
                <w:color w:val="000000"/>
                <w:sz w:val="20"/>
                <w:u w:val="single"/>
              </w:rPr>
            </w:pPr>
            <w:r>
              <w:rPr>
                <w:snapToGrid w:val="0"/>
                <w:color w:val="000000"/>
                <w:sz w:val="20"/>
              </w:rPr>
              <w:t>PartyType</w:t>
            </w:r>
            <w:r>
              <w:rPr>
                <w:snapToGrid w:val="0"/>
                <w:color w:val="000000"/>
                <w:sz w:val="20"/>
              </w:rPr>
              <w:br/>
              <w:t>(se kapittel 4.3.1)</w:t>
            </w:r>
          </w:p>
        </w:tc>
      </w:tr>
      <w:tr w:rsidR="00D72446" w:rsidRPr="00AD78CA">
        <w:tc>
          <w:tcPr>
            <w:tcW w:w="256"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640" w:type="dxa"/>
            <w:gridSpan w:val="3"/>
            <w:tcBorders>
              <w:top w:val="single" w:sz="4" w:space="0" w:color="auto"/>
              <w:left w:val="single" w:sz="4" w:space="0" w:color="auto"/>
              <w:bottom w:val="single" w:sz="4" w:space="0" w:color="auto"/>
              <w:right w:val="single" w:sz="4" w:space="0" w:color="auto"/>
            </w:tcBorders>
          </w:tcPr>
          <w:p w:rsidR="00D72446" w:rsidRPr="00AD78CA" w:rsidRDefault="00D72446" w:rsidP="002A51C4">
            <w:pPr>
              <w:spacing w:after="0"/>
              <w:ind w:left="0"/>
              <w:rPr>
                <w:snapToGrid w:val="0"/>
                <w:color w:val="000000"/>
                <w:sz w:val="20"/>
              </w:rPr>
            </w:pPr>
            <w:r w:rsidRPr="00AD78CA">
              <w:rPr>
                <w:snapToGrid w:val="0"/>
                <w:color w:val="000000"/>
                <w:sz w:val="20"/>
              </w:rPr>
              <w:t>OrderedBy</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Bestilt av</w:t>
            </w:r>
            <w:r>
              <w:rPr>
                <w:snapToGrid w:val="0"/>
                <w:color w:val="000000"/>
                <w:sz w:val="20"/>
              </w:rPr>
              <w:t xml:space="preserve">: </w:t>
            </w:r>
            <w:r w:rsidRPr="00AD78CA">
              <w:rPr>
                <w:snapToGrid w:val="0"/>
                <w:color w:val="000000"/>
                <w:sz w:val="20"/>
              </w:rPr>
              <w:t xml:space="preserve">Dersom innkjøp f.eks gjøres via et kjedekontor. Kan angis dersom denne er forskjellig fra </w:t>
            </w:r>
            <w:r w:rsidR="00BD6B60">
              <w:rPr>
                <w:snapToGrid w:val="0"/>
                <w:color w:val="000000"/>
                <w:sz w:val="20"/>
              </w:rPr>
              <w:t>Kjøper</w:t>
            </w:r>
            <w:r w:rsidRPr="00AD78CA">
              <w:rPr>
                <w:snapToGrid w:val="0"/>
                <w:color w:val="000000"/>
                <w:sz w:val="20"/>
              </w:rPr>
              <w:t>.</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jc w:val="center"/>
              <w:rPr>
                <w:snapToGrid w:val="0"/>
                <w:color w:val="000000"/>
                <w:sz w:val="20"/>
              </w:rPr>
            </w:pPr>
            <w:r w:rsidRPr="00AD78CA">
              <w:rPr>
                <w:snapToGrid w:val="0"/>
                <w:color w:val="000000"/>
                <w:sz w:val="20"/>
              </w:rPr>
              <w:t>K</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spacing w:after="0"/>
              <w:ind w:left="0"/>
              <w:jc w:val="center"/>
              <w:rPr>
                <w:snapToGrid w:val="0"/>
                <w:color w:val="000000"/>
                <w:sz w:val="20"/>
              </w:rPr>
            </w:pPr>
            <w:r>
              <w:rPr>
                <w:snapToGrid w:val="0"/>
                <w:color w:val="000000"/>
                <w:sz w:val="20"/>
              </w:rPr>
              <w:t>0..1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A21A9B">
            <w:pPr>
              <w:spacing w:after="0"/>
              <w:ind w:left="0"/>
              <w:rPr>
                <w:snapToGrid w:val="0"/>
                <w:color w:val="000000"/>
                <w:sz w:val="20"/>
                <w:u w:val="single"/>
              </w:rPr>
            </w:pPr>
            <w:r>
              <w:rPr>
                <w:snapToGrid w:val="0"/>
                <w:color w:val="000000"/>
                <w:sz w:val="20"/>
              </w:rPr>
              <w:t>PartyType</w:t>
            </w:r>
            <w:r>
              <w:rPr>
                <w:snapToGrid w:val="0"/>
                <w:color w:val="000000"/>
                <w:sz w:val="20"/>
              </w:rPr>
              <w:br/>
              <w:t>(se kapittel 4.3.1)</w:t>
            </w:r>
          </w:p>
        </w:tc>
      </w:tr>
      <w:tr w:rsidR="00D72446" w:rsidRPr="00AD78CA">
        <w:tc>
          <w:tcPr>
            <w:tcW w:w="256" w:type="dxa"/>
            <w:tcBorders>
              <w:left w:val="single" w:sz="4" w:space="0" w:color="auto"/>
              <w:right w:val="single" w:sz="4" w:space="0" w:color="auto"/>
            </w:tcBorders>
          </w:tcPr>
          <w:p w:rsidR="00D72446" w:rsidRPr="00AD78CA" w:rsidRDefault="00D72446">
            <w:pPr>
              <w:keepNext/>
              <w:keepLines/>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keepNext/>
              <w:keepLines/>
              <w:spacing w:after="0"/>
              <w:ind w:left="0"/>
              <w:rPr>
                <w:snapToGrid w:val="0"/>
                <w:color w:val="000000"/>
                <w:sz w:val="20"/>
              </w:rPr>
            </w:pPr>
          </w:p>
        </w:tc>
        <w:tc>
          <w:tcPr>
            <w:tcW w:w="2640" w:type="dxa"/>
            <w:gridSpan w:val="3"/>
            <w:tcBorders>
              <w:top w:val="single" w:sz="4" w:space="0" w:color="auto"/>
              <w:left w:val="single" w:sz="4" w:space="0" w:color="auto"/>
              <w:bottom w:val="single" w:sz="4" w:space="0" w:color="auto"/>
              <w:right w:val="single" w:sz="4" w:space="0" w:color="auto"/>
            </w:tcBorders>
          </w:tcPr>
          <w:p w:rsidR="00D72446" w:rsidRPr="00AD78CA" w:rsidRDefault="00D72446" w:rsidP="002A51C4">
            <w:pPr>
              <w:keepNext/>
              <w:keepLines/>
              <w:spacing w:after="0"/>
              <w:ind w:left="0"/>
              <w:rPr>
                <w:snapToGrid w:val="0"/>
                <w:color w:val="000000"/>
                <w:sz w:val="20"/>
              </w:rPr>
            </w:pPr>
            <w:r w:rsidRPr="00AD78CA">
              <w:rPr>
                <w:snapToGrid w:val="0"/>
                <w:color w:val="000000"/>
                <w:sz w:val="20"/>
              </w:rPr>
              <w:t>DeliveryPart</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pPr>
              <w:keepNext/>
              <w:keepLines/>
              <w:spacing w:after="0"/>
              <w:ind w:left="0"/>
              <w:rPr>
                <w:snapToGrid w:val="0"/>
                <w:color w:val="000000"/>
                <w:sz w:val="20"/>
              </w:rPr>
            </w:pPr>
            <w:r>
              <w:rPr>
                <w:snapToGrid w:val="0"/>
                <w:color w:val="000000"/>
                <w:sz w:val="20"/>
              </w:rPr>
              <w:t xml:space="preserve">Levert til: </w:t>
            </w:r>
            <w:r w:rsidRPr="00AD78CA">
              <w:rPr>
                <w:snapToGrid w:val="0"/>
                <w:color w:val="000000"/>
                <w:sz w:val="20"/>
              </w:rPr>
              <w:t xml:space="preserve">Beskriver aktøren på stedet der varen leveres. Kan angis dersom denne er forskjellig fra </w:t>
            </w:r>
            <w:r w:rsidR="00BD6B60">
              <w:rPr>
                <w:snapToGrid w:val="0"/>
                <w:color w:val="000000"/>
                <w:sz w:val="20"/>
              </w:rPr>
              <w:t>Kjøper</w:t>
            </w:r>
            <w:r w:rsidRPr="00AD78CA">
              <w:rPr>
                <w:snapToGrid w:val="0"/>
                <w:color w:val="000000"/>
                <w:sz w:val="20"/>
              </w:rPr>
              <w:t>.</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pPr>
              <w:keepNext/>
              <w:keepLines/>
              <w:spacing w:after="0"/>
              <w:ind w:left="0"/>
              <w:jc w:val="center"/>
              <w:rPr>
                <w:snapToGrid w:val="0"/>
                <w:color w:val="000000"/>
                <w:sz w:val="20"/>
              </w:rPr>
            </w:pPr>
            <w:r w:rsidRPr="00AD78CA">
              <w:rPr>
                <w:snapToGrid w:val="0"/>
                <w:color w:val="000000"/>
                <w:sz w:val="20"/>
              </w:rPr>
              <w:t>K</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keepNext/>
              <w:keepLines/>
              <w:spacing w:after="0"/>
              <w:ind w:left="0"/>
              <w:jc w:val="center"/>
              <w:rPr>
                <w:snapToGrid w:val="0"/>
                <w:color w:val="000000"/>
                <w:sz w:val="20"/>
              </w:rPr>
            </w:pPr>
            <w:r>
              <w:rPr>
                <w:snapToGrid w:val="0"/>
                <w:color w:val="000000"/>
                <w:sz w:val="20"/>
              </w:rPr>
              <w:t>0..1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A21A9B">
            <w:pPr>
              <w:keepNext/>
              <w:keepLines/>
              <w:spacing w:after="0"/>
              <w:ind w:left="0"/>
              <w:rPr>
                <w:snapToGrid w:val="0"/>
                <w:color w:val="000000"/>
                <w:sz w:val="20"/>
                <w:u w:val="single"/>
              </w:rPr>
            </w:pPr>
            <w:r>
              <w:rPr>
                <w:snapToGrid w:val="0"/>
                <w:color w:val="000000"/>
                <w:sz w:val="20"/>
              </w:rPr>
              <w:t>PartyType</w:t>
            </w:r>
            <w:r>
              <w:rPr>
                <w:snapToGrid w:val="0"/>
                <w:color w:val="000000"/>
                <w:sz w:val="20"/>
              </w:rPr>
              <w:br/>
              <w:t>(se kapittel 4.3.1)</w:t>
            </w:r>
          </w:p>
        </w:tc>
      </w:tr>
      <w:tr w:rsidR="00D72446" w:rsidRPr="00AD78CA">
        <w:tc>
          <w:tcPr>
            <w:tcW w:w="256"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640" w:type="dxa"/>
            <w:gridSpan w:val="3"/>
            <w:tcBorders>
              <w:top w:val="single" w:sz="4" w:space="0" w:color="auto"/>
              <w:left w:val="single" w:sz="4" w:space="0" w:color="auto"/>
              <w:bottom w:val="single" w:sz="4" w:space="0" w:color="auto"/>
              <w:right w:val="single" w:sz="4" w:space="0" w:color="auto"/>
            </w:tcBorders>
          </w:tcPr>
          <w:p w:rsidR="00D72446" w:rsidRPr="00AD78CA" w:rsidRDefault="00D72446" w:rsidP="002A51C4">
            <w:pPr>
              <w:spacing w:after="0"/>
              <w:ind w:left="0"/>
              <w:rPr>
                <w:snapToGrid w:val="0"/>
                <w:color w:val="000000"/>
                <w:sz w:val="20"/>
              </w:rPr>
            </w:pPr>
            <w:r w:rsidRPr="00AD78CA">
              <w:rPr>
                <w:rFonts w:cs="Arial"/>
                <w:sz w:val="20"/>
              </w:rPr>
              <w:t>UltimateCustomer</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Sluttmottaker</w:t>
            </w:r>
            <w:r>
              <w:rPr>
                <w:snapToGrid w:val="0"/>
                <w:color w:val="000000"/>
                <w:sz w:val="20"/>
              </w:rPr>
              <w:t xml:space="preserve">: </w:t>
            </w:r>
            <w:r w:rsidRPr="00AD78CA">
              <w:rPr>
                <w:snapToGrid w:val="0"/>
                <w:color w:val="000000"/>
                <w:sz w:val="20"/>
              </w:rPr>
              <w:t xml:space="preserve">Beskriver endelig mottaker av varen. Kan angis dersom denne er forskjellig fra Leveringssted eller </w:t>
            </w:r>
            <w:r w:rsidR="00BD6B60">
              <w:rPr>
                <w:snapToGrid w:val="0"/>
                <w:color w:val="000000"/>
                <w:sz w:val="20"/>
              </w:rPr>
              <w:t>Kjøper</w:t>
            </w:r>
            <w:r w:rsidRPr="00AD78CA">
              <w:rPr>
                <w:snapToGrid w:val="0"/>
                <w:color w:val="000000"/>
                <w:sz w:val="20"/>
              </w:rPr>
              <w:t>.</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jc w:val="center"/>
              <w:rPr>
                <w:snapToGrid w:val="0"/>
                <w:color w:val="000000"/>
                <w:sz w:val="20"/>
              </w:rPr>
            </w:pPr>
            <w:r w:rsidRPr="00AD78CA">
              <w:rPr>
                <w:snapToGrid w:val="0"/>
                <w:color w:val="000000"/>
                <w:sz w:val="20"/>
              </w:rPr>
              <w:t>K</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spacing w:after="0"/>
              <w:ind w:left="0"/>
              <w:jc w:val="center"/>
              <w:rPr>
                <w:snapToGrid w:val="0"/>
                <w:color w:val="000000"/>
                <w:sz w:val="20"/>
              </w:rPr>
            </w:pPr>
            <w:r>
              <w:rPr>
                <w:snapToGrid w:val="0"/>
                <w:color w:val="000000"/>
                <w:sz w:val="20"/>
              </w:rPr>
              <w:t>0..1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A21A9B">
            <w:pPr>
              <w:spacing w:after="0"/>
              <w:ind w:left="0"/>
              <w:rPr>
                <w:snapToGrid w:val="0"/>
                <w:color w:val="000000"/>
                <w:sz w:val="20"/>
                <w:u w:val="single"/>
              </w:rPr>
            </w:pPr>
            <w:r>
              <w:rPr>
                <w:snapToGrid w:val="0"/>
                <w:color w:val="000000"/>
                <w:sz w:val="20"/>
              </w:rPr>
              <w:t>PartyType</w:t>
            </w:r>
            <w:r>
              <w:rPr>
                <w:snapToGrid w:val="0"/>
                <w:color w:val="000000"/>
                <w:sz w:val="20"/>
              </w:rPr>
              <w:br/>
              <w:t>(se kapittel 4.3.1)</w:t>
            </w:r>
          </w:p>
        </w:tc>
      </w:tr>
      <w:tr w:rsidR="00D72446" w:rsidRPr="00AD78CA">
        <w:tc>
          <w:tcPr>
            <w:tcW w:w="256"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640" w:type="dxa"/>
            <w:gridSpan w:val="3"/>
            <w:tcBorders>
              <w:top w:val="single" w:sz="4" w:space="0" w:color="auto"/>
              <w:left w:val="single" w:sz="4" w:space="0" w:color="auto"/>
              <w:bottom w:val="single" w:sz="4" w:space="0" w:color="auto"/>
              <w:right w:val="single" w:sz="4" w:space="0" w:color="auto"/>
            </w:tcBorders>
          </w:tcPr>
          <w:p w:rsidR="00D72446" w:rsidRPr="00AD78CA" w:rsidRDefault="00D72446" w:rsidP="002A51C4">
            <w:pPr>
              <w:spacing w:after="0"/>
              <w:ind w:left="0"/>
              <w:rPr>
                <w:snapToGrid w:val="0"/>
                <w:color w:val="000000"/>
                <w:sz w:val="20"/>
              </w:rPr>
            </w:pPr>
            <w:r w:rsidRPr="00AD78CA">
              <w:rPr>
                <w:snapToGrid w:val="0"/>
                <w:color w:val="000000"/>
                <w:sz w:val="20"/>
              </w:rPr>
              <w:t>ShippedFrom</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Skipes fra</w:t>
            </w:r>
            <w:r>
              <w:rPr>
                <w:snapToGrid w:val="0"/>
                <w:color w:val="000000"/>
                <w:sz w:val="20"/>
              </w:rPr>
              <w:t xml:space="preserve">: </w:t>
            </w:r>
            <w:r w:rsidRPr="00AD78CA">
              <w:rPr>
                <w:snapToGrid w:val="0"/>
                <w:color w:val="000000"/>
                <w:sz w:val="20"/>
              </w:rPr>
              <w:t xml:space="preserve">Beskriver aktøren på stedet der varen skipes ut fra eller hentes av </w:t>
            </w:r>
            <w:r w:rsidR="00BD6B60">
              <w:rPr>
                <w:snapToGrid w:val="0"/>
                <w:color w:val="000000"/>
                <w:sz w:val="20"/>
              </w:rPr>
              <w:t>Kjøperen</w:t>
            </w:r>
            <w:r w:rsidR="00BD6B60" w:rsidRPr="00AD78CA">
              <w:rPr>
                <w:snapToGrid w:val="0"/>
                <w:color w:val="000000"/>
                <w:sz w:val="20"/>
              </w:rPr>
              <w:t xml:space="preserve"> </w:t>
            </w:r>
            <w:r w:rsidRPr="00AD78CA">
              <w:rPr>
                <w:snapToGrid w:val="0"/>
                <w:color w:val="000000"/>
                <w:sz w:val="20"/>
              </w:rPr>
              <w:t>(hentested). Angis eventuelt i tillegg til Leveringssted og/eller Sluttmottaker.</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jc w:val="center"/>
              <w:rPr>
                <w:snapToGrid w:val="0"/>
                <w:color w:val="000000"/>
                <w:sz w:val="20"/>
              </w:rPr>
            </w:pPr>
            <w:r w:rsidRPr="00AD78CA">
              <w:rPr>
                <w:snapToGrid w:val="0"/>
                <w:color w:val="000000"/>
                <w:sz w:val="20"/>
              </w:rPr>
              <w:t>K</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spacing w:after="0"/>
              <w:ind w:left="0"/>
              <w:jc w:val="center"/>
              <w:rPr>
                <w:snapToGrid w:val="0"/>
                <w:color w:val="000000"/>
                <w:sz w:val="20"/>
              </w:rPr>
            </w:pPr>
            <w:r>
              <w:rPr>
                <w:snapToGrid w:val="0"/>
                <w:color w:val="000000"/>
                <w:sz w:val="20"/>
              </w:rPr>
              <w:t>0..1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A21A9B">
            <w:pPr>
              <w:spacing w:after="0"/>
              <w:ind w:left="0"/>
              <w:rPr>
                <w:snapToGrid w:val="0"/>
                <w:color w:val="000000"/>
                <w:sz w:val="20"/>
                <w:u w:val="single"/>
              </w:rPr>
            </w:pPr>
            <w:r>
              <w:rPr>
                <w:snapToGrid w:val="0"/>
                <w:color w:val="000000"/>
                <w:sz w:val="20"/>
              </w:rPr>
              <w:t>PartyType</w:t>
            </w:r>
            <w:r>
              <w:rPr>
                <w:snapToGrid w:val="0"/>
                <w:color w:val="000000"/>
                <w:sz w:val="20"/>
              </w:rPr>
              <w:br/>
              <w:t>(se kapittel 4.3.1)</w:t>
            </w:r>
          </w:p>
        </w:tc>
      </w:tr>
      <w:tr w:rsidR="00D72446" w:rsidRPr="00AD78CA">
        <w:tc>
          <w:tcPr>
            <w:tcW w:w="256" w:type="dxa"/>
            <w:tcBorders>
              <w:left w:val="single" w:sz="4" w:space="0" w:color="auto"/>
              <w:right w:val="single" w:sz="4" w:space="0" w:color="auto"/>
            </w:tcBorders>
          </w:tcPr>
          <w:p w:rsidR="00D72446" w:rsidRPr="00AD78CA" w:rsidRDefault="00D72446">
            <w:pPr>
              <w:keepNext/>
              <w:keepLines/>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keepNext/>
              <w:keepLines/>
              <w:spacing w:after="0"/>
              <w:ind w:left="0"/>
              <w:rPr>
                <w:snapToGrid w:val="0"/>
                <w:color w:val="000000"/>
                <w:sz w:val="20"/>
              </w:rPr>
            </w:pPr>
          </w:p>
        </w:tc>
        <w:tc>
          <w:tcPr>
            <w:tcW w:w="2640" w:type="dxa"/>
            <w:gridSpan w:val="3"/>
            <w:tcBorders>
              <w:top w:val="single" w:sz="4" w:space="0" w:color="auto"/>
              <w:left w:val="single" w:sz="4" w:space="0" w:color="auto"/>
              <w:bottom w:val="single" w:sz="4" w:space="0" w:color="auto"/>
              <w:right w:val="single" w:sz="4" w:space="0" w:color="auto"/>
            </w:tcBorders>
          </w:tcPr>
          <w:p w:rsidR="00D72446" w:rsidRPr="00AD78CA" w:rsidRDefault="00D72446" w:rsidP="002A51C4">
            <w:pPr>
              <w:keepNext/>
              <w:keepLines/>
              <w:spacing w:after="0"/>
              <w:ind w:left="0"/>
              <w:rPr>
                <w:snapToGrid w:val="0"/>
                <w:color w:val="000000"/>
                <w:sz w:val="20"/>
              </w:rPr>
            </w:pPr>
            <w:r w:rsidRPr="00AD78CA">
              <w:rPr>
                <w:snapToGrid w:val="0"/>
                <w:color w:val="000000"/>
                <w:sz w:val="20"/>
              </w:rPr>
              <w:t>Factoring</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pPr>
              <w:keepNext/>
              <w:keepLines/>
              <w:spacing w:after="0"/>
              <w:ind w:left="0"/>
              <w:rPr>
                <w:snapToGrid w:val="0"/>
                <w:color w:val="000000"/>
                <w:sz w:val="20"/>
              </w:rPr>
            </w:pPr>
            <w:r w:rsidRPr="00AD78CA">
              <w:rPr>
                <w:snapToGrid w:val="0"/>
                <w:color w:val="000000"/>
                <w:sz w:val="20"/>
              </w:rPr>
              <w:t>Factoringselskap</w:t>
            </w:r>
            <w:r>
              <w:rPr>
                <w:snapToGrid w:val="0"/>
                <w:color w:val="000000"/>
                <w:sz w:val="20"/>
              </w:rPr>
              <w:t xml:space="preserve">: </w:t>
            </w:r>
            <w:r w:rsidRPr="00AD78CA">
              <w:rPr>
                <w:snapToGrid w:val="0"/>
                <w:color w:val="000000"/>
                <w:sz w:val="20"/>
              </w:rPr>
              <w:t>Angis dersom Leverandøren benytter et Factoringsselskap for å håndtere betalingstransaksjonen.</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pPr>
              <w:keepNext/>
              <w:keepLines/>
              <w:spacing w:after="0"/>
              <w:ind w:left="0"/>
              <w:jc w:val="center"/>
              <w:rPr>
                <w:snapToGrid w:val="0"/>
                <w:color w:val="000000"/>
                <w:sz w:val="20"/>
              </w:rPr>
            </w:pPr>
            <w:r w:rsidRPr="00AD78CA">
              <w:rPr>
                <w:snapToGrid w:val="0"/>
                <w:color w:val="000000"/>
                <w:sz w:val="20"/>
              </w:rPr>
              <w:t>K</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keepNext/>
              <w:keepLines/>
              <w:spacing w:after="0"/>
              <w:ind w:left="0"/>
              <w:jc w:val="center"/>
              <w:rPr>
                <w:snapToGrid w:val="0"/>
                <w:color w:val="000000"/>
                <w:sz w:val="20"/>
              </w:rPr>
            </w:pPr>
            <w:r>
              <w:rPr>
                <w:snapToGrid w:val="0"/>
                <w:color w:val="000000"/>
                <w:sz w:val="20"/>
              </w:rPr>
              <w:t>0..1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A21A9B">
            <w:pPr>
              <w:keepNext/>
              <w:keepLines/>
              <w:spacing w:after="0"/>
              <w:ind w:left="0"/>
              <w:rPr>
                <w:snapToGrid w:val="0"/>
                <w:color w:val="000000"/>
                <w:sz w:val="20"/>
                <w:u w:val="single"/>
              </w:rPr>
            </w:pPr>
            <w:r>
              <w:rPr>
                <w:snapToGrid w:val="0"/>
                <w:color w:val="000000"/>
                <w:sz w:val="20"/>
              </w:rPr>
              <w:t>PartyType</w:t>
            </w:r>
            <w:r>
              <w:rPr>
                <w:snapToGrid w:val="0"/>
                <w:color w:val="000000"/>
                <w:sz w:val="20"/>
              </w:rPr>
              <w:br/>
              <w:t>(se kapittel 4.3.1)</w:t>
            </w:r>
          </w:p>
        </w:tc>
      </w:tr>
      <w:tr w:rsidR="00D72446" w:rsidRPr="00AD78CA">
        <w:tc>
          <w:tcPr>
            <w:tcW w:w="256" w:type="dxa"/>
            <w:tcBorders>
              <w:left w:val="single" w:sz="4" w:space="0" w:color="auto"/>
              <w:right w:val="single" w:sz="4" w:space="0" w:color="auto"/>
            </w:tcBorders>
          </w:tcPr>
          <w:p w:rsidR="00D72446" w:rsidRPr="00AD78CA" w:rsidRDefault="00D72446">
            <w:pPr>
              <w:keepNext/>
              <w:keepLines/>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keepNext/>
              <w:keepLines/>
              <w:spacing w:after="0"/>
              <w:ind w:left="0"/>
              <w:rPr>
                <w:snapToGrid w:val="0"/>
                <w:color w:val="000000"/>
                <w:sz w:val="20"/>
              </w:rPr>
            </w:pPr>
          </w:p>
        </w:tc>
        <w:tc>
          <w:tcPr>
            <w:tcW w:w="2640" w:type="dxa"/>
            <w:gridSpan w:val="3"/>
            <w:tcBorders>
              <w:top w:val="single" w:sz="4" w:space="0" w:color="auto"/>
              <w:left w:val="single" w:sz="4" w:space="0" w:color="auto"/>
              <w:bottom w:val="single" w:sz="4" w:space="0" w:color="auto"/>
              <w:right w:val="single" w:sz="4" w:space="0" w:color="auto"/>
            </w:tcBorders>
          </w:tcPr>
          <w:p w:rsidR="00D72446" w:rsidRPr="00AD78CA" w:rsidRDefault="00D72446" w:rsidP="002A51C4">
            <w:pPr>
              <w:keepNext/>
              <w:keepLines/>
              <w:spacing w:after="0"/>
              <w:ind w:left="0"/>
              <w:rPr>
                <w:b/>
                <w:snapToGrid w:val="0"/>
                <w:color w:val="000000"/>
                <w:sz w:val="20"/>
              </w:rPr>
            </w:pPr>
            <w:r w:rsidRPr="00AD78CA">
              <w:rPr>
                <w:b/>
                <w:snapToGrid w:val="0"/>
                <w:color w:val="000000"/>
                <w:sz w:val="20"/>
              </w:rPr>
              <w:t>InvoiceReferences</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pPr>
              <w:keepNext/>
              <w:keepLines/>
              <w:spacing w:after="0"/>
              <w:ind w:left="0"/>
              <w:rPr>
                <w:b/>
                <w:snapToGrid w:val="0"/>
                <w:color w:val="000000"/>
                <w:sz w:val="20"/>
              </w:rPr>
            </w:pPr>
            <w:r w:rsidRPr="00AD78CA">
              <w:rPr>
                <w:b/>
                <w:snapToGrid w:val="0"/>
                <w:color w:val="000000"/>
                <w:sz w:val="20"/>
              </w:rPr>
              <w:t>Referanser</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pPr>
              <w:keepNext/>
              <w:keepLines/>
              <w:spacing w:after="0"/>
              <w:ind w:left="0"/>
              <w:jc w:val="center"/>
              <w:rPr>
                <w:b/>
                <w:snapToGrid w:val="0"/>
                <w:color w:val="000000"/>
                <w:sz w:val="20"/>
              </w:rPr>
            </w:pPr>
            <w:r w:rsidRPr="00AD78CA">
              <w:rPr>
                <w:b/>
                <w:snapToGrid w:val="0"/>
                <w:color w:val="000000"/>
                <w:sz w:val="20"/>
              </w:rPr>
              <w:t>K</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keepNext/>
              <w:keepLines/>
              <w:spacing w:after="0"/>
              <w:ind w:left="0"/>
              <w:jc w:val="center"/>
              <w:rPr>
                <w:b/>
                <w:snapToGrid w:val="0"/>
                <w:color w:val="000000"/>
                <w:sz w:val="20"/>
              </w:rPr>
            </w:pPr>
            <w:r>
              <w:rPr>
                <w:snapToGrid w:val="0"/>
                <w:color w:val="000000"/>
                <w:sz w:val="20"/>
              </w:rPr>
              <w:t>0..1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883AF3">
            <w:pPr>
              <w:keepNext/>
              <w:keepLines/>
              <w:spacing w:after="0"/>
              <w:ind w:left="0"/>
              <w:rPr>
                <w:b/>
                <w:snapToGrid w:val="0"/>
                <w:color w:val="000000"/>
                <w:sz w:val="20"/>
              </w:rPr>
            </w:pPr>
            <w:r w:rsidRPr="00AD78CA">
              <w:rPr>
                <w:b/>
                <w:snapToGrid w:val="0"/>
                <w:color w:val="000000"/>
                <w:sz w:val="20"/>
              </w:rPr>
              <w:t>InvoiceReferences</w:t>
            </w:r>
            <w:r>
              <w:rPr>
                <w:b/>
                <w:snapToGrid w:val="0"/>
                <w:color w:val="000000"/>
                <w:sz w:val="20"/>
              </w:rPr>
              <w:t>Type</w:t>
            </w:r>
          </w:p>
        </w:tc>
      </w:tr>
      <w:tr w:rsidR="00D72446" w:rsidRPr="00AD78CA">
        <w:tc>
          <w:tcPr>
            <w:tcW w:w="256" w:type="dxa"/>
            <w:tcBorders>
              <w:left w:val="single" w:sz="4" w:space="0" w:color="auto"/>
              <w:right w:val="single" w:sz="4" w:space="0" w:color="auto"/>
            </w:tcBorders>
          </w:tcPr>
          <w:p w:rsidR="00D72446" w:rsidRPr="00AD78CA" w:rsidRDefault="00D72446">
            <w:pPr>
              <w:keepNext/>
              <w:keepLines/>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keepNext/>
              <w:keepLines/>
              <w:spacing w:after="0"/>
              <w:ind w:left="0"/>
              <w:rPr>
                <w:snapToGrid w:val="0"/>
                <w:color w:val="000000"/>
                <w:sz w:val="20"/>
              </w:rPr>
            </w:pPr>
          </w:p>
        </w:tc>
        <w:tc>
          <w:tcPr>
            <w:tcW w:w="252" w:type="dxa"/>
            <w:tcBorders>
              <w:top w:val="single" w:sz="4" w:space="0" w:color="auto"/>
              <w:left w:val="single" w:sz="4" w:space="0" w:color="auto"/>
              <w:right w:val="single" w:sz="4" w:space="0" w:color="auto"/>
            </w:tcBorders>
          </w:tcPr>
          <w:p w:rsidR="00D72446" w:rsidRPr="00AD78CA" w:rsidRDefault="00D72446">
            <w:pPr>
              <w:keepNext/>
              <w:keepLines/>
              <w:spacing w:after="0"/>
              <w:ind w:left="0"/>
              <w:rPr>
                <w:snapToGrid w:val="0"/>
                <w:color w:val="000000"/>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D72446" w:rsidRPr="00AD78CA" w:rsidRDefault="00D72446" w:rsidP="002A51C4">
            <w:pPr>
              <w:keepNext/>
              <w:keepLines/>
              <w:spacing w:after="0"/>
              <w:ind w:left="0"/>
              <w:rPr>
                <w:snapToGrid w:val="0"/>
                <w:color w:val="000000"/>
                <w:sz w:val="20"/>
              </w:rPr>
            </w:pPr>
            <w:r w:rsidRPr="00AD78CA">
              <w:rPr>
                <w:snapToGrid w:val="0"/>
                <w:color w:val="000000"/>
                <w:sz w:val="20"/>
              </w:rPr>
              <w:t>BuyersOrderNumber</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pPr>
              <w:keepNext/>
              <w:keepLines/>
              <w:spacing w:after="0"/>
              <w:ind w:left="0"/>
              <w:rPr>
                <w:snapToGrid w:val="0"/>
                <w:color w:val="000000"/>
                <w:sz w:val="20"/>
              </w:rPr>
            </w:pPr>
            <w:r w:rsidRPr="00AD78CA">
              <w:rPr>
                <w:snapToGrid w:val="0"/>
                <w:color w:val="000000"/>
                <w:sz w:val="20"/>
              </w:rPr>
              <w:t>Bestillingsnummer</w:t>
            </w:r>
            <w:r>
              <w:rPr>
                <w:snapToGrid w:val="0"/>
                <w:color w:val="000000"/>
                <w:sz w:val="20"/>
              </w:rPr>
              <w:t xml:space="preserve">: </w:t>
            </w:r>
            <w:r w:rsidRPr="00AD78CA">
              <w:rPr>
                <w:snapToGrid w:val="0"/>
                <w:color w:val="000000"/>
                <w:sz w:val="20"/>
              </w:rPr>
              <w:t xml:space="preserve">Referanse til </w:t>
            </w:r>
            <w:r w:rsidR="00BD6B60">
              <w:rPr>
                <w:snapToGrid w:val="0"/>
                <w:color w:val="000000"/>
                <w:sz w:val="20"/>
              </w:rPr>
              <w:t>kjøperens</w:t>
            </w:r>
            <w:r w:rsidR="00BD6B60" w:rsidRPr="00AD78CA">
              <w:rPr>
                <w:snapToGrid w:val="0"/>
                <w:color w:val="000000"/>
                <w:sz w:val="20"/>
              </w:rPr>
              <w:t xml:space="preserve"> </w:t>
            </w:r>
            <w:r w:rsidRPr="00AD78CA">
              <w:rPr>
                <w:snapToGrid w:val="0"/>
                <w:color w:val="000000"/>
                <w:sz w:val="20"/>
              </w:rPr>
              <w:t>bestillings-/ordrenummer. Obligatorisk i de tilfeller bestilling er elektronisk (brukes til bl.a matching).</w:t>
            </w:r>
            <w:r w:rsidR="008B36D6">
              <w:rPr>
                <w:snapToGrid w:val="0"/>
                <w:color w:val="000000"/>
                <w:sz w:val="20"/>
              </w:rPr>
              <w:t xml:space="preserve"> Feltet anbefales brukt.</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8B36D6">
            <w:pPr>
              <w:keepNext/>
              <w:keepLines/>
              <w:spacing w:after="0"/>
              <w:ind w:left="0"/>
              <w:jc w:val="center"/>
              <w:rPr>
                <w:snapToGrid w:val="0"/>
                <w:color w:val="000000"/>
                <w:sz w:val="20"/>
              </w:rPr>
            </w:pPr>
            <w:r>
              <w:rPr>
                <w:snapToGrid w:val="0"/>
                <w:color w:val="000000"/>
                <w:sz w:val="20"/>
              </w:rPr>
              <w:t>K</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keepNext/>
              <w:keepLines/>
              <w:spacing w:after="0"/>
              <w:ind w:left="0"/>
              <w:jc w:val="center"/>
              <w:rPr>
                <w:snapToGrid w:val="0"/>
                <w:color w:val="000000"/>
                <w:sz w:val="20"/>
              </w:rPr>
            </w:pPr>
            <w:r>
              <w:rPr>
                <w:snapToGrid w:val="0"/>
                <w:color w:val="000000"/>
                <w:sz w:val="20"/>
              </w:rPr>
              <w:t>0..1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D72446">
            <w:pPr>
              <w:keepNext/>
              <w:keepLines/>
              <w:spacing w:after="0"/>
              <w:ind w:left="0"/>
              <w:rPr>
                <w:snapToGrid w:val="0"/>
                <w:color w:val="000000"/>
                <w:sz w:val="20"/>
              </w:rPr>
            </w:pPr>
            <w:r w:rsidRPr="00AD78CA">
              <w:rPr>
                <w:snapToGrid w:val="0"/>
                <w:color w:val="000000"/>
                <w:sz w:val="20"/>
              </w:rPr>
              <w:t>String</w:t>
            </w:r>
          </w:p>
        </w:tc>
      </w:tr>
      <w:tr w:rsidR="00D72446" w:rsidRPr="00AD78CA">
        <w:tc>
          <w:tcPr>
            <w:tcW w:w="256"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D72446" w:rsidRPr="00AD78CA" w:rsidRDefault="00D72446" w:rsidP="002A51C4">
            <w:pPr>
              <w:spacing w:after="0"/>
              <w:ind w:left="0"/>
              <w:rPr>
                <w:snapToGrid w:val="0"/>
                <w:color w:val="000000"/>
                <w:sz w:val="20"/>
              </w:rPr>
            </w:pPr>
            <w:r w:rsidRPr="00AD78CA">
              <w:rPr>
                <w:snapToGrid w:val="0"/>
                <w:color w:val="000000"/>
                <w:sz w:val="20"/>
              </w:rPr>
              <w:t>BuyersOrderDate</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Bestillingsdato</w:t>
            </w:r>
            <w:r>
              <w:rPr>
                <w:snapToGrid w:val="0"/>
                <w:color w:val="000000"/>
                <w:sz w:val="20"/>
              </w:rPr>
              <w:t xml:space="preserve">: </w:t>
            </w:r>
            <w:r w:rsidRPr="00AD78CA">
              <w:rPr>
                <w:snapToGrid w:val="0"/>
                <w:color w:val="000000"/>
                <w:sz w:val="20"/>
              </w:rPr>
              <w:t xml:space="preserve">Referanse til </w:t>
            </w:r>
            <w:r w:rsidR="00BD6B60">
              <w:rPr>
                <w:snapToGrid w:val="0"/>
                <w:color w:val="000000"/>
                <w:sz w:val="20"/>
              </w:rPr>
              <w:t>kjøperens</w:t>
            </w:r>
            <w:r w:rsidRPr="00AD78CA">
              <w:rPr>
                <w:snapToGrid w:val="0"/>
                <w:color w:val="000000"/>
                <w:sz w:val="20"/>
              </w:rPr>
              <w:t xml:space="preserve"> bestillings</w:t>
            </w:r>
            <w:r w:rsidR="008B36D6">
              <w:rPr>
                <w:snapToGrid w:val="0"/>
                <w:color w:val="000000"/>
                <w:sz w:val="20"/>
              </w:rPr>
              <w:t>dato. Obligatorisk ved matching. Feltet anbefales brukt.</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8B36D6">
            <w:pPr>
              <w:spacing w:after="0"/>
              <w:ind w:left="0"/>
              <w:jc w:val="center"/>
              <w:rPr>
                <w:snapToGrid w:val="0"/>
                <w:color w:val="000000"/>
                <w:sz w:val="20"/>
              </w:rPr>
            </w:pPr>
            <w:r>
              <w:rPr>
                <w:snapToGrid w:val="0"/>
                <w:color w:val="000000"/>
                <w:sz w:val="20"/>
              </w:rPr>
              <w:t>K</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spacing w:after="0"/>
              <w:ind w:left="0"/>
              <w:jc w:val="center"/>
              <w:rPr>
                <w:snapToGrid w:val="0"/>
                <w:color w:val="000000"/>
                <w:sz w:val="20"/>
              </w:rPr>
            </w:pPr>
            <w:r>
              <w:rPr>
                <w:snapToGrid w:val="0"/>
                <w:color w:val="000000"/>
                <w:sz w:val="20"/>
              </w:rPr>
              <w:t>0..1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1F6302">
            <w:pPr>
              <w:spacing w:after="0"/>
              <w:ind w:left="0"/>
              <w:rPr>
                <w:snapToGrid w:val="0"/>
                <w:color w:val="000000"/>
                <w:sz w:val="20"/>
              </w:rPr>
            </w:pPr>
            <w:r>
              <w:rPr>
                <w:snapToGrid w:val="0"/>
                <w:color w:val="000000"/>
                <w:sz w:val="20"/>
              </w:rPr>
              <w:t>Date</w:t>
            </w:r>
          </w:p>
        </w:tc>
      </w:tr>
      <w:tr w:rsidR="00D72446" w:rsidRPr="00AD78CA">
        <w:trPr>
          <w:cantSplit/>
        </w:trPr>
        <w:tc>
          <w:tcPr>
            <w:tcW w:w="256" w:type="dxa"/>
            <w:vMerge w:val="restart"/>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vMerge w:val="restart"/>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vMerge w:val="restart"/>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D72446" w:rsidRPr="00AD78CA" w:rsidRDefault="00D72446" w:rsidP="002A51C4">
            <w:pPr>
              <w:spacing w:after="0"/>
              <w:ind w:left="0"/>
              <w:rPr>
                <w:snapToGrid w:val="0"/>
                <w:color w:val="000000"/>
                <w:sz w:val="20"/>
              </w:rPr>
            </w:pPr>
            <w:r w:rsidRPr="00AD78CA">
              <w:rPr>
                <w:snapToGrid w:val="0"/>
                <w:color w:val="000000"/>
                <w:sz w:val="20"/>
              </w:rPr>
              <w:t>BuyersProjectCode</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Prosjektreferanse</w:t>
            </w:r>
            <w:r>
              <w:rPr>
                <w:snapToGrid w:val="0"/>
                <w:color w:val="000000"/>
                <w:sz w:val="20"/>
              </w:rPr>
              <w:t xml:space="preserve">: </w:t>
            </w:r>
            <w:r w:rsidRPr="00AD78CA">
              <w:rPr>
                <w:snapToGrid w:val="0"/>
                <w:color w:val="000000"/>
                <w:sz w:val="20"/>
              </w:rPr>
              <w:t xml:space="preserve">Referanse til prosjekt hos </w:t>
            </w:r>
            <w:r w:rsidR="00BD6B60">
              <w:rPr>
                <w:snapToGrid w:val="0"/>
                <w:color w:val="000000"/>
                <w:sz w:val="20"/>
              </w:rPr>
              <w:t>kjøperen</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jc w:val="center"/>
              <w:rPr>
                <w:snapToGrid w:val="0"/>
                <w:color w:val="000000"/>
                <w:sz w:val="20"/>
              </w:rPr>
            </w:pPr>
            <w:r w:rsidRPr="00AD78CA">
              <w:rPr>
                <w:snapToGrid w:val="0"/>
                <w:color w:val="000000"/>
                <w:sz w:val="20"/>
              </w:rPr>
              <w:t>K</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spacing w:after="0"/>
              <w:ind w:left="0"/>
              <w:jc w:val="center"/>
              <w:rPr>
                <w:snapToGrid w:val="0"/>
                <w:color w:val="000000"/>
                <w:sz w:val="20"/>
              </w:rPr>
            </w:pPr>
            <w:r>
              <w:rPr>
                <w:snapToGrid w:val="0"/>
                <w:color w:val="000000"/>
                <w:sz w:val="20"/>
              </w:rPr>
              <w:t>0..1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String</w:t>
            </w:r>
          </w:p>
        </w:tc>
      </w:tr>
      <w:tr w:rsidR="00D72446" w:rsidRPr="00AD78CA">
        <w:trPr>
          <w:cantSplit/>
        </w:trPr>
        <w:tc>
          <w:tcPr>
            <w:tcW w:w="256" w:type="dxa"/>
            <w:vMerge/>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vMerge/>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vMerge/>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D72446" w:rsidRPr="00AD78CA" w:rsidRDefault="00D72446" w:rsidP="002A51C4">
            <w:pPr>
              <w:spacing w:after="0"/>
              <w:ind w:left="0"/>
              <w:rPr>
                <w:snapToGrid w:val="0"/>
                <w:color w:val="000000"/>
                <w:sz w:val="20"/>
              </w:rPr>
            </w:pPr>
            <w:r w:rsidRPr="00AD78CA">
              <w:rPr>
                <w:snapToGrid w:val="0"/>
                <w:color w:val="000000"/>
                <w:sz w:val="20"/>
              </w:rPr>
              <w:t>InvoiceNumber</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Fakturanummer</w:t>
            </w:r>
            <w:r>
              <w:rPr>
                <w:snapToGrid w:val="0"/>
                <w:color w:val="000000"/>
                <w:sz w:val="20"/>
              </w:rPr>
              <w:t xml:space="preserve">: </w:t>
            </w:r>
            <w:r w:rsidRPr="00AD78CA">
              <w:rPr>
                <w:snapToGrid w:val="0"/>
                <w:color w:val="000000"/>
                <w:sz w:val="20"/>
              </w:rPr>
              <w:t>Referanse til opprinnelig faktura ved kreditnota</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jc w:val="center"/>
              <w:rPr>
                <w:snapToGrid w:val="0"/>
                <w:color w:val="000000"/>
                <w:sz w:val="20"/>
              </w:rPr>
            </w:pPr>
            <w:r w:rsidRPr="00AD78CA">
              <w:rPr>
                <w:snapToGrid w:val="0"/>
                <w:color w:val="000000"/>
                <w:sz w:val="20"/>
              </w:rPr>
              <w:t>K</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spacing w:after="0"/>
              <w:ind w:left="0"/>
              <w:jc w:val="center"/>
              <w:rPr>
                <w:snapToGrid w:val="0"/>
                <w:color w:val="000000"/>
                <w:sz w:val="20"/>
              </w:rPr>
            </w:pPr>
            <w:r>
              <w:rPr>
                <w:snapToGrid w:val="0"/>
                <w:color w:val="000000"/>
                <w:sz w:val="20"/>
              </w:rPr>
              <w:t>0..1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String</w:t>
            </w:r>
          </w:p>
        </w:tc>
      </w:tr>
      <w:tr w:rsidR="00D72446" w:rsidRPr="00AD78CA">
        <w:tc>
          <w:tcPr>
            <w:tcW w:w="256" w:type="dxa"/>
            <w:tcBorders>
              <w:left w:val="single" w:sz="4" w:space="0" w:color="auto"/>
              <w:right w:val="single" w:sz="4" w:space="0" w:color="auto"/>
            </w:tcBorders>
          </w:tcPr>
          <w:p w:rsidR="00D72446" w:rsidRPr="00AD78CA" w:rsidRDefault="00D72446">
            <w:pPr>
              <w:keepNext/>
              <w:keepLines/>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keepNext/>
              <w:keepLines/>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keepNext/>
              <w:keepLines/>
              <w:spacing w:after="0"/>
              <w:ind w:left="0"/>
              <w:rPr>
                <w:snapToGrid w:val="0"/>
                <w:color w:val="000000"/>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D72446" w:rsidRPr="00AD78CA" w:rsidRDefault="00D72446" w:rsidP="002A51C4">
            <w:pPr>
              <w:keepNext/>
              <w:keepLines/>
              <w:spacing w:after="0"/>
              <w:ind w:left="0"/>
              <w:rPr>
                <w:snapToGrid w:val="0"/>
                <w:color w:val="000000"/>
                <w:sz w:val="20"/>
              </w:rPr>
            </w:pPr>
            <w:r w:rsidRPr="00AD78CA">
              <w:rPr>
                <w:snapToGrid w:val="0"/>
                <w:color w:val="000000"/>
                <w:sz w:val="20"/>
              </w:rPr>
              <w:t>SuppliersOrderNumber</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pPr>
              <w:keepNext/>
              <w:keepLines/>
              <w:spacing w:after="0"/>
              <w:ind w:left="0"/>
              <w:rPr>
                <w:snapToGrid w:val="0"/>
                <w:color w:val="000000"/>
                <w:sz w:val="20"/>
              </w:rPr>
            </w:pPr>
            <w:r w:rsidRPr="00AD78CA">
              <w:rPr>
                <w:snapToGrid w:val="0"/>
                <w:color w:val="000000"/>
                <w:sz w:val="20"/>
              </w:rPr>
              <w:t>Leverandørs ordrenummer</w:t>
            </w:r>
            <w:r>
              <w:rPr>
                <w:snapToGrid w:val="0"/>
                <w:color w:val="000000"/>
                <w:sz w:val="20"/>
              </w:rPr>
              <w:t xml:space="preserve">: </w:t>
            </w:r>
            <w:r w:rsidRPr="00AD78CA">
              <w:rPr>
                <w:snapToGrid w:val="0"/>
                <w:color w:val="000000"/>
                <w:sz w:val="20"/>
              </w:rPr>
              <w:t xml:space="preserve">Referanse til leverandøres ordrenummer. </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pPr>
              <w:keepNext/>
              <w:keepLines/>
              <w:spacing w:after="0"/>
              <w:ind w:left="0"/>
              <w:jc w:val="center"/>
              <w:rPr>
                <w:snapToGrid w:val="0"/>
                <w:color w:val="000000"/>
                <w:sz w:val="20"/>
              </w:rPr>
            </w:pPr>
            <w:r w:rsidRPr="00AD78CA">
              <w:rPr>
                <w:snapToGrid w:val="0"/>
                <w:color w:val="000000"/>
                <w:sz w:val="20"/>
              </w:rPr>
              <w:t>K</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keepNext/>
              <w:keepLines/>
              <w:spacing w:after="0"/>
              <w:ind w:left="0"/>
              <w:jc w:val="center"/>
              <w:rPr>
                <w:snapToGrid w:val="0"/>
                <w:color w:val="000000"/>
                <w:sz w:val="20"/>
              </w:rPr>
            </w:pPr>
            <w:r>
              <w:rPr>
                <w:snapToGrid w:val="0"/>
                <w:color w:val="000000"/>
                <w:sz w:val="20"/>
              </w:rPr>
              <w:t>0..1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D72446">
            <w:pPr>
              <w:keepNext/>
              <w:keepLines/>
              <w:spacing w:after="0"/>
              <w:ind w:left="0"/>
              <w:rPr>
                <w:snapToGrid w:val="0"/>
                <w:color w:val="000000"/>
                <w:sz w:val="20"/>
              </w:rPr>
            </w:pPr>
            <w:r w:rsidRPr="00AD78CA">
              <w:rPr>
                <w:snapToGrid w:val="0"/>
                <w:color w:val="000000"/>
                <w:sz w:val="20"/>
              </w:rPr>
              <w:t>String</w:t>
            </w:r>
          </w:p>
        </w:tc>
      </w:tr>
      <w:tr w:rsidR="00D72446" w:rsidRPr="00AD78CA">
        <w:tc>
          <w:tcPr>
            <w:tcW w:w="256"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D72446" w:rsidRPr="00AD78CA" w:rsidRDefault="00D72446" w:rsidP="002A51C4">
            <w:pPr>
              <w:spacing w:after="0"/>
              <w:ind w:left="0"/>
              <w:rPr>
                <w:snapToGrid w:val="0"/>
                <w:color w:val="000000"/>
                <w:sz w:val="20"/>
              </w:rPr>
            </w:pPr>
            <w:r w:rsidRPr="00AD78CA">
              <w:rPr>
                <w:snapToGrid w:val="0"/>
                <w:color w:val="000000"/>
                <w:sz w:val="20"/>
              </w:rPr>
              <w:t>DeliveryTerms</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Leveringsbetingelser</w:t>
            </w:r>
            <w:r>
              <w:rPr>
                <w:snapToGrid w:val="0"/>
                <w:color w:val="000000"/>
                <w:sz w:val="20"/>
              </w:rPr>
              <w:t xml:space="preserve">: </w:t>
            </w:r>
            <w:r w:rsidRPr="00AD78CA">
              <w:rPr>
                <w:snapToGrid w:val="0"/>
                <w:color w:val="000000"/>
                <w:sz w:val="20"/>
              </w:rPr>
              <w:t>Fritekst</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jc w:val="center"/>
              <w:rPr>
                <w:snapToGrid w:val="0"/>
                <w:color w:val="000000"/>
                <w:sz w:val="20"/>
              </w:rPr>
            </w:pPr>
            <w:r w:rsidRPr="00AD78CA">
              <w:rPr>
                <w:snapToGrid w:val="0"/>
                <w:color w:val="000000"/>
                <w:sz w:val="20"/>
              </w:rPr>
              <w:t>K</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spacing w:after="0"/>
              <w:ind w:left="0"/>
              <w:jc w:val="center"/>
              <w:rPr>
                <w:snapToGrid w:val="0"/>
                <w:color w:val="000000"/>
                <w:sz w:val="20"/>
              </w:rPr>
            </w:pPr>
            <w:r>
              <w:rPr>
                <w:snapToGrid w:val="0"/>
                <w:color w:val="000000"/>
                <w:sz w:val="20"/>
              </w:rPr>
              <w:t>0..1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String</w:t>
            </w:r>
          </w:p>
        </w:tc>
      </w:tr>
      <w:tr w:rsidR="00D72446" w:rsidRPr="00AD78CA">
        <w:tc>
          <w:tcPr>
            <w:tcW w:w="256"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D72446" w:rsidRPr="00AD78CA" w:rsidRDefault="00D72446" w:rsidP="002A51C4">
            <w:pPr>
              <w:spacing w:after="0"/>
              <w:ind w:left="0"/>
              <w:rPr>
                <w:snapToGrid w:val="0"/>
                <w:color w:val="000000"/>
                <w:sz w:val="20"/>
              </w:rPr>
            </w:pPr>
            <w:r w:rsidRPr="00AD78CA">
              <w:rPr>
                <w:snapToGrid w:val="0"/>
                <w:color w:val="000000"/>
                <w:sz w:val="20"/>
              </w:rPr>
              <w:t>DeliveryTermsCode</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Kode for leveringsbetingelser</w:t>
            </w:r>
            <w:r>
              <w:rPr>
                <w:snapToGrid w:val="0"/>
                <w:color w:val="000000"/>
                <w:sz w:val="20"/>
              </w:rPr>
              <w:t xml:space="preserve">: </w:t>
            </w:r>
            <w:r w:rsidRPr="00AD78CA">
              <w:rPr>
                <w:snapToGrid w:val="0"/>
                <w:color w:val="000000"/>
                <w:sz w:val="20"/>
              </w:rPr>
              <w:t>For eksempel referanse til INCOTERM-kode for de som benytter det.</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jc w:val="center"/>
              <w:rPr>
                <w:snapToGrid w:val="0"/>
                <w:color w:val="000000"/>
                <w:sz w:val="20"/>
              </w:rPr>
            </w:pPr>
            <w:r w:rsidRPr="00AD78CA">
              <w:rPr>
                <w:snapToGrid w:val="0"/>
                <w:color w:val="000000"/>
                <w:sz w:val="20"/>
              </w:rPr>
              <w:t>K</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spacing w:after="0"/>
              <w:ind w:left="0"/>
              <w:jc w:val="center"/>
              <w:rPr>
                <w:snapToGrid w:val="0"/>
                <w:color w:val="000000"/>
                <w:sz w:val="20"/>
              </w:rPr>
            </w:pPr>
            <w:r>
              <w:rPr>
                <w:snapToGrid w:val="0"/>
                <w:color w:val="000000"/>
                <w:sz w:val="20"/>
              </w:rPr>
              <w:t>0..1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String</w:t>
            </w:r>
          </w:p>
        </w:tc>
      </w:tr>
      <w:tr w:rsidR="00D72446" w:rsidRPr="00AD78CA">
        <w:tc>
          <w:tcPr>
            <w:tcW w:w="256"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D72446" w:rsidRPr="00AD78CA" w:rsidRDefault="00D72446" w:rsidP="002A51C4">
            <w:pPr>
              <w:spacing w:after="0"/>
              <w:ind w:left="0"/>
              <w:rPr>
                <w:snapToGrid w:val="0"/>
                <w:color w:val="000000"/>
                <w:sz w:val="20"/>
              </w:rPr>
            </w:pPr>
            <w:r w:rsidRPr="00AD78CA">
              <w:rPr>
                <w:snapToGrid w:val="0"/>
                <w:color w:val="000000"/>
                <w:sz w:val="20"/>
              </w:rPr>
              <w:t>DeliveryTermsPlace</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Leveringssted</w:t>
            </w:r>
            <w:r>
              <w:rPr>
                <w:snapToGrid w:val="0"/>
                <w:color w:val="000000"/>
                <w:sz w:val="20"/>
              </w:rPr>
              <w:t xml:space="preserve">: </w:t>
            </w:r>
            <w:r w:rsidRPr="00AD78CA">
              <w:rPr>
                <w:snapToGrid w:val="0"/>
                <w:color w:val="000000"/>
                <w:sz w:val="20"/>
              </w:rPr>
              <w:t>Knyttet til leveringsbetingelser</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jc w:val="center"/>
              <w:rPr>
                <w:snapToGrid w:val="0"/>
                <w:color w:val="000000"/>
                <w:sz w:val="20"/>
              </w:rPr>
            </w:pPr>
            <w:r w:rsidRPr="00AD78CA">
              <w:rPr>
                <w:snapToGrid w:val="0"/>
                <w:color w:val="000000"/>
                <w:sz w:val="20"/>
              </w:rPr>
              <w:t>K</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spacing w:after="0"/>
              <w:ind w:left="0"/>
              <w:jc w:val="center"/>
              <w:rPr>
                <w:snapToGrid w:val="0"/>
                <w:color w:val="000000"/>
                <w:sz w:val="20"/>
              </w:rPr>
            </w:pPr>
            <w:r>
              <w:rPr>
                <w:snapToGrid w:val="0"/>
                <w:color w:val="000000"/>
                <w:sz w:val="20"/>
              </w:rPr>
              <w:t>0..1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String</w:t>
            </w:r>
          </w:p>
        </w:tc>
      </w:tr>
      <w:tr w:rsidR="00D72446" w:rsidRPr="00AD78CA">
        <w:tc>
          <w:tcPr>
            <w:tcW w:w="256"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D72446" w:rsidRPr="00AD78CA" w:rsidRDefault="00D72446" w:rsidP="002A51C4">
            <w:pPr>
              <w:spacing w:after="0"/>
              <w:ind w:left="0"/>
              <w:rPr>
                <w:snapToGrid w:val="0"/>
                <w:color w:val="000000"/>
                <w:sz w:val="20"/>
              </w:rPr>
            </w:pPr>
            <w:r w:rsidRPr="00AD78CA">
              <w:rPr>
                <w:snapToGrid w:val="0"/>
                <w:color w:val="000000"/>
                <w:sz w:val="20"/>
              </w:rPr>
              <w:t>DeliveryNoteNum</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Pakkseddelnummer</w:t>
            </w:r>
            <w:r>
              <w:rPr>
                <w:snapToGrid w:val="0"/>
                <w:color w:val="000000"/>
                <w:sz w:val="20"/>
              </w:rPr>
              <w:t xml:space="preserve">: </w:t>
            </w:r>
            <w:r w:rsidRPr="00AD78CA">
              <w:rPr>
                <w:snapToGrid w:val="0"/>
                <w:color w:val="000000"/>
                <w:sz w:val="20"/>
              </w:rPr>
              <w:t>Ref. til pakseddelnummer</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jc w:val="center"/>
              <w:rPr>
                <w:snapToGrid w:val="0"/>
                <w:color w:val="000000"/>
                <w:sz w:val="20"/>
              </w:rPr>
            </w:pPr>
            <w:r w:rsidRPr="00AD78CA">
              <w:rPr>
                <w:snapToGrid w:val="0"/>
                <w:color w:val="000000"/>
                <w:sz w:val="20"/>
              </w:rPr>
              <w:t>K</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spacing w:after="0"/>
              <w:ind w:left="0"/>
              <w:jc w:val="center"/>
              <w:rPr>
                <w:snapToGrid w:val="0"/>
                <w:color w:val="000000"/>
                <w:sz w:val="20"/>
              </w:rPr>
            </w:pPr>
            <w:r>
              <w:rPr>
                <w:snapToGrid w:val="0"/>
                <w:color w:val="000000"/>
                <w:sz w:val="20"/>
              </w:rPr>
              <w:t>0..1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String</w:t>
            </w:r>
          </w:p>
        </w:tc>
      </w:tr>
      <w:tr w:rsidR="00D72446" w:rsidRPr="00AD78CA">
        <w:tc>
          <w:tcPr>
            <w:tcW w:w="256"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tcBorders>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D72446" w:rsidRPr="00AD78CA" w:rsidRDefault="00D72446" w:rsidP="002A51C4">
            <w:pPr>
              <w:spacing w:after="0"/>
              <w:ind w:left="0"/>
              <w:rPr>
                <w:snapToGrid w:val="0"/>
                <w:color w:val="000000"/>
                <w:sz w:val="20"/>
              </w:rPr>
            </w:pPr>
            <w:r w:rsidRPr="00AD78CA">
              <w:rPr>
                <w:snapToGrid w:val="0"/>
                <w:color w:val="000000"/>
                <w:sz w:val="20"/>
              </w:rPr>
              <w:t>DeliveryDate</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Leveringsdato</w:t>
            </w:r>
            <w:r>
              <w:rPr>
                <w:snapToGrid w:val="0"/>
                <w:color w:val="000000"/>
                <w:sz w:val="20"/>
              </w:rPr>
              <w:t xml:space="preserve">: </w:t>
            </w:r>
            <w:r w:rsidRPr="00AD78CA">
              <w:rPr>
                <w:snapToGrid w:val="0"/>
                <w:color w:val="000000"/>
                <w:sz w:val="20"/>
              </w:rPr>
              <w:t>Dato for leveranse, ref. pakkseddelnummer</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jc w:val="center"/>
              <w:rPr>
                <w:snapToGrid w:val="0"/>
                <w:color w:val="000000"/>
                <w:sz w:val="20"/>
              </w:rPr>
            </w:pPr>
            <w:r w:rsidRPr="00AD78CA">
              <w:rPr>
                <w:snapToGrid w:val="0"/>
                <w:color w:val="000000"/>
                <w:sz w:val="20"/>
              </w:rPr>
              <w:t>K</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spacing w:after="0"/>
              <w:ind w:left="0"/>
              <w:jc w:val="center"/>
              <w:rPr>
                <w:snapToGrid w:val="0"/>
                <w:color w:val="000000"/>
                <w:sz w:val="20"/>
              </w:rPr>
            </w:pPr>
            <w:r>
              <w:rPr>
                <w:snapToGrid w:val="0"/>
                <w:color w:val="000000"/>
                <w:sz w:val="20"/>
              </w:rPr>
              <w:t>0..1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Date</w:t>
            </w:r>
          </w:p>
        </w:tc>
      </w:tr>
      <w:tr w:rsidR="00D72446" w:rsidRPr="00AD78CA">
        <w:tc>
          <w:tcPr>
            <w:tcW w:w="256"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640" w:type="dxa"/>
            <w:gridSpan w:val="3"/>
            <w:tcBorders>
              <w:top w:val="single" w:sz="4" w:space="0" w:color="auto"/>
              <w:left w:val="single" w:sz="4" w:space="0" w:color="auto"/>
              <w:bottom w:val="single" w:sz="4" w:space="0" w:color="auto"/>
              <w:right w:val="single" w:sz="4" w:space="0" w:color="auto"/>
            </w:tcBorders>
          </w:tcPr>
          <w:p w:rsidR="00D72446" w:rsidRPr="00AD78CA" w:rsidRDefault="00D72446" w:rsidP="002A51C4">
            <w:pPr>
              <w:spacing w:after="0"/>
              <w:ind w:left="0"/>
              <w:rPr>
                <w:b/>
                <w:snapToGrid w:val="0"/>
                <w:color w:val="000000"/>
                <w:sz w:val="20"/>
              </w:rPr>
            </w:pPr>
            <w:r w:rsidRPr="00AD78CA">
              <w:rPr>
                <w:b/>
                <w:snapToGrid w:val="0"/>
                <w:color w:val="000000"/>
                <w:sz w:val="20"/>
              </w:rPr>
              <w:t>Payment</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b/>
                <w:snapToGrid w:val="0"/>
                <w:color w:val="000000"/>
                <w:sz w:val="20"/>
              </w:rPr>
            </w:pPr>
            <w:r w:rsidRPr="00AD78CA">
              <w:rPr>
                <w:b/>
                <w:snapToGrid w:val="0"/>
                <w:color w:val="000000"/>
                <w:sz w:val="20"/>
              </w:rPr>
              <w:t>Betalingsinformasjon</w:t>
            </w:r>
            <w:r>
              <w:rPr>
                <w:b/>
                <w:snapToGrid w:val="0"/>
                <w:color w:val="000000"/>
                <w:sz w:val="20"/>
              </w:rPr>
              <w:t xml:space="preserve">: </w:t>
            </w:r>
            <w:r w:rsidRPr="00AD78CA">
              <w:rPr>
                <w:b/>
                <w:snapToGrid w:val="0"/>
                <w:color w:val="000000"/>
                <w:sz w:val="20"/>
              </w:rPr>
              <w:t>Må forekomme en gang</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jc w:val="center"/>
              <w:rPr>
                <w:b/>
                <w:snapToGrid w:val="0"/>
                <w:color w:val="000000"/>
                <w:sz w:val="20"/>
              </w:rPr>
            </w:pPr>
            <w:r w:rsidRPr="00AD78CA">
              <w:rPr>
                <w:b/>
                <w:snapToGrid w:val="0"/>
                <w:color w:val="000000"/>
                <w:sz w:val="20"/>
              </w:rPr>
              <w:t>M</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spacing w:after="0"/>
              <w:ind w:left="0"/>
              <w:jc w:val="center"/>
              <w:rPr>
                <w:b/>
                <w:snapToGrid w:val="0"/>
                <w:color w:val="000000"/>
                <w:sz w:val="20"/>
              </w:rPr>
            </w:pPr>
            <w:r>
              <w:rPr>
                <w:b/>
                <w:snapToGrid w:val="0"/>
                <w:color w:val="000000"/>
                <w:sz w:val="20"/>
              </w:rPr>
              <w:t>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883AF3">
            <w:pPr>
              <w:spacing w:after="0"/>
              <w:ind w:left="0"/>
              <w:rPr>
                <w:b/>
                <w:snapToGrid w:val="0"/>
                <w:color w:val="000000"/>
                <w:sz w:val="20"/>
              </w:rPr>
            </w:pPr>
            <w:r>
              <w:rPr>
                <w:b/>
                <w:snapToGrid w:val="0"/>
                <w:color w:val="000000"/>
                <w:sz w:val="20"/>
              </w:rPr>
              <w:t>PaymentType</w:t>
            </w:r>
          </w:p>
        </w:tc>
      </w:tr>
      <w:tr w:rsidR="00D72446" w:rsidRPr="00AD78CA">
        <w:tc>
          <w:tcPr>
            <w:tcW w:w="256"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tcBorders>
              <w:top w:val="single" w:sz="4" w:space="0" w:color="auto"/>
              <w:left w:val="single" w:sz="4" w:space="0" w:color="auto"/>
              <w:right w:val="single" w:sz="4" w:space="0" w:color="auto"/>
            </w:tcBorders>
          </w:tcPr>
          <w:p w:rsidR="00D72446" w:rsidRPr="00AD78CA" w:rsidRDefault="00D72446">
            <w:pPr>
              <w:spacing w:after="0"/>
              <w:ind w:left="0"/>
              <w:rPr>
                <w:snapToGrid w:val="0"/>
                <w:color w:val="000000"/>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D72446" w:rsidRPr="00AD78CA" w:rsidRDefault="00D72446" w:rsidP="002A51C4">
            <w:pPr>
              <w:spacing w:after="0"/>
              <w:ind w:left="0"/>
              <w:rPr>
                <w:snapToGrid w:val="0"/>
                <w:color w:val="000000"/>
                <w:sz w:val="20"/>
              </w:rPr>
            </w:pPr>
            <w:r w:rsidRPr="00AD78CA">
              <w:rPr>
                <w:snapToGrid w:val="0"/>
                <w:color w:val="000000"/>
                <w:sz w:val="20"/>
              </w:rPr>
              <w:t>DueDate</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Forfallsdato</w:t>
            </w:r>
            <w:r>
              <w:rPr>
                <w:snapToGrid w:val="0"/>
                <w:color w:val="000000"/>
                <w:sz w:val="20"/>
              </w:rPr>
              <w:t xml:space="preserve">: </w:t>
            </w:r>
            <w:r w:rsidRPr="00AD78CA">
              <w:rPr>
                <w:snapToGrid w:val="0"/>
                <w:color w:val="000000"/>
                <w:sz w:val="20"/>
              </w:rPr>
              <w:t>Dato fakturaen forfaller til betaling</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jc w:val="center"/>
              <w:rPr>
                <w:snapToGrid w:val="0"/>
                <w:color w:val="000000"/>
                <w:sz w:val="20"/>
              </w:rPr>
            </w:pPr>
            <w:r w:rsidRPr="00AD78CA">
              <w:rPr>
                <w:snapToGrid w:val="0"/>
                <w:color w:val="000000"/>
                <w:sz w:val="20"/>
              </w:rPr>
              <w:t>K</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spacing w:after="0"/>
              <w:ind w:left="0"/>
              <w:jc w:val="center"/>
              <w:rPr>
                <w:snapToGrid w:val="0"/>
                <w:color w:val="000000"/>
                <w:sz w:val="20"/>
              </w:rPr>
            </w:pPr>
            <w:r>
              <w:rPr>
                <w:snapToGrid w:val="0"/>
                <w:color w:val="000000"/>
                <w:sz w:val="20"/>
              </w:rPr>
              <w:t>0..1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Date</w:t>
            </w:r>
          </w:p>
        </w:tc>
      </w:tr>
      <w:tr w:rsidR="00D72446" w:rsidRPr="00AD78CA">
        <w:tc>
          <w:tcPr>
            <w:tcW w:w="256"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D72446" w:rsidRPr="00AD78CA" w:rsidRDefault="00D72446" w:rsidP="002A51C4">
            <w:pPr>
              <w:spacing w:after="0"/>
              <w:ind w:left="0"/>
              <w:rPr>
                <w:snapToGrid w:val="0"/>
                <w:color w:val="000000"/>
                <w:sz w:val="20"/>
              </w:rPr>
            </w:pPr>
            <w:r w:rsidRPr="00AD78CA">
              <w:rPr>
                <w:snapToGrid w:val="0"/>
                <w:color w:val="000000"/>
                <w:sz w:val="20"/>
              </w:rPr>
              <w:t>Currency</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Valutakode</w:t>
            </w:r>
            <w:r>
              <w:rPr>
                <w:snapToGrid w:val="0"/>
                <w:color w:val="000000"/>
                <w:sz w:val="20"/>
              </w:rPr>
              <w:t xml:space="preserve">: </w:t>
            </w:r>
            <w:r w:rsidRPr="00AD78CA">
              <w:rPr>
                <w:snapToGrid w:val="0"/>
                <w:color w:val="000000"/>
                <w:sz w:val="20"/>
              </w:rPr>
              <w:t>ISO Alpha kode (3 tegn) ISO 4217</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jc w:val="center"/>
              <w:rPr>
                <w:snapToGrid w:val="0"/>
                <w:color w:val="000000"/>
                <w:sz w:val="20"/>
              </w:rPr>
            </w:pPr>
            <w:r w:rsidRPr="00AD78CA">
              <w:rPr>
                <w:snapToGrid w:val="0"/>
                <w:color w:val="000000"/>
                <w:sz w:val="20"/>
              </w:rPr>
              <w:t>M</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spacing w:after="0"/>
              <w:ind w:left="0"/>
              <w:jc w:val="center"/>
              <w:rPr>
                <w:snapToGrid w:val="0"/>
                <w:color w:val="000000"/>
                <w:sz w:val="20"/>
              </w:rPr>
            </w:pPr>
            <w:r>
              <w:rPr>
                <w:snapToGrid w:val="0"/>
                <w:color w:val="000000"/>
                <w:sz w:val="20"/>
              </w:rPr>
              <w:t>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String</w:t>
            </w:r>
          </w:p>
        </w:tc>
      </w:tr>
      <w:tr w:rsidR="00D72446" w:rsidRPr="00AD78CA">
        <w:tc>
          <w:tcPr>
            <w:tcW w:w="256"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D72446" w:rsidRPr="00AD78CA" w:rsidRDefault="00D72446" w:rsidP="002A51C4">
            <w:pPr>
              <w:spacing w:after="0"/>
              <w:ind w:left="0"/>
              <w:rPr>
                <w:snapToGrid w:val="0"/>
                <w:color w:val="000000"/>
                <w:sz w:val="20"/>
              </w:rPr>
            </w:pPr>
            <w:r w:rsidRPr="00AD78CA">
              <w:rPr>
                <w:snapToGrid w:val="0"/>
                <w:color w:val="000000"/>
                <w:sz w:val="20"/>
              </w:rPr>
              <w:t>KidNumber</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KID-nummer</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jc w:val="center"/>
              <w:rPr>
                <w:snapToGrid w:val="0"/>
                <w:color w:val="000000"/>
                <w:sz w:val="20"/>
              </w:rPr>
            </w:pPr>
            <w:r w:rsidRPr="00AD78CA">
              <w:rPr>
                <w:snapToGrid w:val="0"/>
                <w:color w:val="000000"/>
                <w:sz w:val="20"/>
              </w:rPr>
              <w:t>K</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spacing w:after="0"/>
              <w:ind w:left="0"/>
              <w:jc w:val="center"/>
              <w:rPr>
                <w:snapToGrid w:val="0"/>
                <w:color w:val="000000"/>
                <w:sz w:val="20"/>
              </w:rPr>
            </w:pPr>
            <w:r>
              <w:rPr>
                <w:snapToGrid w:val="0"/>
                <w:color w:val="000000"/>
                <w:sz w:val="20"/>
              </w:rPr>
              <w:t>0..1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String</w:t>
            </w:r>
          </w:p>
        </w:tc>
      </w:tr>
      <w:tr w:rsidR="00D72446" w:rsidRPr="00AD78CA">
        <w:tc>
          <w:tcPr>
            <w:tcW w:w="256"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D72446" w:rsidRPr="00AD78CA" w:rsidRDefault="00D72446" w:rsidP="002A51C4">
            <w:pPr>
              <w:spacing w:after="0"/>
              <w:ind w:left="0"/>
              <w:rPr>
                <w:snapToGrid w:val="0"/>
                <w:color w:val="000000"/>
                <w:sz w:val="20"/>
              </w:rPr>
            </w:pPr>
            <w:r w:rsidRPr="00AD78CA">
              <w:rPr>
                <w:snapToGrid w:val="0"/>
                <w:color w:val="000000"/>
                <w:sz w:val="20"/>
              </w:rPr>
              <w:t>PaymentTerms</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Betalingsbetingelser</w:t>
            </w:r>
            <w:r>
              <w:rPr>
                <w:snapToGrid w:val="0"/>
                <w:color w:val="000000"/>
                <w:sz w:val="20"/>
              </w:rPr>
              <w:t xml:space="preserve">: </w:t>
            </w:r>
            <w:r w:rsidR="00566F51">
              <w:rPr>
                <w:snapToGrid w:val="0"/>
                <w:color w:val="000000"/>
                <w:sz w:val="20"/>
              </w:rPr>
              <w:t>F</w:t>
            </w:r>
            <w:r w:rsidRPr="00AD78CA">
              <w:rPr>
                <w:snapToGrid w:val="0"/>
                <w:color w:val="000000"/>
                <w:sz w:val="20"/>
              </w:rPr>
              <w:t>ritekst</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jc w:val="center"/>
              <w:rPr>
                <w:snapToGrid w:val="0"/>
                <w:color w:val="000000"/>
                <w:sz w:val="20"/>
              </w:rPr>
            </w:pPr>
            <w:r w:rsidRPr="00AD78CA">
              <w:rPr>
                <w:snapToGrid w:val="0"/>
                <w:color w:val="000000"/>
                <w:sz w:val="20"/>
              </w:rPr>
              <w:t>K</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spacing w:after="0"/>
              <w:ind w:left="0"/>
              <w:jc w:val="center"/>
              <w:rPr>
                <w:snapToGrid w:val="0"/>
                <w:color w:val="000000"/>
                <w:sz w:val="20"/>
              </w:rPr>
            </w:pPr>
            <w:r>
              <w:rPr>
                <w:snapToGrid w:val="0"/>
                <w:color w:val="000000"/>
                <w:sz w:val="20"/>
              </w:rPr>
              <w:t>0..1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String</w:t>
            </w:r>
          </w:p>
        </w:tc>
      </w:tr>
      <w:tr w:rsidR="00D72446" w:rsidRPr="00AD78CA">
        <w:tc>
          <w:tcPr>
            <w:tcW w:w="256" w:type="dxa"/>
            <w:tcBorders>
              <w:left w:val="single" w:sz="4" w:space="0" w:color="auto"/>
              <w:right w:val="single" w:sz="4" w:space="0" w:color="auto"/>
            </w:tcBorders>
          </w:tcPr>
          <w:p w:rsidR="00D72446" w:rsidRPr="00AD78CA" w:rsidRDefault="00D72446">
            <w:pPr>
              <w:spacing w:after="0"/>
              <w:ind w:left="0"/>
              <w:rPr>
                <w:b/>
                <w:bCs/>
                <w:snapToGrid w:val="0"/>
                <w:color w:val="000000"/>
                <w:sz w:val="20"/>
              </w:rPr>
            </w:pPr>
          </w:p>
        </w:tc>
        <w:tc>
          <w:tcPr>
            <w:tcW w:w="252" w:type="dxa"/>
            <w:tcBorders>
              <w:left w:val="single" w:sz="4" w:space="0" w:color="auto"/>
              <w:right w:val="single" w:sz="4" w:space="0" w:color="auto"/>
            </w:tcBorders>
          </w:tcPr>
          <w:p w:rsidR="00D72446" w:rsidRPr="00AD78CA" w:rsidRDefault="00D72446">
            <w:pPr>
              <w:spacing w:after="0"/>
              <w:ind w:left="0"/>
              <w:rPr>
                <w:b/>
                <w:bCs/>
                <w:snapToGrid w:val="0"/>
                <w:color w:val="000000"/>
                <w:sz w:val="20"/>
              </w:rPr>
            </w:pPr>
          </w:p>
        </w:tc>
        <w:tc>
          <w:tcPr>
            <w:tcW w:w="252" w:type="dxa"/>
            <w:tcBorders>
              <w:left w:val="single" w:sz="4" w:space="0" w:color="auto"/>
              <w:right w:val="single" w:sz="4" w:space="0" w:color="auto"/>
            </w:tcBorders>
          </w:tcPr>
          <w:p w:rsidR="00D72446" w:rsidRPr="00AD78CA" w:rsidRDefault="00D72446">
            <w:pPr>
              <w:spacing w:after="0"/>
              <w:ind w:left="0"/>
              <w:rPr>
                <w:b/>
                <w:bCs/>
                <w:snapToGrid w:val="0"/>
                <w:color w:val="000000"/>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D72446" w:rsidRPr="00AD78CA" w:rsidRDefault="00D72446" w:rsidP="002A51C4">
            <w:pPr>
              <w:spacing w:after="0"/>
              <w:ind w:left="0"/>
              <w:rPr>
                <w:b/>
                <w:bCs/>
                <w:snapToGrid w:val="0"/>
                <w:color w:val="000000"/>
                <w:sz w:val="20"/>
              </w:rPr>
            </w:pPr>
            <w:r w:rsidRPr="00AD78CA">
              <w:rPr>
                <w:b/>
                <w:bCs/>
                <w:snapToGrid w:val="0"/>
                <w:color w:val="000000"/>
                <w:sz w:val="20"/>
              </w:rPr>
              <w:t>PaymentDiscount</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b/>
                <w:bCs/>
                <w:snapToGrid w:val="0"/>
                <w:color w:val="000000"/>
                <w:sz w:val="20"/>
              </w:rPr>
            </w:pPr>
            <w:r w:rsidRPr="00AD78CA">
              <w:rPr>
                <w:b/>
                <w:bCs/>
                <w:snapToGrid w:val="0"/>
                <w:color w:val="000000"/>
                <w:sz w:val="20"/>
              </w:rPr>
              <w:t>Kontantrabatt</w:t>
            </w:r>
            <w:r>
              <w:rPr>
                <w:b/>
                <w:bCs/>
                <w:snapToGrid w:val="0"/>
                <w:color w:val="000000"/>
                <w:sz w:val="20"/>
              </w:rPr>
              <w:t xml:space="preserve">: </w:t>
            </w:r>
            <w:r w:rsidRPr="00AD78CA">
              <w:rPr>
                <w:b/>
                <w:bCs/>
                <w:snapToGrid w:val="0"/>
                <w:color w:val="000000"/>
                <w:sz w:val="20"/>
              </w:rPr>
              <w:t>Null eller mange forekomster</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jc w:val="center"/>
              <w:rPr>
                <w:b/>
                <w:bCs/>
                <w:snapToGrid w:val="0"/>
                <w:color w:val="000000"/>
                <w:sz w:val="20"/>
              </w:rPr>
            </w:pPr>
            <w:r w:rsidRPr="00AD78CA">
              <w:rPr>
                <w:b/>
                <w:bCs/>
                <w:snapToGrid w:val="0"/>
                <w:color w:val="000000"/>
                <w:sz w:val="20"/>
              </w:rPr>
              <w:t>K</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spacing w:after="0"/>
              <w:ind w:left="0"/>
              <w:jc w:val="center"/>
              <w:rPr>
                <w:b/>
                <w:bCs/>
                <w:snapToGrid w:val="0"/>
                <w:color w:val="000000"/>
                <w:sz w:val="20"/>
              </w:rPr>
            </w:pPr>
            <w:r>
              <w:rPr>
                <w:snapToGrid w:val="0"/>
                <w:color w:val="000000"/>
                <w:sz w:val="20"/>
              </w:rPr>
              <w:t>0..</w:t>
            </w:r>
            <w:r w:rsidR="002930F1">
              <w:rPr>
                <w:snapToGrid w:val="0"/>
                <w:color w:val="000000"/>
                <w:sz w:val="20"/>
              </w:rPr>
              <w:t>*</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b/>
                <w:bCs/>
                <w:snapToGrid w:val="0"/>
                <w:color w:val="000000"/>
                <w:sz w:val="20"/>
              </w:rPr>
            </w:pPr>
          </w:p>
        </w:tc>
      </w:tr>
      <w:tr w:rsidR="00D72446" w:rsidRPr="00AD78CA">
        <w:tc>
          <w:tcPr>
            <w:tcW w:w="256"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48"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p>
        </w:tc>
        <w:tc>
          <w:tcPr>
            <w:tcW w:w="2140" w:type="dxa"/>
            <w:tcBorders>
              <w:top w:val="single" w:sz="4" w:space="0" w:color="auto"/>
              <w:left w:val="single" w:sz="4" w:space="0" w:color="auto"/>
              <w:bottom w:val="single" w:sz="4" w:space="0" w:color="auto"/>
              <w:right w:val="single" w:sz="4" w:space="0" w:color="auto"/>
            </w:tcBorders>
          </w:tcPr>
          <w:p w:rsidR="00D72446" w:rsidRPr="00AD78CA" w:rsidRDefault="00D72446" w:rsidP="002A51C4">
            <w:pPr>
              <w:spacing w:after="0"/>
              <w:ind w:left="0"/>
              <w:rPr>
                <w:snapToGrid w:val="0"/>
                <w:color w:val="000000"/>
                <w:sz w:val="20"/>
              </w:rPr>
            </w:pPr>
            <w:r w:rsidRPr="00AD78CA">
              <w:rPr>
                <w:snapToGrid w:val="0"/>
                <w:color w:val="000000"/>
                <w:sz w:val="20"/>
              </w:rPr>
              <w:t>DiscountPercent</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Rabattprosent</w:t>
            </w:r>
            <w:r>
              <w:rPr>
                <w:snapToGrid w:val="0"/>
                <w:color w:val="000000"/>
                <w:sz w:val="20"/>
              </w:rPr>
              <w:t>:</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jc w:val="center"/>
              <w:rPr>
                <w:snapToGrid w:val="0"/>
                <w:color w:val="000000"/>
                <w:sz w:val="20"/>
              </w:rPr>
            </w:pPr>
            <w:r w:rsidRPr="00AD78CA">
              <w:rPr>
                <w:snapToGrid w:val="0"/>
                <w:color w:val="000000"/>
                <w:sz w:val="20"/>
              </w:rPr>
              <w:t>M</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spacing w:after="0"/>
              <w:ind w:left="0"/>
              <w:jc w:val="center"/>
              <w:rPr>
                <w:snapToGrid w:val="0"/>
                <w:color w:val="000000"/>
                <w:sz w:val="20"/>
              </w:rPr>
            </w:pPr>
            <w:r>
              <w:rPr>
                <w:snapToGrid w:val="0"/>
                <w:color w:val="000000"/>
                <w:sz w:val="20"/>
              </w:rPr>
              <w:t>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Decimal</w:t>
            </w:r>
          </w:p>
        </w:tc>
      </w:tr>
      <w:tr w:rsidR="00D72446" w:rsidRPr="00AD78CA">
        <w:tc>
          <w:tcPr>
            <w:tcW w:w="256" w:type="dxa"/>
            <w:tcBorders>
              <w:left w:val="single" w:sz="4" w:space="0" w:color="auto"/>
              <w:right w:val="single" w:sz="4" w:space="0" w:color="auto"/>
            </w:tcBorders>
          </w:tcPr>
          <w:p w:rsidR="00D72446" w:rsidRPr="00AD78CA" w:rsidRDefault="00D72446">
            <w:pPr>
              <w:keepNext/>
              <w:keepLines/>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keepNext/>
              <w:keepLines/>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keepNext/>
              <w:keepLines/>
              <w:spacing w:after="0"/>
              <w:ind w:left="0"/>
              <w:rPr>
                <w:snapToGrid w:val="0"/>
                <w:color w:val="000000"/>
                <w:sz w:val="20"/>
              </w:rPr>
            </w:pPr>
          </w:p>
        </w:tc>
        <w:tc>
          <w:tcPr>
            <w:tcW w:w="248" w:type="dxa"/>
            <w:tcBorders>
              <w:top w:val="single" w:sz="4" w:space="0" w:color="auto"/>
              <w:left w:val="single" w:sz="4" w:space="0" w:color="auto"/>
              <w:bottom w:val="single" w:sz="4" w:space="0" w:color="auto"/>
              <w:right w:val="single" w:sz="4" w:space="0" w:color="auto"/>
            </w:tcBorders>
          </w:tcPr>
          <w:p w:rsidR="00D72446" w:rsidRPr="00AD78CA" w:rsidRDefault="00D72446">
            <w:pPr>
              <w:keepNext/>
              <w:keepLines/>
              <w:spacing w:after="0"/>
              <w:ind w:left="0"/>
              <w:rPr>
                <w:snapToGrid w:val="0"/>
                <w:color w:val="000000"/>
                <w:sz w:val="20"/>
              </w:rPr>
            </w:pPr>
          </w:p>
        </w:tc>
        <w:tc>
          <w:tcPr>
            <w:tcW w:w="2140" w:type="dxa"/>
            <w:tcBorders>
              <w:top w:val="single" w:sz="4" w:space="0" w:color="auto"/>
              <w:left w:val="single" w:sz="4" w:space="0" w:color="auto"/>
              <w:bottom w:val="single" w:sz="4" w:space="0" w:color="auto"/>
              <w:right w:val="single" w:sz="4" w:space="0" w:color="auto"/>
            </w:tcBorders>
          </w:tcPr>
          <w:p w:rsidR="00D72446" w:rsidRPr="00AD78CA" w:rsidRDefault="00D72446" w:rsidP="002A51C4">
            <w:pPr>
              <w:keepNext/>
              <w:keepLines/>
              <w:spacing w:after="0"/>
              <w:ind w:left="0"/>
              <w:rPr>
                <w:snapToGrid w:val="0"/>
                <w:color w:val="000000"/>
                <w:sz w:val="20"/>
              </w:rPr>
            </w:pPr>
            <w:r w:rsidRPr="00AD78CA">
              <w:rPr>
                <w:snapToGrid w:val="0"/>
                <w:color w:val="000000"/>
                <w:sz w:val="20"/>
              </w:rPr>
              <w:t>DiscountDays</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pPr>
              <w:keepNext/>
              <w:keepLines/>
              <w:spacing w:after="0"/>
              <w:ind w:left="0"/>
              <w:rPr>
                <w:snapToGrid w:val="0"/>
                <w:color w:val="000000"/>
                <w:sz w:val="20"/>
              </w:rPr>
            </w:pPr>
            <w:r w:rsidRPr="00AD78CA">
              <w:rPr>
                <w:snapToGrid w:val="0"/>
                <w:color w:val="000000"/>
                <w:sz w:val="20"/>
              </w:rPr>
              <w:t>Antall dager rabatten gjelder fra</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pPr>
              <w:keepNext/>
              <w:keepLines/>
              <w:spacing w:after="0"/>
              <w:ind w:left="0"/>
              <w:jc w:val="center"/>
              <w:rPr>
                <w:snapToGrid w:val="0"/>
                <w:color w:val="000000"/>
                <w:sz w:val="20"/>
              </w:rPr>
            </w:pPr>
            <w:r w:rsidRPr="00AD78CA">
              <w:rPr>
                <w:snapToGrid w:val="0"/>
                <w:color w:val="000000"/>
                <w:sz w:val="20"/>
              </w:rPr>
              <w:t>K</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keepNext/>
              <w:keepLines/>
              <w:spacing w:after="0"/>
              <w:ind w:left="0"/>
              <w:jc w:val="center"/>
              <w:rPr>
                <w:snapToGrid w:val="0"/>
                <w:color w:val="000000"/>
                <w:sz w:val="20"/>
              </w:rPr>
            </w:pPr>
            <w:r>
              <w:rPr>
                <w:snapToGrid w:val="0"/>
                <w:color w:val="000000"/>
                <w:sz w:val="20"/>
              </w:rPr>
              <w:t>0..1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D72446">
            <w:pPr>
              <w:keepNext/>
              <w:keepLines/>
              <w:spacing w:after="0"/>
              <w:ind w:left="0"/>
              <w:rPr>
                <w:snapToGrid w:val="0"/>
                <w:color w:val="000000"/>
                <w:sz w:val="20"/>
              </w:rPr>
            </w:pPr>
            <w:r w:rsidRPr="00AD78CA">
              <w:rPr>
                <w:snapToGrid w:val="0"/>
                <w:color w:val="000000"/>
                <w:sz w:val="20"/>
              </w:rPr>
              <w:t>Decimal</w:t>
            </w:r>
          </w:p>
        </w:tc>
      </w:tr>
      <w:tr w:rsidR="00D72446" w:rsidRPr="00AD78CA">
        <w:tc>
          <w:tcPr>
            <w:tcW w:w="256" w:type="dxa"/>
            <w:tcBorders>
              <w:left w:val="single" w:sz="4" w:space="0" w:color="auto"/>
              <w:right w:val="single" w:sz="4" w:space="0" w:color="auto"/>
            </w:tcBorders>
          </w:tcPr>
          <w:p w:rsidR="00D72446" w:rsidRPr="00AD78CA" w:rsidRDefault="00D72446">
            <w:pPr>
              <w:keepNext/>
              <w:keepLines/>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keepNext/>
              <w:keepLines/>
              <w:spacing w:after="0"/>
              <w:ind w:left="0"/>
              <w:rPr>
                <w:snapToGrid w:val="0"/>
                <w:color w:val="000000"/>
                <w:sz w:val="20"/>
              </w:rPr>
            </w:pPr>
          </w:p>
        </w:tc>
        <w:tc>
          <w:tcPr>
            <w:tcW w:w="252" w:type="dxa"/>
            <w:tcBorders>
              <w:left w:val="single" w:sz="4" w:space="0" w:color="auto"/>
              <w:bottom w:val="single" w:sz="4" w:space="0" w:color="auto"/>
              <w:right w:val="single" w:sz="4" w:space="0" w:color="auto"/>
            </w:tcBorders>
          </w:tcPr>
          <w:p w:rsidR="00D72446" w:rsidRPr="00AD78CA" w:rsidRDefault="00D72446">
            <w:pPr>
              <w:keepNext/>
              <w:keepLines/>
              <w:spacing w:after="0"/>
              <w:ind w:left="0"/>
              <w:rPr>
                <w:snapToGrid w:val="0"/>
                <w:color w:val="000000"/>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D72446" w:rsidRPr="00AD78CA" w:rsidRDefault="00D72446" w:rsidP="002A51C4">
            <w:pPr>
              <w:keepNext/>
              <w:keepLines/>
              <w:spacing w:after="0"/>
              <w:ind w:left="0"/>
              <w:rPr>
                <w:snapToGrid w:val="0"/>
                <w:color w:val="000000"/>
                <w:sz w:val="20"/>
              </w:rPr>
            </w:pPr>
            <w:r w:rsidRPr="00AD78CA">
              <w:rPr>
                <w:snapToGrid w:val="0"/>
                <w:color w:val="000000"/>
                <w:sz w:val="20"/>
              </w:rPr>
              <w:t>OverDuePercent</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pPr>
              <w:keepNext/>
              <w:keepLines/>
              <w:spacing w:after="0"/>
              <w:ind w:left="0"/>
              <w:rPr>
                <w:snapToGrid w:val="0"/>
                <w:color w:val="000000"/>
                <w:sz w:val="20"/>
              </w:rPr>
            </w:pPr>
            <w:r w:rsidRPr="00AD78CA">
              <w:rPr>
                <w:snapToGrid w:val="0"/>
                <w:color w:val="000000"/>
                <w:sz w:val="20"/>
              </w:rPr>
              <w:t>Morarente i prosent</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pPr>
              <w:keepNext/>
              <w:keepLines/>
              <w:spacing w:after="0"/>
              <w:ind w:left="0"/>
              <w:jc w:val="center"/>
              <w:rPr>
                <w:snapToGrid w:val="0"/>
                <w:color w:val="000000"/>
                <w:sz w:val="20"/>
              </w:rPr>
            </w:pPr>
            <w:r w:rsidRPr="00AD78CA">
              <w:rPr>
                <w:snapToGrid w:val="0"/>
                <w:color w:val="000000"/>
                <w:sz w:val="20"/>
              </w:rPr>
              <w:t>K</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keepNext/>
              <w:keepLines/>
              <w:spacing w:after="0"/>
              <w:ind w:left="0"/>
              <w:jc w:val="center"/>
              <w:rPr>
                <w:snapToGrid w:val="0"/>
                <w:color w:val="000000"/>
                <w:sz w:val="20"/>
              </w:rPr>
            </w:pPr>
            <w:r>
              <w:rPr>
                <w:snapToGrid w:val="0"/>
                <w:color w:val="000000"/>
                <w:sz w:val="20"/>
              </w:rPr>
              <w:t>0..1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D72446">
            <w:pPr>
              <w:keepNext/>
              <w:keepLines/>
              <w:spacing w:after="0"/>
              <w:ind w:left="0"/>
              <w:rPr>
                <w:snapToGrid w:val="0"/>
                <w:color w:val="000000"/>
                <w:sz w:val="20"/>
              </w:rPr>
            </w:pPr>
            <w:r w:rsidRPr="00AD78CA">
              <w:rPr>
                <w:snapToGrid w:val="0"/>
                <w:color w:val="000000"/>
                <w:sz w:val="20"/>
              </w:rPr>
              <w:t>Decimal</w:t>
            </w:r>
          </w:p>
        </w:tc>
      </w:tr>
      <w:tr w:rsidR="00D72446" w:rsidRPr="00AD78CA">
        <w:tc>
          <w:tcPr>
            <w:tcW w:w="256"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640" w:type="dxa"/>
            <w:gridSpan w:val="3"/>
            <w:tcBorders>
              <w:top w:val="single" w:sz="4" w:space="0" w:color="auto"/>
              <w:left w:val="single" w:sz="4" w:space="0" w:color="auto"/>
              <w:bottom w:val="single" w:sz="4" w:space="0" w:color="auto"/>
              <w:right w:val="single" w:sz="4" w:space="0" w:color="auto"/>
            </w:tcBorders>
          </w:tcPr>
          <w:p w:rsidR="00D72446" w:rsidRPr="00AD78CA" w:rsidRDefault="00D72446" w:rsidP="002A51C4">
            <w:pPr>
              <w:spacing w:after="0"/>
              <w:ind w:left="0"/>
              <w:rPr>
                <w:snapToGrid w:val="0"/>
                <w:color w:val="000000"/>
                <w:sz w:val="20"/>
              </w:rPr>
            </w:pPr>
            <w:r w:rsidRPr="00AD78CA">
              <w:rPr>
                <w:snapToGrid w:val="0"/>
                <w:color w:val="000000"/>
                <w:sz w:val="20"/>
              </w:rPr>
              <w:t>Attachments</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Vedlegg</w:t>
            </w:r>
            <w:r>
              <w:rPr>
                <w:snapToGrid w:val="0"/>
                <w:color w:val="000000"/>
                <w:sz w:val="20"/>
              </w:rPr>
              <w:t xml:space="preserve">: </w:t>
            </w:r>
            <w:r w:rsidRPr="00AD78CA">
              <w:rPr>
                <w:snapToGrid w:val="0"/>
                <w:color w:val="000000"/>
                <w:sz w:val="20"/>
              </w:rPr>
              <w:t xml:space="preserve">Referanse til fil med vedlegg som for eksempel bildefil eller </w:t>
            </w:r>
            <w:r w:rsidRPr="00AD78CA">
              <w:rPr>
                <w:snapToGrid w:val="0"/>
                <w:color w:val="000000"/>
                <w:sz w:val="20"/>
              </w:rPr>
              <w:lastRenderedPageBreak/>
              <w:t>billetter. Kan være flere forekomster.</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jc w:val="center"/>
              <w:rPr>
                <w:snapToGrid w:val="0"/>
                <w:color w:val="000000"/>
                <w:sz w:val="20"/>
              </w:rPr>
            </w:pPr>
            <w:r w:rsidRPr="00AD78CA">
              <w:rPr>
                <w:snapToGrid w:val="0"/>
                <w:color w:val="000000"/>
                <w:sz w:val="20"/>
              </w:rPr>
              <w:lastRenderedPageBreak/>
              <w:t>K</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spacing w:after="0"/>
              <w:ind w:left="0"/>
              <w:jc w:val="center"/>
              <w:rPr>
                <w:snapToGrid w:val="0"/>
                <w:color w:val="000000"/>
                <w:sz w:val="20"/>
              </w:rPr>
            </w:pPr>
            <w:r>
              <w:rPr>
                <w:snapToGrid w:val="0"/>
                <w:color w:val="000000"/>
                <w:sz w:val="20"/>
              </w:rPr>
              <w:t>0..</w:t>
            </w:r>
            <w:r w:rsidR="002F3FFE">
              <w:rPr>
                <w:snapToGrid w:val="0"/>
                <w:color w:val="000000"/>
                <w:sz w:val="20"/>
              </w:rPr>
              <w:t>*</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String</w:t>
            </w:r>
          </w:p>
        </w:tc>
      </w:tr>
      <w:tr w:rsidR="00D72446" w:rsidRPr="00AD78CA">
        <w:tc>
          <w:tcPr>
            <w:tcW w:w="256" w:type="dxa"/>
            <w:tcBorders>
              <w:left w:val="single" w:sz="4" w:space="0" w:color="auto"/>
              <w:right w:val="single" w:sz="4" w:space="0" w:color="auto"/>
            </w:tcBorders>
          </w:tcPr>
          <w:p w:rsidR="00D72446" w:rsidRPr="00AD78CA" w:rsidRDefault="00D72446">
            <w:pPr>
              <w:spacing w:after="0"/>
              <w:ind w:left="0"/>
              <w:rPr>
                <w:b/>
                <w:snapToGrid w:val="0"/>
                <w:color w:val="000000"/>
                <w:sz w:val="20"/>
              </w:rPr>
            </w:pPr>
          </w:p>
        </w:tc>
        <w:tc>
          <w:tcPr>
            <w:tcW w:w="252" w:type="dxa"/>
            <w:tcBorders>
              <w:left w:val="single" w:sz="4" w:space="0" w:color="auto"/>
              <w:right w:val="single" w:sz="4" w:space="0" w:color="auto"/>
            </w:tcBorders>
          </w:tcPr>
          <w:p w:rsidR="00D72446" w:rsidRPr="00AD78CA" w:rsidRDefault="00D72446">
            <w:pPr>
              <w:spacing w:after="0"/>
              <w:ind w:left="0"/>
              <w:rPr>
                <w:b/>
                <w:snapToGrid w:val="0"/>
                <w:color w:val="000000"/>
                <w:sz w:val="20"/>
              </w:rPr>
            </w:pPr>
          </w:p>
        </w:tc>
        <w:tc>
          <w:tcPr>
            <w:tcW w:w="2640" w:type="dxa"/>
            <w:gridSpan w:val="3"/>
            <w:tcBorders>
              <w:top w:val="single" w:sz="4" w:space="0" w:color="auto"/>
              <w:left w:val="single" w:sz="4" w:space="0" w:color="auto"/>
              <w:bottom w:val="single" w:sz="4" w:space="0" w:color="auto"/>
              <w:right w:val="single" w:sz="4" w:space="0" w:color="auto"/>
            </w:tcBorders>
          </w:tcPr>
          <w:p w:rsidR="00D72446" w:rsidRPr="00AD78CA" w:rsidRDefault="00D72446" w:rsidP="002A51C4">
            <w:pPr>
              <w:spacing w:after="0"/>
              <w:ind w:left="0"/>
              <w:rPr>
                <w:b/>
                <w:snapToGrid w:val="0"/>
                <w:color w:val="000000"/>
                <w:sz w:val="20"/>
              </w:rPr>
            </w:pPr>
            <w:r w:rsidRPr="00AD78CA">
              <w:rPr>
                <w:b/>
                <w:snapToGrid w:val="0"/>
                <w:color w:val="000000"/>
                <w:sz w:val="20"/>
              </w:rPr>
              <w:t>Ref</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b/>
                <w:snapToGrid w:val="0"/>
                <w:color w:val="000000"/>
                <w:sz w:val="20"/>
              </w:rPr>
            </w:pPr>
            <w:r w:rsidRPr="00AD78CA">
              <w:rPr>
                <w:b/>
                <w:snapToGrid w:val="0"/>
                <w:color w:val="000000"/>
                <w:sz w:val="20"/>
              </w:rPr>
              <w:t>Referanse</w:t>
            </w:r>
            <w:r>
              <w:rPr>
                <w:b/>
                <w:snapToGrid w:val="0"/>
                <w:color w:val="000000"/>
                <w:sz w:val="20"/>
              </w:rPr>
              <w:t xml:space="preserve">: </w:t>
            </w:r>
            <w:r w:rsidRPr="00AD78CA">
              <w:rPr>
                <w:b/>
                <w:snapToGrid w:val="0"/>
                <w:color w:val="000000"/>
                <w:sz w:val="20"/>
              </w:rPr>
              <w:t xml:space="preserve">Generelt referansefelt med kode. </w:t>
            </w:r>
            <w:r w:rsidRPr="00AD78CA">
              <w:rPr>
                <w:b/>
                <w:snapToGrid w:val="0"/>
                <w:color w:val="000000"/>
                <w:sz w:val="20"/>
              </w:rPr>
              <w:br/>
              <w:t>Null eller mange forekomster.</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jc w:val="center"/>
              <w:rPr>
                <w:b/>
                <w:snapToGrid w:val="0"/>
                <w:color w:val="000000"/>
                <w:sz w:val="20"/>
              </w:rPr>
            </w:pPr>
            <w:r w:rsidRPr="00AD78CA">
              <w:rPr>
                <w:b/>
                <w:snapToGrid w:val="0"/>
                <w:color w:val="000000"/>
                <w:sz w:val="20"/>
              </w:rPr>
              <w:t>K</w:t>
            </w:r>
          </w:p>
        </w:tc>
        <w:tc>
          <w:tcPr>
            <w:tcW w:w="1275" w:type="dxa"/>
            <w:tcBorders>
              <w:top w:val="single" w:sz="4" w:space="0" w:color="auto"/>
              <w:left w:val="single" w:sz="4" w:space="0" w:color="auto"/>
              <w:bottom w:val="single" w:sz="4" w:space="0" w:color="auto"/>
              <w:right w:val="single" w:sz="4" w:space="0" w:color="auto"/>
            </w:tcBorders>
          </w:tcPr>
          <w:p w:rsidR="00D72446" w:rsidRPr="00883AF3" w:rsidRDefault="00223705" w:rsidP="00223705">
            <w:pPr>
              <w:spacing w:after="0"/>
              <w:ind w:left="0"/>
              <w:jc w:val="center"/>
              <w:rPr>
                <w:b/>
                <w:snapToGrid w:val="0"/>
                <w:color w:val="000000"/>
                <w:sz w:val="20"/>
              </w:rPr>
            </w:pPr>
            <w:r w:rsidRPr="00883AF3">
              <w:rPr>
                <w:b/>
                <w:snapToGrid w:val="0"/>
                <w:color w:val="000000"/>
                <w:sz w:val="20"/>
              </w:rPr>
              <w:t>0..</w:t>
            </w:r>
            <w:r w:rsidR="002930F1" w:rsidRPr="00883AF3">
              <w:rPr>
                <w:b/>
                <w:snapToGrid w:val="0"/>
                <w:color w:val="000000"/>
                <w:sz w:val="20"/>
              </w:rPr>
              <w:t>*</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883AF3">
            <w:pPr>
              <w:spacing w:after="0"/>
              <w:ind w:left="0"/>
              <w:rPr>
                <w:b/>
                <w:snapToGrid w:val="0"/>
                <w:color w:val="000000"/>
                <w:sz w:val="20"/>
              </w:rPr>
            </w:pPr>
            <w:r>
              <w:rPr>
                <w:b/>
                <w:snapToGrid w:val="0"/>
                <w:color w:val="000000"/>
                <w:sz w:val="20"/>
              </w:rPr>
              <w:t>RefWithCodeType</w:t>
            </w:r>
          </w:p>
        </w:tc>
      </w:tr>
      <w:tr w:rsidR="00D72446" w:rsidRPr="00AD78CA">
        <w:trPr>
          <w:cantSplit/>
        </w:trPr>
        <w:tc>
          <w:tcPr>
            <w:tcW w:w="256"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vMerge w:val="restart"/>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D72446" w:rsidRPr="00AD78CA" w:rsidRDefault="00D72446" w:rsidP="002A51C4">
            <w:pPr>
              <w:spacing w:after="0"/>
              <w:ind w:left="0"/>
              <w:rPr>
                <w:snapToGrid w:val="0"/>
                <w:color w:val="000000"/>
                <w:sz w:val="20"/>
              </w:rPr>
            </w:pPr>
            <w:r w:rsidRPr="00AD78CA">
              <w:rPr>
                <w:snapToGrid w:val="0"/>
                <w:color w:val="000000"/>
                <w:sz w:val="20"/>
              </w:rPr>
              <w:t>Code</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Kode som angir type referanse.</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jc w:val="center"/>
              <w:rPr>
                <w:snapToGrid w:val="0"/>
                <w:color w:val="000000"/>
                <w:sz w:val="20"/>
              </w:rPr>
            </w:pPr>
            <w:r w:rsidRPr="00AD78CA">
              <w:rPr>
                <w:snapToGrid w:val="0"/>
                <w:color w:val="000000"/>
                <w:sz w:val="20"/>
              </w:rPr>
              <w:t>M</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spacing w:after="0"/>
              <w:ind w:left="0"/>
              <w:jc w:val="center"/>
              <w:rPr>
                <w:snapToGrid w:val="0"/>
                <w:color w:val="000000"/>
                <w:sz w:val="20"/>
              </w:rPr>
            </w:pPr>
            <w:r>
              <w:rPr>
                <w:snapToGrid w:val="0"/>
                <w:color w:val="000000"/>
                <w:sz w:val="20"/>
              </w:rPr>
              <w:t>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String</w:t>
            </w:r>
          </w:p>
        </w:tc>
      </w:tr>
      <w:tr w:rsidR="00D72446" w:rsidRPr="00AD78CA">
        <w:trPr>
          <w:cantSplit/>
        </w:trPr>
        <w:tc>
          <w:tcPr>
            <w:tcW w:w="256"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vMerge/>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D72446" w:rsidRPr="00AD78CA" w:rsidRDefault="00D72446" w:rsidP="002A51C4">
            <w:pPr>
              <w:spacing w:after="0"/>
              <w:ind w:left="0"/>
              <w:rPr>
                <w:snapToGrid w:val="0"/>
                <w:color w:val="000000"/>
                <w:sz w:val="20"/>
              </w:rPr>
            </w:pPr>
            <w:r w:rsidRPr="00AD78CA">
              <w:rPr>
                <w:snapToGrid w:val="0"/>
                <w:color w:val="000000"/>
                <w:sz w:val="20"/>
              </w:rPr>
              <w:t>Text</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 xml:space="preserve">Selve </w:t>
            </w:r>
            <w:r w:rsidR="00FB42B8" w:rsidRPr="00AD78CA">
              <w:rPr>
                <w:snapToGrid w:val="0"/>
                <w:color w:val="000000"/>
                <w:sz w:val="20"/>
              </w:rPr>
              <w:t>referanse</w:t>
            </w:r>
            <w:r w:rsidR="00FB42B8">
              <w:rPr>
                <w:snapToGrid w:val="0"/>
                <w:color w:val="000000"/>
                <w:sz w:val="20"/>
              </w:rPr>
              <w:t>verdien</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jc w:val="center"/>
              <w:rPr>
                <w:snapToGrid w:val="0"/>
                <w:color w:val="000000"/>
                <w:sz w:val="20"/>
              </w:rPr>
            </w:pPr>
            <w:r w:rsidRPr="00AD78CA">
              <w:rPr>
                <w:snapToGrid w:val="0"/>
                <w:color w:val="000000"/>
                <w:sz w:val="20"/>
              </w:rPr>
              <w:t>K</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spacing w:after="0"/>
              <w:ind w:left="0"/>
              <w:jc w:val="center"/>
              <w:rPr>
                <w:snapToGrid w:val="0"/>
                <w:color w:val="000000"/>
                <w:sz w:val="20"/>
              </w:rPr>
            </w:pPr>
            <w:r>
              <w:rPr>
                <w:snapToGrid w:val="0"/>
                <w:color w:val="000000"/>
                <w:sz w:val="20"/>
              </w:rPr>
              <w:t>0..1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String</w:t>
            </w:r>
          </w:p>
        </w:tc>
      </w:tr>
      <w:tr w:rsidR="00D72446" w:rsidRPr="00AD78CA">
        <w:tc>
          <w:tcPr>
            <w:tcW w:w="256"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52" w:type="dxa"/>
            <w:tcBorders>
              <w:left w:val="single" w:sz="4" w:space="0" w:color="auto"/>
              <w:right w:val="single" w:sz="4" w:space="0" w:color="auto"/>
            </w:tcBorders>
          </w:tcPr>
          <w:p w:rsidR="00D72446" w:rsidRPr="00AD78CA" w:rsidRDefault="00D72446">
            <w:pPr>
              <w:spacing w:after="0"/>
              <w:ind w:left="0"/>
              <w:rPr>
                <w:snapToGrid w:val="0"/>
                <w:color w:val="000000"/>
                <w:sz w:val="20"/>
              </w:rPr>
            </w:pPr>
          </w:p>
        </w:tc>
        <w:tc>
          <w:tcPr>
            <w:tcW w:w="2640" w:type="dxa"/>
            <w:gridSpan w:val="3"/>
            <w:tcBorders>
              <w:top w:val="single" w:sz="4" w:space="0" w:color="auto"/>
              <w:left w:val="single" w:sz="4" w:space="0" w:color="auto"/>
              <w:bottom w:val="single" w:sz="4" w:space="0" w:color="auto"/>
              <w:right w:val="single" w:sz="4" w:space="0" w:color="auto"/>
            </w:tcBorders>
          </w:tcPr>
          <w:p w:rsidR="00D72446" w:rsidRPr="00AD78CA" w:rsidRDefault="00D72446" w:rsidP="002A51C4">
            <w:pPr>
              <w:spacing w:after="0"/>
              <w:ind w:left="0"/>
              <w:rPr>
                <w:snapToGrid w:val="0"/>
                <w:color w:val="000000"/>
                <w:sz w:val="20"/>
              </w:rPr>
            </w:pPr>
            <w:r w:rsidRPr="00AD78CA">
              <w:rPr>
                <w:snapToGrid w:val="0"/>
                <w:color w:val="000000"/>
                <w:sz w:val="20"/>
              </w:rPr>
              <w:t>FreeText</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Fritekst</w:t>
            </w:r>
            <w:r>
              <w:rPr>
                <w:snapToGrid w:val="0"/>
                <w:color w:val="000000"/>
                <w:sz w:val="20"/>
              </w:rPr>
              <w:t xml:space="preserve">: </w:t>
            </w:r>
            <w:r w:rsidRPr="00AD78CA">
              <w:rPr>
                <w:snapToGrid w:val="0"/>
                <w:color w:val="000000"/>
                <w:sz w:val="20"/>
              </w:rPr>
              <w:t>Til generell informasjon som ikke kan legges i andre felter.</w:t>
            </w:r>
          </w:p>
          <w:p w:rsidR="00D72446" w:rsidRPr="00AD78CA" w:rsidRDefault="00D72446">
            <w:pPr>
              <w:spacing w:after="0"/>
              <w:ind w:left="0"/>
              <w:rPr>
                <w:snapToGrid w:val="0"/>
                <w:color w:val="000000"/>
                <w:sz w:val="20"/>
              </w:rPr>
            </w:pPr>
            <w:r w:rsidRPr="00AD78CA">
              <w:rPr>
                <w:snapToGrid w:val="0"/>
                <w:color w:val="000000"/>
                <w:sz w:val="20"/>
              </w:rPr>
              <w:t>Kan være flere forekomster.</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jc w:val="center"/>
              <w:rPr>
                <w:snapToGrid w:val="0"/>
                <w:color w:val="000000"/>
                <w:sz w:val="20"/>
              </w:rPr>
            </w:pPr>
            <w:r w:rsidRPr="00AD78CA">
              <w:rPr>
                <w:snapToGrid w:val="0"/>
                <w:color w:val="000000"/>
                <w:sz w:val="20"/>
              </w:rPr>
              <w:t>K</w:t>
            </w:r>
          </w:p>
        </w:tc>
        <w:tc>
          <w:tcPr>
            <w:tcW w:w="1275" w:type="dxa"/>
            <w:tcBorders>
              <w:top w:val="single" w:sz="4" w:space="0" w:color="auto"/>
              <w:left w:val="single" w:sz="4" w:space="0" w:color="auto"/>
              <w:bottom w:val="single" w:sz="4" w:space="0" w:color="auto"/>
              <w:right w:val="single" w:sz="4" w:space="0" w:color="auto"/>
            </w:tcBorders>
          </w:tcPr>
          <w:p w:rsidR="00D72446" w:rsidRPr="00AD78CA" w:rsidRDefault="00223705" w:rsidP="00223705">
            <w:pPr>
              <w:spacing w:after="0"/>
              <w:ind w:left="0"/>
              <w:jc w:val="center"/>
              <w:rPr>
                <w:snapToGrid w:val="0"/>
                <w:color w:val="000000"/>
                <w:sz w:val="20"/>
              </w:rPr>
            </w:pPr>
            <w:r>
              <w:rPr>
                <w:snapToGrid w:val="0"/>
                <w:color w:val="000000"/>
                <w:sz w:val="20"/>
              </w:rPr>
              <w:t>0..</w:t>
            </w:r>
            <w:r w:rsidR="002F3FFE">
              <w:rPr>
                <w:snapToGrid w:val="0"/>
                <w:color w:val="000000"/>
                <w:sz w:val="20"/>
              </w:rPr>
              <w:t>*</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snapToGrid w:val="0"/>
                <w:color w:val="000000"/>
                <w:sz w:val="20"/>
              </w:rPr>
            </w:pPr>
            <w:r w:rsidRPr="00AD78CA">
              <w:rPr>
                <w:snapToGrid w:val="0"/>
                <w:color w:val="000000"/>
                <w:sz w:val="20"/>
              </w:rPr>
              <w:t>String</w:t>
            </w:r>
          </w:p>
        </w:tc>
      </w:tr>
      <w:tr w:rsidR="00D72446" w:rsidRPr="00AD78CA">
        <w:tc>
          <w:tcPr>
            <w:tcW w:w="256" w:type="dxa"/>
            <w:tcBorders>
              <w:left w:val="single" w:sz="4" w:space="0" w:color="auto"/>
              <w:right w:val="single" w:sz="4" w:space="0" w:color="auto"/>
            </w:tcBorders>
          </w:tcPr>
          <w:p w:rsidR="00D72446" w:rsidRPr="00AD78CA" w:rsidRDefault="00D72446">
            <w:pPr>
              <w:spacing w:after="0"/>
              <w:ind w:left="0"/>
              <w:rPr>
                <w:b/>
                <w:snapToGrid w:val="0"/>
                <w:color w:val="000000"/>
                <w:sz w:val="20"/>
              </w:rPr>
            </w:pPr>
          </w:p>
        </w:tc>
        <w:tc>
          <w:tcPr>
            <w:tcW w:w="252" w:type="dxa"/>
            <w:tcBorders>
              <w:left w:val="single" w:sz="4" w:space="0" w:color="auto"/>
              <w:right w:val="single" w:sz="4" w:space="0" w:color="auto"/>
            </w:tcBorders>
          </w:tcPr>
          <w:p w:rsidR="00D72446" w:rsidRPr="00AD78CA" w:rsidRDefault="00D72446">
            <w:pPr>
              <w:spacing w:after="0"/>
              <w:ind w:left="0"/>
              <w:rPr>
                <w:b/>
                <w:snapToGrid w:val="0"/>
                <w:color w:val="000000"/>
                <w:sz w:val="20"/>
              </w:rPr>
            </w:pPr>
          </w:p>
          <w:p w:rsidR="00D72446" w:rsidRPr="00AD78CA" w:rsidRDefault="00D72446">
            <w:pPr>
              <w:spacing w:after="0"/>
              <w:ind w:left="0"/>
              <w:rPr>
                <w:b/>
                <w:snapToGrid w:val="0"/>
                <w:color w:val="000000"/>
                <w:sz w:val="20"/>
              </w:rPr>
            </w:pPr>
          </w:p>
        </w:tc>
        <w:tc>
          <w:tcPr>
            <w:tcW w:w="2640" w:type="dxa"/>
            <w:gridSpan w:val="3"/>
            <w:tcBorders>
              <w:top w:val="single" w:sz="4" w:space="0" w:color="auto"/>
              <w:left w:val="single" w:sz="4" w:space="0" w:color="auto"/>
              <w:bottom w:val="single" w:sz="4" w:space="0" w:color="auto"/>
              <w:right w:val="single" w:sz="4" w:space="0" w:color="auto"/>
            </w:tcBorders>
          </w:tcPr>
          <w:p w:rsidR="00D72446" w:rsidRPr="00AD78CA" w:rsidRDefault="00D72446" w:rsidP="002A51C4">
            <w:pPr>
              <w:spacing w:after="0"/>
              <w:ind w:left="0"/>
              <w:rPr>
                <w:b/>
                <w:snapToGrid w:val="0"/>
                <w:color w:val="000000"/>
                <w:sz w:val="20"/>
              </w:rPr>
            </w:pPr>
            <w:r w:rsidRPr="00AD78CA">
              <w:rPr>
                <w:b/>
                <w:snapToGrid w:val="0"/>
                <w:color w:val="000000"/>
                <w:sz w:val="20"/>
              </w:rPr>
              <w:t>CardHeaderInformation</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rPr>
                <w:b/>
                <w:snapToGrid w:val="0"/>
                <w:color w:val="000000"/>
                <w:sz w:val="20"/>
              </w:rPr>
            </w:pPr>
            <w:r w:rsidRPr="00AD78CA">
              <w:rPr>
                <w:b/>
                <w:snapToGrid w:val="0"/>
                <w:color w:val="000000"/>
                <w:sz w:val="20"/>
              </w:rPr>
              <w:t>Kortinformasjon</w:t>
            </w:r>
            <w:r w:rsidR="00B233FF">
              <w:rPr>
                <w:b/>
                <w:snapToGrid w:val="0"/>
                <w:color w:val="000000"/>
                <w:sz w:val="20"/>
              </w:rPr>
              <w:t>.</w:t>
            </w:r>
            <w:r>
              <w:rPr>
                <w:b/>
                <w:snapToGrid w:val="0"/>
                <w:color w:val="000000"/>
                <w:sz w:val="20"/>
              </w:rPr>
              <w:t xml:space="preserve"> </w:t>
            </w:r>
            <w:r w:rsidRPr="00AD78CA">
              <w:rPr>
                <w:b/>
                <w:snapToGrid w:val="0"/>
                <w:color w:val="000000"/>
                <w:sz w:val="20"/>
              </w:rPr>
              <w:t xml:space="preserve">Bransjespesifikt tillegg for </w:t>
            </w:r>
            <w:r w:rsidR="00B233FF">
              <w:rPr>
                <w:b/>
                <w:snapToGrid w:val="0"/>
                <w:color w:val="000000"/>
                <w:sz w:val="20"/>
              </w:rPr>
              <w:t>kredittk</w:t>
            </w:r>
            <w:r w:rsidRPr="00AD78CA">
              <w:rPr>
                <w:b/>
                <w:snapToGrid w:val="0"/>
                <w:color w:val="000000"/>
                <w:sz w:val="20"/>
              </w:rPr>
              <w:t>ort</w:t>
            </w:r>
            <w:r w:rsidR="00B233FF">
              <w:rPr>
                <w:b/>
                <w:snapToGrid w:val="0"/>
                <w:color w:val="000000"/>
                <w:sz w:val="20"/>
              </w:rPr>
              <w:t>fakturaer</w:t>
            </w:r>
            <w:r w:rsidRPr="00AD78CA">
              <w:rPr>
                <w:b/>
                <w:snapToGrid w:val="0"/>
                <w:color w:val="000000"/>
                <w:sz w:val="20"/>
              </w:rPr>
              <w:t>. Innhold er beskrevet i eget dokument.</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pPr>
              <w:spacing w:after="0"/>
              <w:ind w:left="0"/>
              <w:jc w:val="center"/>
              <w:rPr>
                <w:b/>
                <w:snapToGrid w:val="0"/>
                <w:color w:val="000000"/>
                <w:sz w:val="20"/>
              </w:rPr>
            </w:pPr>
            <w:r w:rsidRPr="00AD78CA">
              <w:rPr>
                <w:b/>
                <w:snapToGrid w:val="0"/>
                <w:color w:val="000000"/>
                <w:sz w:val="20"/>
              </w:rPr>
              <w:t>K</w:t>
            </w:r>
          </w:p>
        </w:tc>
        <w:tc>
          <w:tcPr>
            <w:tcW w:w="1275" w:type="dxa"/>
            <w:tcBorders>
              <w:top w:val="single" w:sz="4" w:space="0" w:color="auto"/>
              <w:left w:val="single" w:sz="4" w:space="0" w:color="auto"/>
              <w:bottom w:val="single" w:sz="4" w:space="0" w:color="auto"/>
              <w:right w:val="single" w:sz="4" w:space="0" w:color="auto"/>
            </w:tcBorders>
          </w:tcPr>
          <w:p w:rsidR="00D72446" w:rsidRPr="003711F7" w:rsidRDefault="00223705" w:rsidP="00223705">
            <w:pPr>
              <w:spacing w:after="0"/>
              <w:ind w:left="0"/>
              <w:jc w:val="center"/>
              <w:rPr>
                <w:b/>
                <w:snapToGrid w:val="0"/>
                <w:color w:val="000000"/>
                <w:sz w:val="20"/>
              </w:rPr>
            </w:pPr>
            <w:r w:rsidRPr="003711F7">
              <w:rPr>
                <w:b/>
                <w:snapToGrid w:val="0"/>
                <w:color w:val="000000"/>
                <w:sz w:val="20"/>
              </w:rPr>
              <w:t>0..1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3711F7">
            <w:pPr>
              <w:spacing w:after="0"/>
              <w:ind w:left="0"/>
              <w:rPr>
                <w:b/>
                <w:snapToGrid w:val="0"/>
                <w:color w:val="000000"/>
                <w:sz w:val="20"/>
              </w:rPr>
            </w:pPr>
            <w:r w:rsidRPr="00AD78CA">
              <w:rPr>
                <w:b/>
                <w:snapToGrid w:val="0"/>
                <w:color w:val="000000"/>
                <w:sz w:val="20"/>
              </w:rPr>
              <w:t>CardHeaderInfo</w:t>
            </w:r>
            <w:r w:rsidR="005A1889">
              <w:rPr>
                <w:b/>
                <w:snapToGrid w:val="0"/>
                <w:color w:val="000000"/>
                <w:sz w:val="20"/>
              </w:rPr>
              <w:t xml:space="preserve"> </w:t>
            </w:r>
            <w:r>
              <w:rPr>
                <w:b/>
                <w:snapToGrid w:val="0"/>
                <w:color w:val="000000"/>
                <w:sz w:val="20"/>
              </w:rPr>
              <w:t>Type</w:t>
            </w:r>
          </w:p>
        </w:tc>
      </w:tr>
      <w:tr w:rsidR="00D72446" w:rsidRPr="00AD78CA">
        <w:tc>
          <w:tcPr>
            <w:tcW w:w="256" w:type="dxa"/>
            <w:tcBorders>
              <w:left w:val="single" w:sz="4" w:space="0" w:color="auto"/>
              <w:right w:val="single" w:sz="4" w:space="0" w:color="auto"/>
            </w:tcBorders>
          </w:tcPr>
          <w:p w:rsidR="00D72446" w:rsidRPr="00AD78CA" w:rsidRDefault="00D72446">
            <w:pPr>
              <w:keepNext/>
              <w:keepLines/>
              <w:spacing w:after="0"/>
              <w:ind w:left="0"/>
              <w:rPr>
                <w:b/>
                <w:snapToGrid w:val="0"/>
                <w:color w:val="000000"/>
                <w:sz w:val="20"/>
              </w:rPr>
            </w:pPr>
          </w:p>
        </w:tc>
        <w:tc>
          <w:tcPr>
            <w:tcW w:w="252" w:type="dxa"/>
            <w:tcBorders>
              <w:left w:val="single" w:sz="4" w:space="0" w:color="auto"/>
              <w:right w:val="single" w:sz="4" w:space="0" w:color="auto"/>
            </w:tcBorders>
          </w:tcPr>
          <w:p w:rsidR="00D72446" w:rsidRPr="00AD78CA" w:rsidRDefault="00D72446">
            <w:pPr>
              <w:keepNext/>
              <w:keepLines/>
              <w:spacing w:after="0"/>
              <w:ind w:left="0"/>
              <w:rPr>
                <w:b/>
                <w:snapToGrid w:val="0"/>
                <w:color w:val="000000"/>
                <w:sz w:val="20"/>
              </w:rPr>
            </w:pPr>
          </w:p>
        </w:tc>
        <w:tc>
          <w:tcPr>
            <w:tcW w:w="2640" w:type="dxa"/>
            <w:gridSpan w:val="3"/>
            <w:tcBorders>
              <w:top w:val="single" w:sz="4" w:space="0" w:color="auto"/>
              <w:left w:val="single" w:sz="4" w:space="0" w:color="auto"/>
              <w:bottom w:val="single" w:sz="4" w:space="0" w:color="auto"/>
              <w:right w:val="single" w:sz="4" w:space="0" w:color="auto"/>
            </w:tcBorders>
          </w:tcPr>
          <w:p w:rsidR="00D72446" w:rsidRPr="00AD78CA" w:rsidRDefault="00D72446" w:rsidP="002A51C4">
            <w:pPr>
              <w:keepNext/>
              <w:keepLines/>
              <w:spacing w:after="0"/>
              <w:ind w:left="0"/>
              <w:rPr>
                <w:b/>
                <w:snapToGrid w:val="0"/>
                <w:color w:val="000000"/>
                <w:sz w:val="20"/>
              </w:rPr>
            </w:pPr>
            <w:r w:rsidRPr="00AD78CA">
              <w:rPr>
                <w:b/>
                <w:snapToGrid w:val="0"/>
                <w:color w:val="000000"/>
                <w:sz w:val="20"/>
              </w:rPr>
              <w:t>InsuranceHeader</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pPr>
              <w:keepNext/>
              <w:keepLines/>
              <w:spacing w:after="0"/>
              <w:ind w:left="0"/>
              <w:rPr>
                <w:b/>
                <w:snapToGrid w:val="0"/>
                <w:color w:val="000000"/>
                <w:sz w:val="20"/>
              </w:rPr>
            </w:pPr>
            <w:r w:rsidRPr="00AD78CA">
              <w:rPr>
                <w:b/>
                <w:snapToGrid w:val="0"/>
                <w:color w:val="000000"/>
                <w:sz w:val="20"/>
              </w:rPr>
              <w:t>Forsikringsinformasjon</w:t>
            </w:r>
            <w:r w:rsidR="00B233FF">
              <w:rPr>
                <w:b/>
                <w:snapToGrid w:val="0"/>
                <w:color w:val="000000"/>
                <w:sz w:val="20"/>
              </w:rPr>
              <w:t>.</w:t>
            </w:r>
            <w:r>
              <w:rPr>
                <w:b/>
                <w:snapToGrid w:val="0"/>
                <w:color w:val="000000"/>
                <w:sz w:val="20"/>
              </w:rPr>
              <w:t xml:space="preserve"> </w:t>
            </w:r>
            <w:r w:rsidRPr="00AD78CA">
              <w:rPr>
                <w:b/>
                <w:snapToGrid w:val="0"/>
                <w:color w:val="000000"/>
                <w:sz w:val="20"/>
              </w:rPr>
              <w:t>Bransjespesifikt tillegg for</w:t>
            </w:r>
            <w:r w:rsidR="00B233FF">
              <w:rPr>
                <w:b/>
                <w:snapToGrid w:val="0"/>
                <w:color w:val="000000"/>
                <w:sz w:val="20"/>
              </w:rPr>
              <w:t xml:space="preserve"> fakturaer relatert til forsikringsoppgjør</w:t>
            </w:r>
            <w:r w:rsidRPr="00AD78CA">
              <w:rPr>
                <w:b/>
                <w:snapToGrid w:val="0"/>
                <w:color w:val="000000"/>
                <w:sz w:val="20"/>
              </w:rPr>
              <w:t>. Innhold er beskrevet i eget dokument.</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pPr>
              <w:keepNext/>
              <w:keepLines/>
              <w:spacing w:after="0"/>
              <w:ind w:left="0"/>
              <w:jc w:val="center"/>
              <w:rPr>
                <w:b/>
                <w:snapToGrid w:val="0"/>
                <w:color w:val="000000"/>
                <w:sz w:val="20"/>
              </w:rPr>
            </w:pPr>
            <w:r w:rsidRPr="00AD78CA">
              <w:rPr>
                <w:b/>
                <w:snapToGrid w:val="0"/>
                <w:color w:val="000000"/>
                <w:sz w:val="20"/>
              </w:rPr>
              <w:t>K</w:t>
            </w:r>
          </w:p>
        </w:tc>
        <w:tc>
          <w:tcPr>
            <w:tcW w:w="1275" w:type="dxa"/>
            <w:tcBorders>
              <w:top w:val="single" w:sz="4" w:space="0" w:color="auto"/>
              <w:left w:val="single" w:sz="4" w:space="0" w:color="auto"/>
              <w:bottom w:val="single" w:sz="4" w:space="0" w:color="auto"/>
              <w:right w:val="single" w:sz="4" w:space="0" w:color="auto"/>
            </w:tcBorders>
          </w:tcPr>
          <w:p w:rsidR="00D72446" w:rsidRPr="003711F7" w:rsidRDefault="00223705" w:rsidP="00223705">
            <w:pPr>
              <w:keepNext/>
              <w:keepLines/>
              <w:spacing w:after="0"/>
              <w:ind w:left="0"/>
              <w:jc w:val="center"/>
              <w:rPr>
                <w:b/>
                <w:snapToGrid w:val="0"/>
                <w:color w:val="000000"/>
                <w:sz w:val="20"/>
              </w:rPr>
            </w:pPr>
            <w:r w:rsidRPr="003711F7">
              <w:rPr>
                <w:b/>
                <w:snapToGrid w:val="0"/>
                <w:color w:val="000000"/>
                <w:sz w:val="20"/>
              </w:rPr>
              <w:t>0..1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3711F7">
            <w:pPr>
              <w:keepNext/>
              <w:keepLines/>
              <w:spacing w:after="0"/>
              <w:ind w:left="0"/>
              <w:rPr>
                <w:b/>
                <w:snapToGrid w:val="0"/>
                <w:color w:val="000000"/>
                <w:sz w:val="20"/>
              </w:rPr>
            </w:pPr>
            <w:r w:rsidRPr="00AD78CA">
              <w:rPr>
                <w:b/>
                <w:snapToGrid w:val="0"/>
                <w:color w:val="000000"/>
                <w:sz w:val="20"/>
              </w:rPr>
              <w:t>InsuranceHeader</w:t>
            </w:r>
            <w:r w:rsidR="005A1889">
              <w:rPr>
                <w:b/>
                <w:snapToGrid w:val="0"/>
                <w:color w:val="000000"/>
                <w:sz w:val="20"/>
              </w:rPr>
              <w:t xml:space="preserve"> </w:t>
            </w:r>
            <w:r>
              <w:rPr>
                <w:b/>
                <w:snapToGrid w:val="0"/>
                <w:color w:val="000000"/>
                <w:sz w:val="20"/>
              </w:rPr>
              <w:t>Type</w:t>
            </w:r>
          </w:p>
        </w:tc>
      </w:tr>
      <w:tr w:rsidR="00D72446" w:rsidRPr="00AD78CA">
        <w:tc>
          <w:tcPr>
            <w:tcW w:w="256" w:type="dxa"/>
            <w:tcBorders>
              <w:left w:val="single" w:sz="4" w:space="0" w:color="auto"/>
              <w:right w:val="single" w:sz="4" w:space="0" w:color="auto"/>
            </w:tcBorders>
          </w:tcPr>
          <w:p w:rsidR="00D72446" w:rsidRPr="00AD78CA" w:rsidRDefault="00D72446" w:rsidP="00C5258C">
            <w:pPr>
              <w:keepNext/>
              <w:keepLines/>
              <w:spacing w:after="0"/>
              <w:ind w:left="0"/>
              <w:rPr>
                <w:b/>
                <w:snapToGrid w:val="0"/>
                <w:color w:val="000000"/>
                <w:sz w:val="20"/>
              </w:rPr>
            </w:pPr>
          </w:p>
        </w:tc>
        <w:tc>
          <w:tcPr>
            <w:tcW w:w="252" w:type="dxa"/>
            <w:tcBorders>
              <w:left w:val="single" w:sz="4" w:space="0" w:color="auto"/>
              <w:right w:val="single" w:sz="4" w:space="0" w:color="auto"/>
            </w:tcBorders>
          </w:tcPr>
          <w:p w:rsidR="00D72446" w:rsidRPr="00AD78CA" w:rsidRDefault="00D72446" w:rsidP="00C5258C">
            <w:pPr>
              <w:keepNext/>
              <w:keepLines/>
              <w:spacing w:after="0"/>
              <w:ind w:left="0"/>
              <w:rPr>
                <w:b/>
                <w:snapToGrid w:val="0"/>
                <w:color w:val="000000"/>
                <w:sz w:val="20"/>
              </w:rPr>
            </w:pPr>
          </w:p>
        </w:tc>
        <w:tc>
          <w:tcPr>
            <w:tcW w:w="2640" w:type="dxa"/>
            <w:gridSpan w:val="3"/>
            <w:tcBorders>
              <w:top w:val="single" w:sz="4" w:space="0" w:color="auto"/>
              <w:left w:val="single" w:sz="4" w:space="0" w:color="auto"/>
              <w:bottom w:val="single" w:sz="4" w:space="0" w:color="auto"/>
              <w:right w:val="single" w:sz="4" w:space="0" w:color="auto"/>
            </w:tcBorders>
          </w:tcPr>
          <w:p w:rsidR="00D72446" w:rsidRPr="00AD78CA" w:rsidRDefault="00D72446" w:rsidP="002A51C4">
            <w:pPr>
              <w:keepNext/>
              <w:keepLines/>
              <w:spacing w:after="0"/>
              <w:ind w:left="0"/>
              <w:rPr>
                <w:b/>
                <w:snapToGrid w:val="0"/>
                <w:color w:val="000000"/>
                <w:sz w:val="20"/>
              </w:rPr>
            </w:pPr>
            <w:r w:rsidRPr="00AD78CA">
              <w:rPr>
                <w:b/>
                <w:snapToGrid w:val="0"/>
                <w:color w:val="000000"/>
                <w:sz w:val="20"/>
              </w:rPr>
              <w:t>TelecomHeader</w:t>
            </w:r>
          </w:p>
        </w:tc>
        <w:tc>
          <w:tcPr>
            <w:tcW w:w="6601" w:type="dxa"/>
            <w:tcBorders>
              <w:top w:val="single" w:sz="4" w:space="0" w:color="auto"/>
              <w:left w:val="single" w:sz="4" w:space="0" w:color="auto"/>
              <w:bottom w:val="single" w:sz="4" w:space="0" w:color="auto"/>
              <w:right w:val="single" w:sz="4" w:space="0" w:color="auto"/>
            </w:tcBorders>
          </w:tcPr>
          <w:p w:rsidR="00D72446" w:rsidRPr="00AD78CA" w:rsidRDefault="00D72446" w:rsidP="00C5258C">
            <w:pPr>
              <w:keepNext/>
              <w:keepLines/>
              <w:spacing w:after="0"/>
              <w:ind w:left="0"/>
              <w:rPr>
                <w:b/>
                <w:snapToGrid w:val="0"/>
                <w:color w:val="000000"/>
                <w:sz w:val="20"/>
              </w:rPr>
            </w:pPr>
            <w:r w:rsidRPr="00AD78CA">
              <w:rPr>
                <w:b/>
                <w:snapToGrid w:val="0"/>
                <w:color w:val="000000"/>
                <w:sz w:val="20"/>
              </w:rPr>
              <w:t>Telecominformasjon</w:t>
            </w:r>
            <w:r w:rsidR="00B233FF">
              <w:rPr>
                <w:b/>
                <w:snapToGrid w:val="0"/>
                <w:color w:val="000000"/>
                <w:sz w:val="20"/>
              </w:rPr>
              <w:t>.</w:t>
            </w:r>
            <w:r>
              <w:rPr>
                <w:b/>
                <w:snapToGrid w:val="0"/>
                <w:color w:val="000000"/>
                <w:sz w:val="20"/>
              </w:rPr>
              <w:t xml:space="preserve"> </w:t>
            </w:r>
            <w:r w:rsidRPr="00AD78CA">
              <w:rPr>
                <w:b/>
                <w:snapToGrid w:val="0"/>
                <w:color w:val="000000"/>
                <w:sz w:val="20"/>
              </w:rPr>
              <w:t xml:space="preserve">Bransjespesifikt tillegg for </w:t>
            </w:r>
            <w:r w:rsidR="00B233FF">
              <w:rPr>
                <w:b/>
                <w:snapToGrid w:val="0"/>
                <w:color w:val="000000"/>
                <w:sz w:val="20"/>
              </w:rPr>
              <w:t>t</w:t>
            </w:r>
            <w:r w:rsidRPr="00AD78CA">
              <w:rPr>
                <w:b/>
                <w:snapToGrid w:val="0"/>
                <w:color w:val="000000"/>
                <w:sz w:val="20"/>
              </w:rPr>
              <w:t>elecom</w:t>
            </w:r>
            <w:r w:rsidR="00B233FF">
              <w:rPr>
                <w:b/>
                <w:snapToGrid w:val="0"/>
                <w:color w:val="000000"/>
                <w:sz w:val="20"/>
              </w:rPr>
              <w:t>fakturaer</w:t>
            </w:r>
            <w:r w:rsidRPr="00AD78CA">
              <w:rPr>
                <w:b/>
                <w:snapToGrid w:val="0"/>
                <w:color w:val="000000"/>
                <w:sz w:val="20"/>
              </w:rPr>
              <w:t>. Innhold er beskrevet i eget dokument.</w:t>
            </w:r>
          </w:p>
        </w:tc>
        <w:tc>
          <w:tcPr>
            <w:tcW w:w="913" w:type="dxa"/>
            <w:tcBorders>
              <w:top w:val="single" w:sz="4" w:space="0" w:color="auto"/>
              <w:left w:val="single" w:sz="4" w:space="0" w:color="auto"/>
              <w:bottom w:val="single" w:sz="4" w:space="0" w:color="auto"/>
              <w:right w:val="single" w:sz="4" w:space="0" w:color="auto"/>
            </w:tcBorders>
          </w:tcPr>
          <w:p w:rsidR="00D72446" w:rsidRPr="00AD78CA" w:rsidRDefault="00D72446" w:rsidP="00C5258C">
            <w:pPr>
              <w:keepNext/>
              <w:keepLines/>
              <w:spacing w:after="0"/>
              <w:ind w:left="0"/>
              <w:jc w:val="center"/>
              <w:rPr>
                <w:b/>
                <w:snapToGrid w:val="0"/>
                <w:color w:val="000000"/>
                <w:sz w:val="20"/>
              </w:rPr>
            </w:pPr>
            <w:r w:rsidRPr="00AD78CA">
              <w:rPr>
                <w:b/>
                <w:snapToGrid w:val="0"/>
                <w:color w:val="000000"/>
                <w:sz w:val="20"/>
              </w:rPr>
              <w:t>K</w:t>
            </w:r>
          </w:p>
        </w:tc>
        <w:tc>
          <w:tcPr>
            <w:tcW w:w="1275" w:type="dxa"/>
            <w:tcBorders>
              <w:top w:val="single" w:sz="4" w:space="0" w:color="auto"/>
              <w:left w:val="single" w:sz="4" w:space="0" w:color="auto"/>
              <w:bottom w:val="single" w:sz="4" w:space="0" w:color="auto"/>
              <w:right w:val="single" w:sz="4" w:space="0" w:color="auto"/>
            </w:tcBorders>
          </w:tcPr>
          <w:p w:rsidR="00D72446" w:rsidRPr="003711F7" w:rsidRDefault="00223705" w:rsidP="00223705">
            <w:pPr>
              <w:keepNext/>
              <w:keepLines/>
              <w:spacing w:after="0"/>
              <w:ind w:left="0"/>
              <w:jc w:val="center"/>
              <w:rPr>
                <w:b/>
                <w:snapToGrid w:val="0"/>
                <w:color w:val="000000"/>
                <w:sz w:val="20"/>
              </w:rPr>
            </w:pPr>
            <w:r w:rsidRPr="003711F7">
              <w:rPr>
                <w:b/>
                <w:snapToGrid w:val="0"/>
                <w:color w:val="000000"/>
                <w:sz w:val="20"/>
              </w:rPr>
              <w:t>0..1</w:t>
            </w:r>
          </w:p>
        </w:tc>
        <w:tc>
          <w:tcPr>
            <w:tcW w:w="1843" w:type="dxa"/>
            <w:tcBorders>
              <w:top w:val="single" w:sz="4" w:space="0" w:color="auto"/>
              <w:left w:val="single" w:sz="4" w:space="0" w:color="auto"/>
              <w:bottom w:val="single" w:sz="4" w:space="0" w:color="auto"/>
              <w:right w:val="single" w:sz="4" w:space="0" w:color="auto"/>
            </w:tcBorders>
          </w:tcPr>
          <w:p w:rsidR="00D72446" w:rsidRPr="00AD78CA" w:rsidRDefault="003711F7" w:rsidP="00C5258C">
            <w:pPr>
              <w:keepNext/>
              <w:keepLines/>
              <w:spacing w:after="0"/>
              <w:ind w:left="0"/>
              <w:rPr>
                <w:b/>
                <w:snapToGrid w:val="0"/>
                <w:color w:val="000000"/>
                <w:sz w:val="20"/>
              </w:rPr>
            </w:pPr>
            <w:r w:rsidRPr="00AD78CA">
              <w:rPr>
                <w:b/>
                <w:snapToGrid w:val="0"/>
                <w:color w:val="000000"/>
                <w:sz w:val="20"/>
              </w:rPr>
              <w:t>TelecomHeader</w:t>
            </w:r>
            <w:r w:rsidR="005A1889">
              <w:rPr>
                <w:b/>
                <w:snapToGrid w:val="0"/>
                <w:color w:val="000000"/>
                <w:sz w:val="20"/>
              </w:rPr>
              <w:t xml:space="preserve"> </w:t>
            </w:r>
            <w:r>
              <w:rPr>
                <w:b/>
                <w:snapToGrid w:val="0"/>
                <w:color w:val="000000"/>
                <w:sz w:val="20"/>
              </w:rPr>
              <w:t>Type</w:t>
            </w:r>
          </w:p>
        </w:tc>
      </w:tr>
      <w:tr w:rsidR="00126010" w:rsidRPr="00AD78CA">
        <w:tc>
          <w:tcPr>
            <w:tcW w:w="256" w:type="dxa"/>
            <w:tcBorders>
              <w:left w:val="single" w:sz="4" w:space="0" w:color="auto"/>
              <w:right w:val="single" w:sz="4" w:space="0" w:color="auto"/>
            </w:tcBorders>
          </w:tcPr>
          <w:p w:rsidR="00126010" w:rsidRPr="00AD78CA" w:rsidRDefault="00126010" w:rsidP="00295AEF">
            <w:pPr>
              <w:keepNext/>
              <w:keepLines/>
              <w:spacing w:after="0"/>
              <w:ind w:left="0"/>
              <w:rPr>
                <w:b/>
                <w:snapToGrid w:val="0"/>
                <w:color w:val="000000"/>
                <w:sz w:val="20"/>
              </w:rPr>
            </w:pPr>
          </w:p>
        </w:tc>
        <w:tc>
          <w:tcPr>
            <w:tcW w:w="252" w:type="dxa"/>
            <w:tcBorders>
              <w:left w:val="single" w:sz="4" w:space="0" w:color="auto"/>
              <w:right w:val="single" w:sz="4" w:space="0" w:color="auto"/>
            </w:tcBorders>
          </w:tcPr>
          <w:p w:rsidR="00126010" w:rsidRPr="00AD78CA" w:rsidRDefault="00126010" w:rsidP="00295AEF">
            <w:pPr>
              <w:keepNext/>
              <w:keepLines/>
              <w:spacing w:after="0"/>
              <w:ind w:left="0"/>
              <w:rPr>
                <w:b/>
                <w:snapToGrid w:val="0"/>
                <w:color w:val="000000"/>
                <w:sz w:val="20"/>
              </w:rPr>
            </w:pPr>
          </w:p>
        </w:tc>
        <w:tc>
          <w:tcPr>
            <w:tcW w:w="2640" w:type="dxa"/>
            <w:gridSpan w:val="3"/>
            <w:tcBorders>
              <w:top w:val="single" w:sz="4" w:space="0" w:color="auto"/>
              <w:left w:val="single" w:sz="4" w:space="0" w:color="auto"/>
              <w:bottom w:val="single" w:sz="4" w:space="0" w:color="auto"/>
              <w:right w:val="single" w:sz="4" w:space="0" w:color="auto"/>
            </w:tcBorders>
          </w:tcPr>
          <w:p w:rsidR="00126010" w:rsidRPr="00AD78CA" w:rsidRDefault="00126010" w:rsidP="00295AEF">
            <w:pPr>
              <w:keepNext/>
              <w:keepLines/>
              <w:spacing w:after="0"/>
              <w:ind w:left="0"/>
              <w:rPr>
                <w:b/>
                <w:snapToGrid w:val="0"/>
                <w:color w:val="000000"/>
                <w:sz w:val="20"/>
              </w:rPr>
            </w:pPr>
            <w:r>
              <w:rPr>
                <w:b/>
                <w:snapToGrid w:val="0"/>
                <w:color w:val="000000"/>
                <w:sz w:val="20"/>
              </w:rPr>
              <w:t>Energy</w:t>
            </w:r>
            <w:r w:rsidRPr="00AD78CA">
              <w:rPr>
                <w:b/>
                <w:snapToGrid w:val="0"/>
                <w:color w:val="000000"/>
                <w:sz w:val="20"/>
              </w:rPr>
              <w:t>Header</w:t>
            </w:r>
          </w:p>
        </w:tc>
        <w:tc>
          <w:tcPr>
            <w:tcW w:w="6601" w:type="dxa"/>
            <w:tcBorders>
              <w:top w:val="single" w:sz="4" w:space="0" w:color="auto"/>
              <w:left w:val="single" w:sz="4" w:space="0" w:color="auto"/>
              <w:bottom w:val="single" w:sz="4" w:space="0" w:color="auto"/>
              <w:right w:val="single" w:sz="4" w:space="0" w:color="auto"/>
            </w:tcBorders>
          </w:tcPr>
          <w:p w:rsidR="00126010" w:rsidRPr="00AD78CA" w:rsidRDefault="00126010" w:rsidP="00295AEF">
            <w:pPr>
              <w:keepNext/>
              <w:keepLines/>
              <w:spacing w:after="0"/>
              <w:ind w:left="0"/>
              <w:rPr>
                <w:b/>
                <w:snapToGrid w:val="0"/>
                <w:color w:val="000000"/>
                <w:sz w:val="20"/>
              </w:rPr>
            </w:pPr>
            <w:r>
              <w:rPr>
                <w:b/>
                <w:snapToGrid w:val="0"/>
                <w:color w:val="000000"/>
                <w:sz w:val="20"/>
              </w:rPr>
              <w:t>Energiin</w:t>
            </w:r>
            <w:r w:rsidRPr="00AD78CA">
              <w:rPr>
                <w:b/>
                <w:snapToGrid w:val="0"/>
                <w:color w:val="000000"/>
                <w:sz w:val="20"/>
              </w:rPr>
              <w:t>formasjon</w:t>
            </w:r>
            <w:r w:rsidR="00B233FF">
              <w:rPr>
                <w:b/>
                <w:snapToGrid w:val="0"/>
                <w:color w:val="000000"/>
                <w:sz w:val="20"/>
              </w:rPr>
              <w:t>.</w:t>
            </w:r>
            <w:r>
              <w:rPr>
                <w:b/>
                <w:snapToGrid w:val="0"/>
                <w:color w:val="000000"/>
                <w:sz w:val="20"/>
              </w:rPr>
              <w:t xml:space="preserve"> </w:t>
            </w:r>
            <w:r w:rsidRPr="00AD78CA">
              <w:rPr>
                <w:b/>
                <w:snapToGrid w:val="0"/>
                <w:color w:val="000000"/>
                <w:sz w:val="20"/>
              </w:rPr>
              <w:t xml:space="preserve">Bransjespesifikt tillegg for </w:t>
            </w:r>
            <w:r w:rsidR="00B233FF">
              <w:rPr>
                <w:b/>
                <w:snapToGrid w:val="0"/>
                <w:color w:val="000000"/>
                <w:sz w:val="20"/>
              </w:rPr>
              <w:t>e</w:t>
            </w:r>
            <w:r>
              <w:rPr>
                <w:b/>
                <w:snapToGrid w:val="0"/>
                <w:color w:val="000000"/>
                <w:sz w:val="20"/>
              </w:rPr>
              <w:t>nergi</w:t>
            </w:r>
            <w:r w:rsidR="00B233FF">
              <w:rPr>
                <w:b/>
                <w:snapToGrid w:val="0"/>
                <w:color w:val="000000"/>
                <w:sz w:val="20"/>
              </w:rPr>
              <w:t>fakturaer (strøm og nettleie)</w:t>
            </w:r>
            <w:r w:rsidRPr="00AD78CA">
              <w:rPr>
                <w:b/>
                <w:snapToGrid w:val="0"/>
                <w:color w:val="000000"/>
                <w:sz w:val="20"/>
              </w:rPr>
              <w:t>. Innhold er beskrevet i eget dokument.</w:t>
            </w:r>
          </w:p>
        </w:tc>
        <w:tc>
          <w:tcPr>
            <w:tcW w:w="913" w:type="dxa"/>
            <w:tcBorders>
              <w:top w:val="single" w:sz="4" w:space="0" w:color="auto"/>
              <w:left w:val="single" w:sz="4" w:space="0" w:color="auto"/>
              <w:bottom w:val="single" w:sz="4" w:space="0" w:color="auto"/>
              <w:right w:val="single" w:sz="4" w:space="0" w:color="auto"/>
            </w:tcBorders>
          </w:tcPr>
          <w:p w:rsidR="00126010" w:rsidRPr="00AD78CA" w:rsidRDefault="00126010" w:rsidP="00295AEF">
            <w:pPr>
              <w:keepNext/>
              <w:keepLines/>
              <w:spacing w:after="0"/>
              <w:ind w:left="0"/>
              <w:jc w:val="center"/>
              <w:rPr>
                <w:b/>
                <w:snapToGrid w:val="0"/>
                <w:color w:val="000000"/>
                <w:sz w:val="20"/>
              </w:rPr>
            </w:pPr>
            <w:r w:rsidRPr="00AD78CA">
              <w:rPr>
                <w:b/>
                <w:snapToGrid w:val="0"/>
                <w:color w:val="000000"/>
                <w:sz w:val="20"/>
              </w:rPr>
              <w:t>K</w:t>
            </w:r>
          </w:p>
        </w:tc>
        <w:tc>
          <w:tcPr>
            <w:tcW w:w="1275" w:type="dxa"/>
            <w:tcBorders>
              <w:top w:val="single" w:sz="4" w:space="0" w:color="auto"/>
              <w:left w:val="single" w:sz="4" w:space="0" w:color="auto"/>
              <w:bottom w:val="single" w:sz="4" w:space="0" w:color="auto"/>
              <w:right w:val="single" w:sz="4" w:space="0" w:color="auto"/>
            </w:tcBorders>
          </w:tcPr>
          <w:p w:rsidR="00126010" w:rsidRPr="003711F7" w:rsidRDefault="00126010" w:rsidP="00295AEF">
            <w:pPr>
              <w:keepNext/>
              <w:keepLines/>
              <w:spacing w:after="0"/>
              <w:ind w:left="0"/>
              <w:jc w:val="center"/>
              <w:rPr>
                <w:b/>
                <w:snapToGrid w:val="0"/>
                <w:color w:val="000000"/>
                <w:sz w:val="20"/>
              </w:rPr>
            </w:pPr>
            <w:r w:rsidRPr="003711F7">
              <w:rPr>
                <w:b/>
                <w:snapToGrid w:val="0"/>
                <w:color w:val="000000"/>
                <w:sz w:val="20"/>
              </w:rPr>
              <w:t>0..1</w:t>
            </w:r>
          </w:p>
        </w:tc>
        <w:tc>
          <w:tcPr>
            <w:tcW w:w="1843" w:type="dxa"/>
            <w:tcBorders>
              <w:top w:val="single" w:sz="4" w:space="0" w:color="auto"/>
              <w:left w:val="single" w:sz="4" w:space="0" w:color="auto"/>
              <w:bottom w:val="single" w:sz="4" w:space="0" w:color="auto"/>
              <w:right w:val="single" w:sz="4" w:space="0" w:color="auto"/>
            </w:tcBorders>
          </w:tcPr>
          <w:p w:rsidR="00126010" w:rsidRPr="00AD78CA" w:rsidRDefault="003711F7" w:rsidP="00295AEF">
            <w:pPr>
              <w:keepNext/>
              <w:keepLines/>
              <w:spacing w:after="0"/>
              <w:ind w:left="0"/>
              <w:rPr>
                <w:b/>
                <w:snapToGrid w:val="0"/>
                <w:color w:val="000000"/>
                <w:sz w:val="20"/>
              </w:rPr>
            </w:pPr>
            <w:r>
              <w:rPr>
                <w:b/>
                <w:snapToGrid w:val="0"/>
                <w:color w:val="000000"/>
                <w:sz w:val="20"/>
              </w:rPr>
              <w:t>Energy</w:t>
            </w:r>
            <w:r w:rsidRPr="00AD78CA">
              <w:rPr>
                <w:b/>
                <w:snapToGrid w:val="0"/>
                <w:color w:val="000000"/>
                <w:sz w:val="20"/>
              </w:rPr>
              <w:t>Header</w:t>
            </w:r>
            <w:r w:rsidR="005A1889">
              <w:rPr>
                <w:b/>
                <w:snapToGrid w:val="0"/>
                <w:color w:val="000000"/>
                <w:sz w:val="20"/>
              </w:rPr>
              <w:t xml:space="preserve"> </w:t>
            </w:r>
            <w:r>
              <w:rPr>
                <w:b/>
                <w:snapToGrid w:val="0"/>
                <w:color w:val="000000"/>
                <w:sz w:val="20"/>
              </w:rPr>
              <w:t>Type</w:t>
            </w:r>
          </w:p>
        </w:tc>
      </w:tr>
      <w:tr w:rsidR="003711F7" w:rsidRPr="00AD78CA">
        <w:tc>
          <w:tcPr>
            <w:tcW w:w="256" w:type="dxa"/>
            <w:tcBorders>
              <w:left w:val="single" w:sz="4" w:space="0" w:color="auto"/>
              <w:bottom w:val="single" w:sz="4" w:space="0" w:color="auto"/>
              <w:right w:val="single" w:sz="4" w:space="0" w:color="auto"/>
            </w:tcBorders>
          </w:tcPr>
          <w:p w:rsidR="003711F7" w:rsidRPr="00AD78CA" w:rsidRDefault="003711F7" w:rsidP="00285E5B">
            <w:pPr>
              <w:keepNext/>
              <w:keepLines/>
              <w:spacing w:after="0"/>
              <w:ind w:left="0"/>
              <w:rPr>
                <w:b/>
                <w:snapToGrid w:val="0"/>
                <w:color w:val="000000"/>
                <w:sz w:val="20"/>
              </w:rPr>
            </w:pPr>
          </w:p>
        </w:tc>
        <w:tc>
          <w:tcPr>
            <w:tcW w:w="252" w:type="dxa"/>
            <w:tcBorders>
              <w:left w:val="single" w:sz="4" w:space="0" w:color="auto"/>
              <w:bottom w:val="single" w:sz="4" w:space="0" w:color="auto"/>
              <w:right w:val="single" w:sz="4" w:space="0" w:color="auto"/>
            </w:tcBorders>
          </w:tcPr>
          <w:p w:rsidR="003711F7" w:rsidRPr="00AD78CA" w:rsidRDefault="003711F7" w:rsidP="00285E5B">
            <w:pPr>
              <w:keepNext/>
              <w:keepLines/>
              <w:spacing w:after="0"/>
              <w:ind w:left="0"/>
              <w:rPr>
                <w:b/>
                <w:snapToGrid w:val="0"/>
                <w:color w:val="000000"/>
                <w:sz w:val="20"/>
              </w:rPr>
            </w:pPr>
          </w:p>
        </w:tc>
        <w:tc>
          <w:tcPr>
            <w:tcW w:w="2640" w:type="dxa"/>
            <w:gridSpan w:val="3"/>
            <w:tcBorders>
              <w:top w:val="single" w:sz="4" w:space="0" w:color="auto"/>
              <w:left w:val="single" w:sz="4" w:space="0" w:color="auto"/>
              <w:bottom w:val="single" w:sz="4" w:space="0" w:color="auto"/>
              <w:right w:val="single" w:sz="4" w:space="0" w:color="auto"/>
            </w:tcBorders>
          </w:tcPr>
          <w:p w:rsidR="003711F7" w:rsidRPr="00AD78CA" w:rsidRDefault="003711F7" w:rsidP="00285E5B">
            <w:pPr>
              <w:keepNext/>
              <w:keepLines/>
              <w:spacing w:after="0"/>
              <w:ind w:left="0"/>
              <w:rPr>
                <w:b/>
                <w:snapToGrid w:val="0"/>
                <w:color w:val="000000"/>
                <w:sz w:val="20"/>
              </w:rPr>
            </w:pPr>
            <w:r>
              <w:rPr>
                <w:b/>
                <w:snapToGrid w:val="0"/>
                <w:color w:val="000000"/>
                <w:sz w:val="20"/>
              </w:rPr>
              <w:t>Building</w:t>
            </w:r>
            <w:r w:rsidRPr="00AD78CA">
              <w:rPr>
                <w:b/>
                <w:snapToGrid w:val="0"/>
                <w:color w:val="000000"/>
                <w:sz w:val="20"/>
              </w:rPr>
              <w:t>Header</w:t>
            </w:r>
          </w:p>
        </w:tc>
        <w:tc>
          <w:tcPr>
            <w:tcW w:w="6601" w:type="dxa"/>
            <w:tcBorders>
              <w:top w:val="single" w:sz="4" w:space="0" w:color="auto"/>
              <w:left w:val="single" w:sz="4" w:space="0" w:color="auto"/>
              <w:bottom w:val="single" w:sz="4" w:space="0" w:color="auto"/>
              <w:right w:val="single" w:sz="4" w:space="0" w:color="auto"/>
            </w:tcBorders>
          </w:tcPr>
          <w:p w:rsidR="003711F7" w:rsidRPr="00AD78CA" w:rsidRDefault="003711F7" w:rsidP="00285E5B">
            <w:pPr>
              <w:keepNext/>
              <w:keepLines/>
              <w:spacing w:after="0"/>
              <w:ind w:left="0"/>
              <w:rPr>
                <w:b/>
                <w:snapToGrid w:val="0"/>
                <w:color w:val="000000"/>
                <w:sz w:val="20"/>
              </w:rPr>
            </w:pPr>
            <w:r>
              <w:rPr>
                <w:b/>
                <w:snapToGrid w:val="0"/>
                <w:color w:val="000000"/>
                <w:sz w:val="20"/>
              </w:rPr>
              <w:t>Byggin</w:t>
            </w:r>
            <w:r w:rsidRPr="00AD78CA">
              <w:rPr>
                <w:b/>
                <w:snapToGrid w:val="0"/>
                <w:color w:val="000000"/>
                <w:sz w:val="20"/>
              </w:rPr>
              <w:t>formasjon</w:t>
            </w:r>
            <w:r w:rsidR="00B233FF">
              <w:rPr>
                <w:b/>
                <w:snapToGrid w:val="0"/>
                <w:color w:val="000000"/>
                <w:sz w:val="20"/>
              </w:rPr>
              <w:t>.</w:t>
            </w:r>
            <w:r>
              <w:rPr>
                <w:b/>
                <w:snapToGrid w:val="0"/>
                <w:color w:val="000000"/>
                <w:sz w:val="20"/>
              </w:rPr>
              <w:t xml:space="preserve"> </w:t>
            </w:r>
            <w:r w:rsidRPr="00AD78CA">
              <w:rPr>
                <w:b/>
                <w:snapToGrid w:val="0"/>
                <w:color w:val="000000"/>
                <w:sz w:val="20"/>
              </w:rPr>
              <w:t xml:space="preserve">Bransjespesifikt tillegg for </w:t>
            </w:r>
            <w:r w:rsidR="00B233FF">
              <w:rPr>
                <w:b/>
                <w:snapToGrid w:val="0"/>
                <w:color w:val="000000"/>
                <w:sz w:val="20"/>
              </w:rPr>
              <w:t>fakturaer innen b</w:t>
            </w:r>
            <w:r>
              <w:rPr>
                <w:b/>
                <w:snapToGrid w:val="0"/>
                <w:color w:val="000000"/>
                <w:sz w:val="20"/>
              </w:rPr>
              <w:t>ygg</w:t>
            </w:r>
            <w:r w:rsidR="00B233FF">
              <w:rPr>
                <w:b/>
                <w:snapToGrid w:val="0"/>
                <w:color w:val="000000"/>
                <w:sz w:val="20"/>
              </w:rPr>
              <w:t>, e</w:t>
            </w:r>
            <w:r>
              <w:rPr>
                <w:b/>
                <w:snapToGrid w:val="0"/>
                <w:color w:val="000000"/>
                <w:sz w:val="20"/>
              </w:rPr>
              <w:t>lektro</w:t>
            </w:r>
            <w:r w:rsidR="00B233FF">
              <w:rPr>
                <w:b/>
                <w:snapToGrid w:val="0"/>
                <w:color w:val="000000"/>
                <w:sz w:val="20"/>
              </w:rPr>
              <w:t xml:space="preserve"> og VA/</w:t>
            </w:r>
            <w:r>
              <w:rPr>
                <w:b/>
                <w:snapToGrid w:val="0"/>
                <w:color w:val="000000"/>
                <w:sz w:val="20"/>
              </w:rPr>
              <w:t>VVS</w:t>
            </w:r>
            <w:r w:rsidRPr="00AD78CA">
              <w:rPr>
                <w:b/>
                <w:snapToGrid w:val="0"/>
                <w:color w:val="000000"/>
                <w:sz w:val="20"/>
              </w:rPr>
              <w:t>. Innhold er beskrevet i eget dokument.</w:t>
            </w:r>
          </w:p>
        </w:tc>
        <w:tc>
          <w:tcPr>
            <w:tcW w:w="913" w:type="dxa"/>
            <w:tcBorders>
              <w:top w:val="single" w:sz="4" w:space="0" w:color="auto"/>
              <w:left w:val="single" w:sz="4" w:space="0" w:color="auto"/>
              <w:bottom w:val="single" w:sz="4" w:space="0" w:color="auto"/>
              <w:right w:val="single" w:sz="4" w:space="0" w:color="auto"/>
            </w:tcBorders>
          </w:tcPr>
          <w:p w:rsidR="003711F7" w:rsidRPr="00AD78CA" w:rsidRDefault="003711F7" w:rsidP="00285E5B">
            <w:pPr>
              <w:keepNext/>
              <w:keepLines/>
              <w:spacing w:after="0"/>
              <w:ind w:left="0"/>
              <w:jc w:val="center"/>
              <w:rPr>
                <w:b/>
                <w:snapToGrid w:val="0"/>
                <w:color w:val="000000"/>
                <w:sz w:val="20"/>
              </w:rPr>
            </w:pPr>
            <w:r w:rsidRPr="00AD78CA">
              <w:rPr>
                <w:b/>
                <w:snapToGrid w:val="0"/>
                <w:color w:val="000000"/>
                <w:sz w:val="20"/>
              </w:rPr>
              <w:t>K</w:t>
            </w:r>
          </w:p>
        </w:tc>
        <w:tc>
          <w:tcPr>
            <w:tcW w:w="1275" w:type="dxa"/>
            <w:tcBorders>
              <w:top w:val="single" w:sz="4" w:space="0" w:color="auto"/>
              <w:left w:val="single" w:sz="4" w:space="0" w:color="auto"/>
              <w:bottom w:val="single" w:sz="4" w:space="0" w:color="auto"/>
              <w:right w:val="single" w:sz="4" w:space="0" w:color="auto"/>
            </w:tcBorders>
          </w:tcPr>
          <w:p w:rsidR="003711F7" w:rsidRPr="003711F7" w:rsidRDefault="003711F7" w:rsidP="00285E5B">
            <w:pPr>
              <w:keepNext/>
              <w:keepLines/>
              <w:spacing w:after="0"/>
              <w:ind w:left="0"/>
              <w:jc w:val="center"/>
              <w:rPr>
                <w:b/>
                <w:snapToGrid w:val="0"/>
                <w:color w:val="000000"/>
                <w:sz w:val="20"/>
              </w:rPr>
            </w:pPr>
            <w:r w:rsidRPr="003711F7">
              <w:rPr>
                <w:b/>
                <w:snapToGrid w:val="0"/>
                <w:color w:val="000000"/>
                <w:sz w:val="20"/>
              </w:rPr>
              <w:t>0..1</w:t>
            </w:r>
          </w:p>
        </w:tc>
        <w:tc>
          <w:tcPr>
            <w:tcW w:w="1843" w:type="dxa"/>
            <w:tcBorders>
              <w:top w:val="single" w:sz="4" w:space="0" w:color="auto"/>
              <w:left w:val="single" w:sz="4" w:space="0" w:color="auto"/>
              <w:bottom w:val="single" w:sz="4" w:space="0" w:color="auto"/>
              <w:right w:val="single" w:sz="4" w:space="0" w:color="auto"/>
            </w:tcBorders>
          </w:tcPr>
          <w:p w:rsidR="003711F7" w:rsidRPr="00AD78CA" w:rsidRDefault="003711F7" w:rsidP="00285E5B">
            <w:pPr>
              <w:keepNext/>
              <w:keepLines/>
              <w:spacing w:after="0"/>
              <w:ind w:left="0"/>
              <w:rPr>
                <w:b/>
                <w:snapToGrid w:val="0"/>
                <w:color w:val="000000"/>
                <w:sz w:val="20"/>
              </w:rPr>
            </w:pPr>
            <w:r>
              <w:rPr>
                <w:b/>
                <w:snapToGrid w:val="0"/>
                <w:color w:val="000000"/>
                <w:sz w:val="20"/>
              </w:rPr>
              <w:t>Building</w:t>
            </w:r>
            <w:r w:rsidRPr="00AD78CA">
              <w:rPr>
                <w:b/>
                <w:snapToGrid w:val="0"/>
                <w:color w:val="000000"/>
                <w:sz w:val="20"/>
              </w:rPr>
              <w:t>Header</w:t>
            </w:r>
            <w:r w:rsidR="005A1889">
              <w:rPr>
                <w:b/>
                <w:snapToGrid w:val="0"/>
                <w:color w:val="000000"/>
                <w:sz w:val="20"/>
              </w:rPr>
              <w:t xml:space="preserve"> </w:t>
            </w:r>
            <w:r>
              <w:rPr>
                <w:b/>
                <w:snapToGrid w:val="0"/>
                <w:color w:val="000000"/>
                <w:sz w:val="20"/>
              </w:rPr>
              <w:t>Type</w:t>
            </w:r>
          </w:p>
        </w:tc>
      </w:tr>
    </w:tbl>
    <w:p w:rsidR="00A21A9B" w:rsidRPr="00AD78CA" w:rsidRDefault="00A21A9B" w:rsidP="00A21A9B">
      <w:pPr>
        <w:pStyle w:val="Overskrift3"/>
        <w:spacing w:before="240" w:after="120"/>
      </w:pPr>
      <w:bookmarkStart w:id="29" w:name="_Toc311102086"/>
      <w:r w:rsidRPr="00AD78CA">
        <w:t>Aktørinformasjon</w:t>
      </w:r>
      <w:bookmarkEnd w:id="29"/>
      <w:r w:rsidRPr="00AD78CA">
        <w:t xml:space="preserve"> </w:t>
      </w:r>
    </w:p>
    <w:p w:rsidR="00A21A9B" w:rsidRPr="00AD78CA" w:rsidRDefault="009F3CB9" w:rsidP="00A21A9B">
      <w:pPr>
        <w:ind w:left="0"/>
      </w:pPr>
      <w:proofErr w:type="gramStart"/>
      <w:r>
        <w:t xml:space="preserve">Beskriver </w:t>
      </w:r>
      <w:r w:rsidR="00A21A9B" w:rsidRPr="00AD78CA">
        <w:t xml:space="preserve"> informasjon</w:t>
      </w:r>
      <w:proofErr w:type="gramEnd"/>
      <w:r w:rsidR="00A21A9B" w:rsidRPr="00AD78CA">
        <w:t xml:space="preserve"> som er felles for alle aktører.</w:t>
      </w:r>
    </w:p>
    <w:tbl>
      <w:tblPr>
        <w:tblW w:w="13638" w:type="dxa"/>
        <w:tblLayout w:type="fixed"/>
        <w:tblCellMar>
          <w:left w:w="30" w:type="dxa"/>
          <w:right w:w="30" w:type="dxa"/>
        </w:tblCellMar>
        <w:tblLook w:val="0000"/>
      </w:tblPr>
      <w:tblGrid>
        <w:gridCol w:w="314"/>
        <w:gridCol w:w="283"/>
        <w:gridCol w:w="31"/>
        <w:gridCol w:w="314"/>
        <w:gridCol w:w="2207"/>
        <w:gridCol w:w="6520"/>
        <w:gridCol w:w="709"/>
        <w:gridCol w:w="1276"/>
        <w:gridCol w:w="1984"/>
      </w:tblGrid>
      <w:tr w:rsidR="00A21A9B" w:rsidRPr="00AD78CA" w:rsidTr="00A21A9B">
        <w:trPr>
          <w:trHeight w:val="247"/>
          <w:tblHeader/>
        </w:trPr>
        <w:tc>
          <w:tcPr>
            <w:tcW w:w="3149" w:type="dxa"/>
            <w:gridSpan w:val="5"/>
            <w:tcBorders>
              <w:top w:val="single" w:sz="8" w:space="0" w:color="auto"/>
              <w:left w:val="single" w:sz="8" w:space="0" w:color="auto"/>
              <w:bottom w:val="single" w:sz="8" w:space="0" w:color="auto"/>
              <w:right w:val="single" w:sz="4" w:space="0" w:color="auto"/>
            </w:tcBorders>
            <w:shd w:val="clear" w:color="auto" w:fill="FFFF00"/>
          </w:tcPr>
          <w:p w:rsidR="00A21A9B" w:rsidRPr="00AD78CA" w:rsidRDefault="00A21A9B" w:rsidP="00A21A9B">
            <w:pPr>
              <w:ind w:left="0"/>
              <w:rPr>
                <w:b/>
                <w:snapToGrid w:val="0"/>
                <w:color w:val="000000"/>
              </w:rPr>
            </w:pPr>
            <w:r w:rsidRPr="00AD78CA">
              <w:rPr>
                <w:b/>
                <w:snapToGrid w:val="0"/>
                <w:color w:val="000000"/>
              </w:rPr>
              <w:t>Navn på XML-element</w:t>
            </w:r>
          </w:p>
        </w:tc>
        <w:tc>
          <w:tcPr>
            <w:tcW w:w="6520" w:type="dxa"/>
            <w:tcBorders>
              <w:top w:val="single" w:sz="8" w:space="0" w:color="auto"/>
              <w:left w:val="single" w:sz="4" w:space="0" w:color="auto"/>
              <w:bottom w:val="single" w:sz="8" w:space="0" w:color="auto"/>
              <w:right w:val="single" w:sz="4" w:space="0" w:color="auto"/>
            </w:tcBorders>
            <w:shd w:val="clear" w:color="auto" w:fill="FFFF00"/>
          </w:tcPr>
          <w:p w:rsidR="00A21A9B" w:rsidRPr="00AD78CA" w:rsidRDefault="00A21A9B" w:rsidP="00A21A9B">
            <w:pPr>
              <w:ind w:left="0"/>
              <w:rPr>
                <w:b/>
                <w:snapToGrid w:val="0"/>
                <w:color w:val="000000"/>
              </w:rPr>
            </w:pPr>
            <w:r w:rsidRPr="00AD78CA">
              <w:rPr>
                <w:b/>
                <w:snapToGrid w:val="0"/>
                <w:color w:val="000000"/>
              </w:rPr>
              <w:t>Beskrivelse</w:t>
            </w:r>
          </w:p>
        </w:tc>
        <w:tc>
          <w:tcPr>
            <w:tcW w:w="709" w:type="dxa"/>
            <w:tcBorders>
              <w:top w:val="single" w:sz="8" w:space="0" w:color="auto"/>
              <w:left w:val="single" w:sz="4" w:space="0" w:color="auto"/>
              <w:bottom w:val="single" w:sz="8" w:space="0" w:color="auto"/>
              <w:right w:val="single" w:sz="4" w:space="0" w:color="auto"/>
            </w:tcBorders>
            <w:shd w:val="clear" w:color="auto" w:fill="FFFF00"/>
          </w:tcPr>
          <w:p w:rsidR="00A21A9B" w:rsidRPr="00AD78CA" w:rsidRDefault="00A21A9B" w:rsidP="00A21A9B">
            <w:pPr>
              <w:ind w:left="0"/>
              <w:jc w:val="center"/>
              <w:rPr>
                <w:b/>
                <w:snapToGrid w:val="0"/>
                <w:color w:val="000000"/>
              </w:rPr>
            </w:pPr>
            <w:r w:rsidRPr="00AD78CA">
              <w:rPr>
                <w:b/>
                <w:snapToGrid w:val="0"/>
                <w:color w:val="000000"/>
              </w:rPr>
              <w:t>Krav</w:t>
            </w:r>
          </w:p>
        </w:tc>
        <w:tc>
          <w:tcPr>
            <w:tcW w:w="1276" w:type="dxa"/>
            <w:tcBorders>
              <w:top w:val="single" w:sz="8" w:space="0" w:color="auto"/>
              <w:left w:val="single" w:sz="4" w:space="0" w:color="auto"/>
              <w:bottom w:val="single" w:sz="8" w:space="0" w:color="auto"/>
              <w:right w:val="single" w:sz="4" w:space="0" w:color="auto"/>
            </w:tcBorders>
            <w:shd w:val="clear" w:color="auto" w:fill="FFFF00"/>
          </w:tcPr>
          <w:p w:rsidR="00A21A9B" w:rsidRPr="00AD78CA" w:rsidRDefault="00A21A9B" w:rsidP="00A21A9B">
            <w:pPr>
              <w:ind w:left="0"/>
              <w:jc w:val="center"/>
              <w:rPr>
                <w:b/>
                <w:snapToGrid w:val="0"/>
                <w:color w:val="000000"/>
              </w:rPr>
            </w:pPr>
            <w:r>
              <w:rPr>
                <w:b/>
                <w:snapToGrid w:val="0"/>
                <w:color w:val="000000"/>
              </w:rPr>
              <w:t>Repetisjon</w:t>
            </w:r>
          </w:p>
        </w:tc>
        <w:tc>
          <w:tcPr>
            <w:tcW w:w="1984" w:type="dxa"/>
            <w:tcBorders>
              <w:top w:val="single" w:sz="8" w:space="0" w:color="auto"/>
              <w:left w:val="single" w:sz="4" w:space="0" w:color="auto"/>
              <w:bottom w:val="single" w:sz="8" w:space="0" w:color="auto"/>
              <w:right w:val="single" w:sz="4" w:space="0" w:color="auto"/>
            </w:tcBorders>
            <w:shd w:val="clear" w:color="auto" w:fill="FFFF00"/>
          </w:tcPr>
          <w:p w:rsidR="00A21A9B" w:rsidRPr="00AD78CA" w:rsidRDefault="00A21A9B" w:rsidP="00A21A9B">
            <w:pPr>
              <w:ind w:left="0"/>
              <w:rPr>
                <w:b/>
                <w:snapToGrid w:val="0"/>
                <w:color w:val="000000"/>
              </w:rPr>
            </w:pPr>
            <w:r w:rsidRPr="00AD78CA">
              <w:rPr>
                <w:b/>
                <w:snapToGrid w:val="0"/>
                <w:color w:val="000000"/>
              </w:rPr>
              <w:t>Type</w:t>
            </w:r>
          </w:p>
        </w:tc>
      </w:tr>
      <w:tr w:rsidR="00A21A9B" w:rsidRPr="00AD78CA" w:rsidTr="00A21A9B">
        <w:tc>
          <w:tcPr>
            <w:tcW w:w="3149" w:type="dxa"/>
            <w:gridSpan w:val="5"/>
            <w:tcBorders>
              <w:top w:val="single" w:sz="8" w:space="0" w:color="auto"/>
              <w:left w:val="single" w:sz="4" w:space="0" w:color="auto"/>
              <w:bottom w:val="single" w:sz="4" w:space="0" w:color="auto"/>
              <w:right w:val="single" w:sz="4" w:space="0" w:color="auto"/>
            </w:tcBorders>
          </w:tcPr>
          <w:p w:rsidR="00A21A9B" w:rsidRPr="00AD78CA" w:rsidRDefault="00A21A9B" w:rsidP="00A21A9B">
            <w:pPr>
              <w:pStyle w:val="HeadingBase"/>
              <w:rPr>
                <w:color w:val="000000"/>
              </w:rPr>
            </w:pPr>
            <w:r w:rsidRPr="00AD78CA">
              <w:rPr>
                <w:color w:val="000000"/>
              </w:rPr>
              <w:t>PartyType</w:t>
            </w:r>
          </w:p>
        </w:tc>
        <w:tc>
          <w:tcPr>
            <w:tcW w:w="6520" w:type="dxa"/>
            <w:tcBorders>
              <w:top w:val="single" w:sz="8" w:space="0" w:color="auto"/>
              <w:left w:val="single" w:sz="4" w:space="0" w:color="auto"/>
              <w:bottom w:val="single" w:sz="4" w:space="0" w:color="auto"/>
              <w:right w:val="single" w:sz="4" w:space="0" w:color="auto"/>
            </w:tcBorders>
          </w:tcPr>
          <w:p w:rsidR="00A21A9B" w:rsidRPr="00AD78CA" w:rsidRDefault="00A21A9B" w:rsidP="00A21A9B">
            <w:pPr>
              <w:pStyle w:val="HeadingBase"/>
              <w:rPr>
                <w:color w:val="000000"/>
              </w:rPr>
            </w:pPr>
            <w:bookmarkStart w:id="30" w:name="_Hlt84916136"/>
            <w:bookmarkStart w:id="31" w:name="Aktørinformasjon"/>
            <w:bookmarkEnd w:id="30"/>
            <w:r w:rsidRPr="00AD78CA">
              <w:t>Aktørinformasjon</w:t>
            </w:r>
            <w:bookmarkEnd w:id="31"/>
          </w:p>
        </w:tc>
        <w:tc>
          <w:tcPr>
            <w:tcW w:w="709" w:type="dxa"/>
            <w:tcBorders>
              <w:top w:val="single" w:sz="8" w:space="0" w:color="auto"/>
              <w:left w:val="single" w:sz="4" w:space="0" w:color="auto"/>
              <w:bottom w:val="single" w:sz="4" w:space="0" w:color="auto"/>
              <w:right w:val="single" w:sz="4" w:space="0" w:color="auto"/>
            </w:tcBorders>
          </w:tcPr>
          <w:p w:rsidR="00A21A9B" w:rsidRPr="00AD78CA" w:rsidRDefault="00A21A9B" w:rsidP="00A21A9B">
            <w:pPr>
              <w:pStyle w:val="HeadingBase"/>
              <w:jc w:val="center"/>
              <w:rPr>
                <w:color w:val="000000"/>
              </w:rPr>
            </w:pPr>
            <w:r w:rsidRPr="00AD78CA">
              <w:rPr>
                <w:color w:val="000000"/>
              </w:rPr>
              <w:t>K</w:t>
            </w:r>
          </w:p>
        </w:tc>
        <w:tc>
          <w:tcPr>
            <w:tcW w:w="1276" w:type="dxa"/>
            <w:tcBorders>
              <w:top w:val="single" w:sz="8" w:space="0" w:color="auto"/>
              <w:left w:val="single" w:sz="4" w:space="0" w:color="auto"/>
              <w:bottom w:val="single" w:sz="4" w:space="0" w:color="auto"/>
              <w:right w:val="single" w:sz="4" w:space="0" w:color="auto"/>
            </w:tcBorders>
          </w:tcPr>
          <w:p w:rsidR="00A21A9B" w:rsidRPr="00AD78CA" w:rsidRDefault="00A21A9B" w:rsidP="00A21A9B">
            <w:pPr>
              <w:pStyle w:val="HeadingBase"/>
              <w:jc w:val="center"/>
              <w:rPr>
                <w:color w:val="000000"/>
              </w:rPr>
            </w:pPr>
            <w:r>
              <w:rPr>
                <w:color w:val="000000"/>
              </w:rPr>
              <w:t>0..1</w:t>
            </w:r>
          </w:p>
        </w:tc>
        <w:tc>
          <w:tcPr>
            <w:tcW w:w="1984" w:type="dxa"/>
            <w:tcBorders>
              <w:top w:val="single" w:sz="8" w:space="0" w:color="auto"/>
              <w:left w:val="single" w:sz="4" w:space="0" w:color="auto"/>
              <w:bottom w:val="single" w:sz="4" w:space="0" w:color="auto"/>
              <w:right w:val="single" w:sz="4" w:space="0" w:color="auto"/>
            </w:tcBorders>
          </w:tcPr>
          <w:p w:rsidR="00A21A9B" w:rsidRPr="00AD78CA" w:rsidRDefault="00A21A9B" w:rsidP="00A21A9B">
            <w:pPr>
              <w:pStyle w:val="HeadingBase"/>
              <w:rPr>
                <w:color w:val="000000"/>
              </w:rPr>
            </w:pPr>
          </w:p>
        </w:tc>
      </w:tr>
      <w:tr w:rsidR="00A21A9B" w:rsidRPr="00FC27DD" w:rsidTr="00A21A9B">
        <w:trPr>
          <w:cantSplit/>
        </w:trPr>
        <w:tc>
          <w:tcPr>
            <w:tcW w:w="314" w:type="dxa"/>
            <w:tcBorders>
              <w:left w:val="single" w:sz="4" w:space="0" w:color="auto"/>
              <w:right w:val="single" w:sz="4" w:space="0" w:color="auto"/>
            </w:tcBorders>
          </w:tcPr>
          <w:p w:rsidR="00A21A9B" w:rsidRPr="00FC27DD" w:rsidRDefault="00A21A9B" w:rsidP="00A21A9B">
            <w:pPr>
              <w:spacing w:after="0"/>
              <w:ind w:left="0"/>
              <w:rPr>
                <w:b/>
                <w:snapToGrid w:val="0"/>
                <w:color w:val="000000"/>
                <w:sz w:val="20"/>
              </w:rPr>
            </w:pPr>
          </w:p>
        </w:tc>
        <w:tc>
          <w:tcPr>
            <w:tcW w:w="2835" w:type="dxa"/>
            <w:gridSpan w:val="4"/>
            <w:tcBorders>
              <w:top w:val="single" w:sz="4" w:space="0" w:color="auto"/>
              <w:left w:val="single" w:sz="4" w:space="0" w:color="auto"/>
              <w:bottom w:val="single" w:sz="4" w:space="0" w:color="auto"/>
              <w:right w:val="single" w:sz="4" w:space="0" w:color="auto"/>
            </w:tcBorders>
          </w:tcPr>
          <w:p w:rsidR="00A21A9B" w:rsidRPr="00FC27DD" w:rsidRDefault="00A21A9B" w:rsidP="00A21A9B">
            <w:pPr>
              <w:spacing w:after="0"/>
              <w:ind w:left="0"/>
              <w:rPr>
                <w:b/>
                <w:snapToGrid w:val="0"/>
                <w:color w:val="000000"/>
                <w:sz w:val="20"/>
              </w:rPr>
            </w:pPr>
            <w:r w:rsidRPr="00FC27DD">
              <w:rPr>
                <w:b/>
                <w:snapToGrid w:val="0"/>
                <w:color w:val="000000"/>
                <w:sz w:val="20"/>
              </w:rPr>
              <w:t>PartyId</w:t>
            </w:r>
          </w:p>
        </w:tc>
        <w:tc>
          <w:tcPr>
            <w:tcW w:w="6520" w:type="dxa"/>
            <w:tcBorders>
              <w:top w:val="single" w:sz="4" w:space="0" w:color="auto"/>
              <w:left w:val="single" w:sz="4" w:space="0" w:color="auto"/>
              <w:bottom w:val="single" w:sz="4" w:space="0" w:color="auto"/>
              <w:right w:val="single" w:sz="4" w:space="0" w:color="auto"/>
            </w:tcBorders>
          </w:tcPr>
          <w:p w:rsidR="00A21A9B" w:rsidRPr="00FC27DD" w:rsidRDefault="00A21A9B" w:rsidP="00A21A9B">
            <w:pPr>
              <w:spacing w:after="0"/>
              <w:ind w:left="0"/>
              <w:rPr>
                <w:b/>
                <w:snapToGrid w:val="0"/>
                <w:color w:val="000000"/>
                <w:sz w:val="20"/>
              </w:rPr>
            </w:pPr>
            <w:r w:rsidRPr="00FC27DD">
              <w:rPr>
                <w:b/>
                <w:snapToGrid w:val="0"/>
                <w:color w:val="000000"/>
                <w:sz w:val="20"/>
              </w:rPr>
              <w:t>Aktørnummer: Unik identifikator</w:t>
            </w:r>
          </w:p>
        </w:tc>
        <w:tc>
          <w:tcPr>
            <w:tcW w:w="709" w:type="dxa"/>
            <w:tcBorders>
              <w:top w:val="single" w:sz="4" w:space="0" w:color="auto"/>
              <w:left w:val="single" w:sz="4" w:space="0" w:color="auto"/>
              <w:bottom w:val="single" w:sz="4" w:space="0" w:color="auto"/>
              <w:right w:val="single" w:sz="4" w:space="0" w:color="auto"/>
            </w:tcBorders>
          </w:tcPr>
          <w:p w:rsidR="00A21A9B" w:rsidRPr="00FC27DD" w:rsidRDefault="00A21A9B" w:rsidP="00A21A9B">
            <w:pPr>
              <w:spacing w:after="0"/>
              <w:ind w:left="0"/>
              <w:jc w:val="center"/>
              <w:rPr>
                <w:b/>
                <w:snapToGrid w:val="0"/>
                <w:color w:val="000000"/>
                <w:sz w:val="20"/>
              </w:rPr>
            </w:pPr>
            <w:r w:rsidRPr="00FC27DD">
              <w:rPr>
                <w:b/>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FC27DD" w:rsidRDefault="00A21A9B" w:rsidP="00A21A9B">
            <w:pPr>
              <w:spacing w:after="0"/>
              <w:ind w:left="0"/>
              <w:jc w:val="center"/>
              <w:rPr>
                <w:b/>
                <w:snapToGrid w:val="0"/>
                <w:color w:val="000000"/>
                <w:sz w:val="20"/>
              </w:rPr>
            </w:pPr>
            <w:r w:rsidRPr="00FC27DD">
              <w:rPr>
                <w:b/>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FC27DD" w:rsidRDefault="00A21A9B" w:rsidP="00A21A9B">
            <w:pPr>
              <w:spacing w:after="0"/>
              <w:ind w:left="0"/>
              <w:rPr>
                <w:b/>
                <w:snapToGrid w:val="0"/>
                <w:color w:val="000000"/>
                <w:sz w:val="20"/>
              </w:rPr>
            </w:pPr>
            <w:r w:rsidRPr="00FC27DD">
              <w:rPr>
                <w:b/>
                <w:snapToGrid w:val="0"/>
                <w:color w:val="000000"/>
                <w:sz w:val="20"/>
              </w:rPr>
              <w:t>IdentifierType</w:t>
            </w:r>
          </w:p>
        </w:tc>
      </w:tr>
      <w:tr w:rsidR="00A21A9B" w:rsidRPr="00AD78CA" w:rsidTr="00A21A9B">
        <w:trPr>
          <w:cantSplit/>
          <w:trHeight w:val="265"/>
        </w:trPr>
        <w:tc>
          <w:tcPr>
            <w:tcW w:w="314" w:type="dxa"/>
            <w:tcBorders>
              <w:left w:val="single" w:sz="4" w:space="0" w:color="auto"/>
              <w:right w:val="single" w:sz="4" w:space="0" w:color="auto"/>
            </w:tcBorders>
          </w:tcPr>
          <w:p w:rsidR="00A21A9B" w:rsidRPr="00AD78CA" w:rsidRDefault="00A21A9B" w:rsidP="00A21A9B">
            <w:pPr>
              <w:spacing w:after="0"/>
              <w:ind w:left="0"/>
              <w:rPr>
                <w:snapToGrid w:val="0"/>
                <w:sz w:val="20"/>
              </w:rPr>
            </w:pPr>
          </w:p>
        </w:tc>
        <w:tc>
          <w:tcPr>
            <w:tcW w:w="314" w:type="dxa"/>
            <w:gridSpan w:val="2"/>
            <w:tcBorders>
              <w:top w:val="single" w:sz="4" w:space="0" w:color="auto"/>
              <w:left w:val="single" w:sz="4" w:space="0" w:color="auto"/>
              <w:right w:val="single" w:sz="4" w:space="0" w:color="auto"/>
            </w:tcBorders>
          </w:tcPr>
          <w:p w:rsidR="00A21A9B" w:rsidRPr="00AD78CA" w:rsidRDefault="00A21A9B" w:rsidP="00A21A9B">
            <w:pPr>
              <w:spacing w:after="0"/>
              <w:ind w:left="0"/>
              <w:rPr>
                <w:snapToGrid w:val="0"/>
                <w:sz w:val="20"/>
              </w:rPr>
            </w:pPr>
          </w:p>
        </w:tc>
        <w:tc>
          <w:tcPr>
            <w:tcW w:w="2521" w:type="dxa"/>
            <w:gridSpan w:val="2"/>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Pr>
                <w:snapToGrid w:val="0"/>
                <w:sz w:val="20"/>
              </w:rPr>
              <w:t>@schemeId</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Pr>
                <w:snapToGrid w:val="0"/>
                <w:sz w:val="20"/>
              </w:rPr>
              <w:t>Identifikasjon på identifikator, for eksempel SuppID</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sz w:val="20"/>
              </w:rPr>
            </w:pPr>
            <w:r w:rsidRPr="00AD78CA">
              <w:rPr>
                <w:snapToGrid w:val="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sidRPr="00AD78CA">
              <w:rPr>
                <w:snapToGrid w:val="0"/>
                <w:sz w:val="20"/>
              </w:rPr>
              <w:t>String</w:t>
            </w:r>
          </w:p>
        </w:tc>
      </w:tr>
      <w:tr w:rsidR="00A21A9B" w:rsidRPr="00AD78CA" w:rsidTr="00A21A9B">
        <w:trPr>
          <w:cantSplit/>
          <w:trHeight w:val="265"/>
        </w:trPr>
        <w:tc>
          <w:tcPr>
            <w:tcW w:w="314" w:type="dxa"/>
            <w:tcBorders>
              <w:left w:val="single" w:sz="4" w:space="0" w:color="auto"/>
              <w:right w:val="single" w:sz="4" w:space="0" w:color="auto"/>
            </w:tcBorders>
          </w:tcPr>
          <w:p w:rsidR="00A21A9B" w:rsidRPr="00AD78CA" w:rsidRDefault="00A21A9B" w:rsidP="00A21A9B">
            <w:pPr>
              <w:spacing w:after="0"/>
              <w:ind w:left="0"/>
              <w:rPr>
                <w:snapToGrid w:val="0"/>
                <w:sz w:val="20"/>
              </w:rPr>
            </w:pPr>
          </w:p>
        </w:tc>
        <w:tc>
          <w:tcPr>
            <w:tcW w:w="314" w:type="dxa"/>
            <w:gridSpan w:val="2"/>
            <w:tcBorders>
              <w:left w:val="single" w:sz="4" w:space="0" w:color="auto"/>
              <w:right w:val="single" w:sz="4" w:space="0" w:color="auto"/>
            </w:tcBorders>
          </w:tcPr>
          <w:p w:rsidR="00A21A9B" w:rsidRPr="00AD78CA" w:rsidRDefault="00A21A9B" w:rsidP="00A21A9B">
            <w:pPr>
              <w:spacing w:after="0"/>
              <w:ind w:left="0"/>
              <w:rPr>
                <w:snapToGrid w:val="0"/>
                <w:sz w:val="20"/>
              </w:rPr>
            </w:pPr>
          </w:p>
        </w:tc>
        <w:tc>
          <w:tcPr>
            <w:tcW w:w="2521" w:type="dxa"/>
            <w:gridSpan w:val="2"/>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Pr>
                <w:snapToGrid w:val="0"/>
                <w:sz w:val="20"/>
              </w:rPr>
              <w:t>@schemeName</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Pr>
                <w:snapToGrid w:val="0"/>
                <w:sz w:val="20"/>
              </w:rPr>
              <w:t>Navn på identifikator, for eksempel Leverandørs identifikasjon</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sz w:val="20"/>
              </w:rPr>
            </w:pPr>
            <w:r w:rsidRPr="00AD78CA">
              <w:rPr>
                <w:snapToGrid w:val="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sidRPr="00AD78CA">
              <w:rPr>
                <w:snapToGrid w:val="0"/>
                <w:sz w:val="20"/>
              </w:rPr>
              <w:t>String</w:t>
            </w:r>
          </w:p>
        </w:tc>
      </w:tr>
      <w:tr w:rsidR="00A21A9B" w:rsidRPr="00AD78CA" w:rsidTr="00A21A9B">
        <w:trPr>
          <w:cantSplit/>
          <w:trHeight w:val="265"/>
        </w:trPr>
        <w:tc>
          <w:tcPr>
            <w:tcW w:w="314" w:type="dxa"/>
            <w:tcBorders>
              <w:left w:val="single" w:sz="4" w:space="0" w:color="auto"/>
              <w:right w:val="single" w:sz="4" w:space="0" w:color="auto"/>
            </w:tcBorders>
          </w:tcPr>
          <w:p w:rsidR="00A21A9B" w:rsidRPr="00AD78CA" w:rsidRDefault="00A21A9B" w:rsidP="00A21A9B">
            <w:pPr>
              <w:spacing w:after="0"/>
              <w:ind w:left="0"/>
              <w:rPr>
                <w:snapToGrid w:val="0"/>
                <w:sz w:val="20"/>
              </w:rPr>
            </w:pPr>
          </w:p>
        </w:tc>
        <w:tc>
          <w:tcPr>
            <w:tcW w:w="314" w:type="dxa"/>
            <w:gridSpan w:val="2"/>
            <w:tcBorders>
              <w:left w:val="single" w:sz="4" w:space="0" w:color="auto"/>
              <w:right w:val="single" w:sz="4" w:space="0" w:color="auto"/>
            </w:tcBorders>
          </w:tcPr>
          <w:p w:rsidR="00A21A9B" w:rsidRPr="00AD78CA" w:rsidRDefault="00A21A9B" w:rsidP="00A21A9B">
            <w:pPr>
              <w:spacing w:after="0"/>
              <w:ind w:left="0"/>
              <w:rPr>
                <w:snapToGrid w:val="0"/>
                <w:sz w:val="20"/>
              </w:rPr>
            </w:pPr>
          </w:p>
        </w:tc>
        <w:tc>
          <w:tcPr>
            <w:tcW w:w="2521" w:type="dxa"/>
            <w:gridSpan w:val="2"/>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Pr>
                <w:snapToGrid w:val="0"/>
                <w:sz w:val="20"/>
              </w:rPr>
              <w:t>@schemeAgency</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Pr>
                <w:snapToGrid w:val="0"/>
                <w:sz w:val="20"/>
              </w:rPr>
              <w:t>Navn på organisasjon som administrerer identifikatoren, for eksempel aktuell Leverandør</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sz w:val="20"/>
              </w:rPr>
            </w:pPr>
            <w:r w:rsidRPr="00AD78CA">
              <w:rPr>
                <w:snapToGrid w:val="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sidRPr="00AD78CA">
              <w:rPr>
                <w:snapToGrid w:val="0"/>
                <w:sz w:val="20"/>
              </w:rPr>
              <w:t>String</w:t>
            </w:r>
          </w:p>
        </w:tc>
      </w:tr>
      <w:tr w:rsidR="00A21A9B" w:rsidRPr="000445D6" w:rsidTr="00A21A9B">
        <w:trPr>
          <w:cantSplit/>
        </w:trPr>
        <w:tc>
          <w:tcPr>
            <w:tcW w:w="314" w:type="dxa"/>
            <w:tcBorders>
              <w:left w:val="single" w:sz="4" w:space="0" w:color="auto"/>
              <w:right w:val="single" w:sz="4" w:space="0" w:color="auto"/>
            </w:tcBorders>
          </w:tcPr>
          <w:p w:rsidR="00A21A9B" w:rsidRPr="000445D6" w:rsidRDefault="00A21A9B" w:rsidP="00A21A9B">
            <w:pPr>
              <w:spacing w:after="0"/>
              <w:ind w:left="0"/>
              <w:rPr>
                <w:b/>
                <w:snapToGrid w:val="0"/>
                <w:color w:val="000000"/>
                <w:sz w:val="20"/>
              </w:rPr>
            </w:pPr>
          </w:p>
        </w:tc>
        <w:tc>
          <w:tcPr>
            <w:tcW w:w="2835" w:type="dxa"/>
            <w:gridSpan w:val="4"/>
            <w:tcBorders>
              <w:top w:val="single" w:sz="4" w:space="0" w:color="auto"/>
              <w:left w:val="single" w:sz="4" w:space="0" w:color="auto"/>
              <w:bottom w:val="single" w:sz="4" w:space="0" w:color="auto"/>
              <w:right w:val="single" w:sz="4" w:space="0" w:color="auto"/>
            </w:tcBorders>
          </w:tcPr>
          <w:p w:rsidR="00A21A9B" w:rsidRPr="000445D6" w:rsidRDefault="00A21A9B" w:rsidP="00A21A9B">
            <w:pPr>
              <w:spacing w:after="0"/>
              <w:ind w:left="0"/>
              <w:rPr>
                <w:b/>
                <w:snapToGrid w:val="0"/>
                <w:color w:val="000000"/>
                <w:sz w:val="20"/>
              </w:rPr>
            </w:pPr>
            <w:r w:rsidRPr="000445D6">
              <w:rPr>
                <w:b/>
                <w:snapToGrid w:val="0"/>
                <w:color w:val="000000"/>
                <w:sz w:val="20"/>
              </w:rPr>
              <w:t>LocationId</w:t>
            </w:r>
          </w:p>
        </w:tc>
        <w:tc>
          <w:tcPr>
            <w:tcW w:w="6520" w:type="dxa"/>
            <w:tcBorders>
              <w:top w:val="single" w:sz="4" w:space="0" w:color="auto"/>
              <w:left w:val="single" w:sz="4" w:space="0" w:color="auto"/>
              <w:bottom w:val="single" w:sz="4" w:space="0" w:color="auto"/>
              <w:right w:val="single" w:sz="4" w:space="0" w:color="auto"/>
            </w:tcBorders>
          </w:tcPr>
          <w:p w:rsidR="00A21A9B" w:rsidRPr="000445D6" w:rsidRDefault="00A21A9B" w:rsidP="00A21A9B">
            <w:pPr>
              <w:spacing w:after="0"/>
              <w:ind w:left="0"/>
              <w:rPr>
                <w:b/>
                <w:snapToGrid w:val="0"/>
                <w:color w:val="000000"/>
                <w:sz w:val="20"/>
              </w:rPr>
            </w:pPr>
            <w:r w:rsidRPr="000445D6">
              <w:rPr>
                <w:b/>
                <w:snapToGrid w:val="0"/>
                <w:color w:val="000000"/>
                <w:sz w:val="20"/>
              </w:rPr>
              <w:t>Lokasjonsnummer: F.eks. GLN (tidligere EAN-lokasjonsnummer).</w:t>
            </w:r>
          </w:p>
        </w:tc>
        <w:tc>
          <w:tcPr>
            <w:tcW w:w="709" w:type="dxa"/>
            <w:tcBorders>
              <w:top w:val="single" w:sz="4" w:space="0" w:color="auto"/>
              <w:left w:val="single" w:sz="4" w:space="0" w:color="auto"/>
              <w:bottom w:val="single" w:sz="4" w:space="0" w:color="auto"/>
              <w:right w:val="single" w:sz="4" w:space="0" w:color="auto"/>
            </w:tcBorders>
          </w:tcPr>
          <w:p w:rsidR="00A21A9B" w:rsidRPr="000445D6" w:rsidRDefault="00A21A9B" w:rsidP="00A21A9B">
            <w:pPr>
              <w:spacing w:after="0"/>
              <w:ind w:left="0"/>
              <w:jc w:val="center"/>
              <w:rPr>
                <w:b/>
                <w:snapToGrid w:val="0"/>
                <w:color w:val="000000"/>
                <w:sz w:val="20"/>
              </w:rPr>
            </w:pPr>
            <w:r w:rsidRPr="000445D6">
              <w:rPr>
                <w:b/>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0445D6" w:rsidRDefault="00A21A9B" w:rsidP="00A21A9B">
            <w:pPr>
              <w:spacing w:after="0"/>
              <w:ind w:left="0"/>
              <w:jc w:val="center"/>
              <w:rPr>
                <w:b/>
                <w:snapToGrid w:val="0"/>
                <w:color w:val="000000"/>
                <w:sz w:val="20"/>
              </w:rPr>
            </w:pPr>
            <w:r w:rsidRPr="000445D6">
              <w:rPr>
                <w:b/>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0445D6" w:rsidRDefault="00A21A9B" w:rsidP="00A21A9B">
            <w:pPr>
              <w:spacing w:after="0"/>
              <w:ind w:left="0"/>
              <w:rPr>
                <w:b/>
                <w:snapToGrid w:val="0"/>
                <w:color w:val="000000"/>
                <w:sz w:val="20"/>
              </w:rPr>
            </w:pPr>
            <w:r w:rsidRPr="000445D6">
              <w:rPr>
                <w:b/>
                <w:snapToGrid w:val="0"/>
                <w:color w:val="000000"/>
                <w:sz w:val="20"/>
              </w:rPr>
              <w:t>IdentifierType</w:t>
            </w:r>
          </w:p>
        </w:tc>
      </w:tr>
      <w:tr w:rsidR="00A21A9B" w:rsidRPr="00AD78CA" w:rsidTr="00A21A9B">
        <w:trPr>
          <w:cantSplit/>
          <w:trHeight w:val="265"/>
        </w:trPr>
        <w:tc>
          <w:tcPr>
            <w:tcW w:w="314" w:type="dxa"/>
            <w:tcBorders>
              <w:left w:val="single" w:sz="4" w:space="0" w:color="auto"/>
              <w:right w:val="single" w:sz="4" w:space="0" w:color="auto"/>
            </w:tcBorders>
          </w:tcPr>
          <w:p w:rsidR="00A21A9B" w:rsidRPr="00AD78CA" w:rsidRDefault="00A21A9B" w:rsidP="00A21A9B">
            <w:pPr>
              <w:spacing w:after="0"/>
              <w:ind w:left="0"/>
              <w:rPr>
                <w:snapToGrid w:val="0"/>
                <w:sz w:val="20"/>
              </w:rPr>
            </w:pPr>
          </w:p>
        </w:tc>
        <w:tc>
          <w:tcPr>
            <w:tcW w:w="314" w:type="dxa"/>
            <w:gridSpan w:val="2"/>
            <w:tcBorders>
              <w:top w:val="single" w:sz="4" w:space="0" w:color="auto"/>
              <w:left w:val="single" w:sz="4" w:space="0" w:color="auto"/>
              <w:right w:val="single" w:sz="4" w:space="0" w:color="auto"/>
            </w:tcBorders>
          </w:tcPr>
          <w:p w:rsidR="00A21A9B" w:rsidRPr="00AD78CA" w:rsidRDefault="00A21A9B" w:rsidP="00A21A9B">
            <w:pPr>
              <w:spacing w:after="0"/>
              <w:ind w:left="0"/>
              <w:rPr>
                <w:snapToGrid w:val="0"/>
                <w:sz w:val="20"/>
              </w:rPr>
            </w:pPr>
          </w:p>
        </w:tc>
        <w:tc>
          <w:tcPr>
            <w:tcW w:w="2521" w:type="dxa"/>
            <w:gridSpan w:val="2"/>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Pr>
                <w:snapToGrid w:val="0"/>
                <w:sz w:val="20"/>
              </w:rPr>
              <w:t>@schemeId</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Pr>
                <w:snapToGrid w:val="0"/>
                <w:sz w:val="20"/>
              </w:rPr>
              <w:t>Identifikasjon på identifikator, for eksempel GLN</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sz w:val="20"/>
              </w:rPr>
            </w:pPr>
            <w:r w:rsidRPr="00AD78CA">
              <w:rPr>
                <w:snapToGrid w:val="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sidRPr="00AD78CA">
              <w:rPr>
                <w:snapToGrid w:val="0"/>
                <w:sz w:val="20"/>
              </w:rPr>
              <w:t>String</w:t>
            </w:r>
          </w:p>
        </w:tc>
      </w:tr>
      <w:tr w:rsidR="00A21A9B" w:rsidRPr="00AD78CA" w:rsidTr="00A21A9B">
        <w:trPr>
          <w:cantSplit/>
          <w:trHeight w:val="265"/>
        </w:trPr>
        <w:tc>
          <w:tcPr>
            <w:tcW w:w="314" w:type="dxa"/>
            <w:tcBorders>
              <w:left w:val="single" w:sz="4" w:space="0" w:color="auto"/>
              <w:right w:val="single" w:sz="4" w:space="0" w:color="auto"/>
            </w:tcBorders>
          </w:tcPr>
          <w:p w:rsidR="00A21A9B" w:rsidRPr="00AD78CA" w:rsidRDefault="00A21A9B" w:rsidP="00A21A9B">
            <w:pPr>
              <w:spacing w:after="0"/>
              <w:ind w:left="0"/>
              <w:rPr>
                <w:snapToGrid w:val="0"/>
                <w:sz w:val="20"/>
              </w:rPr>
            </w:pPr>
          </w:p>
        </w:tc>
        <w:tc>
          <w:tcPr>
            <w:tcW w:w="314" w:type="dxa"/>
            <w:gridSpan w:val="2"/>
            <w:tcBorders>
              <w:left w:val="single" w:sz="4" w:space="0" w:color="auto"/>
              <w:right w:val="single" w:sz="4" w:space="0" w:color="auto"/>
            </w:tcBorders>
          </w:tcPr>
          <w:p w:rsidR="00A21A9B" w:rsidRPr="00AD78CA" w:rsidRDefault="00A21A9B" w:rsidP="00A21A9B">
            <w:pPr>
              <w:spacing w:after="0"/>
              <w:ind w:left="0"/>
              <w:rPr>
                <w:snapToGrid w:val="0"/>
                <w:sz w:val="20"/>
              </w:rPr>
            </w:pPr>
          </w:p>
        </w:tc>
        <w:tc>
          <w:tcPr>
            <w:tcW w:w="2521" w:type="dxa"/>
            <w:gridSpan w:val="2"/>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Pr>
                <w:snapToGrid w:val="0"/>
                <w:sz w:val="20"/>
              </w:rPr>
              <w:t>@schemeName</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Pr>
                <w:snapToGrid w:val="0"/>
                <w:sz w:val="20"/>
              </w:rPr>
              <w:t>Navn på identifikator, for eksempel Global Localisation Number</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sz w:val="20"/>
              </w:rPr>
            </w:pPr>
            <w:r w:rsidRPr="00AD78CA">
              <w:rPr>
                <w:snapToGrid w:val="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sidRPr="00AD78CA">
              <w:rPr>
                <w:snapToGrid w:val="0"/>
                <w:sz w:val="20"/>
              </w:rPr>
              <w:t>String</w:t>
            </w:r>
          </w:p>
        </w:tc>
      </w:tr>
      <w:tr w:rsidR="00A21A9B" w:rsidRPr="00AD78CA" w:rsidTr="00A21A9B">
        <w:trPr>
          <w:cantSplit/>
          <w:trHeight w:val="265"/>
        </w:trPr>
        <w:tc>
          <w:tcPr>
            <w:tcW w:w="314" w:type="dxa"/>
            <w:tcBorders>
              <w:left w:val="single" w:sz="4" w:space="0" w:color="auto"/>
              <w:right w:val="single" w:sz="4" w:space="0" w:color="auto"/>
            </w:tcBorders>
          </w:tcPr>
          <w:p w:rsidR="00A21A9B" w:rsidRPr="00AD78CA" w:rsidRDefault="00A21A9B" w:rsidP="00A21A9B">
            <w:pPr>
              <w:spacing w:after="0"/>
              <w:ind w:left="0"/>
              <w:rPr>
                <w:snapToGrid w:val="0"/>
                <w:sz w:val="20"/>
              </w:rPr>
            </w:pPr>
          </w:p>
        </w:tc>
        <w:tc>
          <w:tcPr>
            <w:tcW w:w="314" w:type="dxa"/>
            <w:gridSpan w:val="2"/>
            <w:tcBorders>
              <w:left w:val="single" w:sz="4" w:space="0" w:color="auto"/>
              <w:right w:val="single" w:sz="4" w:space="0" w:color="auto"/>
            </w:tcBorders>
          </w:tcPr>
          <w:p w:rsidR="00A21A9B" w:rsidRPr="00AD78CA" w:rsidRDefault="00A21A9B" w:rsidP="00A21A9B">
            <w:pPr>
              <w:spacing w:after="0"/>
              <w:ind w:left="0"/>
              <w:rPr>
                <w:snapToGrid w:val="0"/>
                <w:sz w:val="20"/>
              </w:rPr>
            </w:pPr>
          </w:p>
        </w:tc>
        <w:tc>
          <w:tcPr>
            <w:tcW w:w="2521" w:type="dxa"/>
            <w:gridSpan w:val="2"/>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Pr>
                <w:snapToGrid w:val="0"/>
                <w:sz w:val="20"/>
              </w:rPr>
              <w:t>@schemeAgency</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Pr>
                <w:snapToGrid w:val="0"/>
                <w:sz w:val="20"/>
              </w:rPr>
              <w:t>navn på organisasjon som administrerer identifikatoren, for eksempel GS1</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sz w:val="20"/>
              </w:rPr>
            </w:pPr>
            <w:r w:rsidRPr="00AD78CA">
              <w:rPr>
                <w:snapToGrid w:val="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sidRPr="00AD78CA">
              <w:rPr>
                <w:snapToGrid w:val="0"/>
                <w:sz w:val="20"/>
              </w:rPr>
              <w:t>String</w:t>
            </w:r>
          </w:p>
        </w:tc>
      </w:tr>
      <w:tr w:rsidR="00A21A9B" w:rsidRPr="00AD78CA" w:rsidTr="00A21A9B">
        <w:trPr>
          <w:cantSplit/>
        </w:trPr>
        <w:tc>
          <w:tcPr>
            <w:tcW w:w="314" w:type="dxa"/>
            <w:vMerge w:val="restart"/>
            <w:tcBorders>
              <w:left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835" w:type="dxa"/>
            <w:gridSpan w:val="4"/>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Name</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Aktør navn</w:t>
            </w:r>
            <w:r>
              <w:rPr>
                <w:snapToGrid w:val="0"/>
                <w:color w:val="000000"/>
                <w:sz w:val="20"/>
              </w:rPr>
              <w:t>:</w:t>
            </w:r>
            <w:r w:rsidRPr="00AD78CA">
              <w:rPr>
                <w:snapToGrid w:val="0"/>
                <w:color w:val="000000"/>
                <w:sz w:val="20"/>
              </w:rPr>
              <w:t xml:space="preserve"> Navn på selskap</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sidRPr="00AD78CA">
              <w:rPr>
                <w:snapToGrid w:val="0"/>
                <w:color w:val="000000"/>
                <w:sz w:val="20"/>
              </w:rPr>
              <w:t>M</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Pr>
                <w:snapToGrid w:val="0"/>
                <w:color w:val="000000"/>
                <w:sz w:val="20"/>
              </w:rPr>
              <w:t>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String</w:t>
            </w:r>
          </w:p>
        </w:tc>
      </w:tr>
      <w:tr w:rsidR="00A21A9B" w:rsidRPr="00AD78CA" w:rsidTr="00A21A9B">
        <w:trPr>
          <w:cantSplit/>
        </w:trPr>
        <w:tc>
          <w:tcPr>
            <w:tcW w:w="314" w:type="dxa"/>
            <w:vMerge/>
            <w:tcBorders>
              <w:left w:val="single" w:sz="4" w:space="0" w:color="auto"/>
              <w:right w:val="single" w:sz="4" w:space="0" w:color="auto"/>
            </w:tcBorders>
          </w:tcPr>
          <w:p w:rsidR="00A21A9B" w:rsidRPr="00AD78CA" w:rsidRDefault="00A21A9B" w:rsidP="00A21A9B">
            <w:pPr>
              <w:spacing w:after="0"/>
              <w:ind w:left="0"/>
              <w:rPr>
                <w:b/>
                <w:snapToGrid w:val="0"/>
                <w:sz w:val="20"/>
              </w:rPr>
            </w:pPr>
          </w:p>
        </w:tc>
        <w:tc>
          <w:tcPr>
            <w:tcW w:w="2835" w:type="dxa"/>
            <w:gridSpan w:val="4"/>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b/>
                <w:snapToGrid w:val="0"/>
                <w:color w:val="000000"/>
                <w:sz w:val="20"/>
              </w:rPr>
            </w:pPr>
            <w:r w:rsidRPr="00AD78CA">
              <w:rPr>
                <w:b/>
                <w:snapToGrid w:val="0"/>
                <w:color w:val="000000"/>
                <w:sz w:val="20"/>
              </w:rPr>
              <w:t>ContactInformation</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b/>
                <w:snapToGrid w:val="0"/>
                <w:color w:val="000000"/>
                <w:sz w:val="20"/>
              </w:rPr>
            </w:pPr>
            <w:r w:rsidRPr="00AD78CA">
              <w:rPr>
                <w:b/>
                <w:snapToGrid w:val="0"/>
                <w:color w:val="000000"/>
                <w:sz w:val="20"/>
              </w:rPr>
              <w:t xml:space="preserve">Kontaktinformasjon for bedriften </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b/>
                <w:snapToGrid w:val="0"/>
                <w:color w:val="000000"/>
                <w:sz w:val="20"/>
              </w:rPr>
            </w:pPr>
            <w:r w:rsidRPr="00AD78CA">
              <w:rPr>
                <w:b/>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FC27DD" w:rsidRDefault="00A21A9B" w:rsidP="00A21A9B">
            <w:pPr>
              <w:spacing w:after="0"/>
              <w:ind w:left="0"/>
              <w:jc w:val="center"/>
              <w:rPr>
                <w:b/>
                <w:snapToGrid w:val="0"/>
                <w:color w:val="000000"/>
                <w:sz w:val="20"/>
              </w:rPr>
            </w:pPr>
            <w:r w:rsidRPr="00FC27DD">
              <w:rPr>
                <w:b/>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FC27DD" w:rsidRDefault="00A21A9B" w:rsidP="00A21A9B">
            <w:pPr>
              <w:spacing w:after="0"/>
              <w:ind w:left="0"/>
              <w:rPr>
                <w:b/>
                <w:snapToGrid w:val="0"/>
                <w:color w:val="000000"/>
                <w:sz w:val="20"/>
              </w:rPr>
            </w:pPr>
            <w:r w:rsidRPr="00AD78CA">
              <w:rPr>
                <w:b/>
                <w:snapToGrid w:val="0"/>
                <w:color w:val="000000"/>
                <w:sz w:val="20"/>
              </w:rPr>
              <w:t>Contact</w:t>
            </w:r>
            <w:r>
              <w:rPr>
                <w:b/>
                <w:snapToGrid w:val="0"/>
                <w:color w:val="000000"/>
                <w:sz w:val="20"/>
              </w:rPr>
              <w:t>InformationType</w:t>
            </w:r>
          </w:p>
        </w:tc>
      </w:tr>
      <w:tr w:rsidR="00A21A9B" w:rsidRPr="00AD78CA" w:rsidTr="00A21A9B">
        <w:trPr>
          <w:cantSplit/>
          <w:trHeight w:val="265"/>
        </w:trPr>
        <w:tc>
          <w:tcPr>
            <w:tcW w:w="314" w:type="dxa"/>
            <w:tcBorders>
              <w:left w:val="single" w:sz="4" w:space="0" w:color="auto"/>
              <w:right w:val="single" w:sz="4" w:space="0" w:color="auto"/>
            </w:tcBorders>
          </w:tcPr>
          <w:p w:rsidR="00A21A9B" w:rsidRPr="00AD78CA" w:rsidRDefault="00A21A9B" w:rsidP="00A21A9B">
            <w:pPr>
              <w:spacing w:after="0"/>
              <w:ind w:left="0"/>
              <w:rPr>
                <w:snapToGrid w:val="0"/>
                <w:sz w:val="20"/>
              </w:rPr>
            </w:pPr>
          </w:p>
        </w:tc>
        <w:tc>
          <w:tcPr>
            <w:tcW w:w="314" w:type="dxa"/>
            <w:gridSpan w:val="2"/>
            <w:tcBorders>
              <w:top w:val="single" w:sz="4" w:space="0" w:color="auto"/>
              <w:left w:val="single" w:sz="4" w:space="0" w:color="auto"/>
              <w:right w:val="single" w:sz="4" w:space="0" w:color="auto"/>
            </w:tcBorders>
          </w:tcPr>
          <w:p w:rsidR="00A21A9B" w:rsidRPr="00AD78CA" w:rsidRDefault="00A21A9B" w:rsidP="00A21A9B">
            <w:pPr>
              <w:spacing w:after="0"/>
              <w:ind w:left="0"/>
              <w:rPr>
                <w:snapToGrid w:val="0"/>
                <w:sz w:val="20"/>
              </w:rPr>
            </w:pPr>
          </w:p>
        </w:tc>
        <w:tc>
          <w:tcPr>
            <w:tcW w:w="2521" w:type="dxa"/>
            <w:gridSpan w:val="2"/>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sidRPr="00AD78CA">
              <w:rPr>
                <w:snapToGrid w:val="0"/>
                <w:sz w:val="20"/>
              </w:rPr>
              <w:t>PhoneNumber</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sidRPr="00AD78CA">
              <w:rPr>
                <w:snapToGrid w:val="0"/>
                <w:sz w:val="20"/>
              </w:rPr>
              <w:t>Bedriftens Telefonnummer</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sz w:val="20"/>
              </w:rPr>
            </w:pPr>
            <w:r w:rsidRPr="00AD78CA">
              <w:rPr>
                <w:snapToGrid w:val="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sidRPr="00AD78CA">
              <w:rPr>
                <w:snapToGrid w:val="0"/>
                <w:sz w:val="20"/>
              </w:rPr>
              <w:t>String</w:t>
            </w:r>
          </w:p>
        </w:tc>
      </w:tr>
      <w:tr w:rsidR="00A21A9B" w:rsidRPr="00AD78CA" w:rsidTr="00A21A9B">
        <w:trPr>
          <w:cantSplit/>
          <w:trHeight w:val="265"/>
        </w:trPr>
        <w:tc>
          <w:tcPr>
            <w:tcW w:w="314" w:type="dxa"/>
            <w:tcBorders>
              <w:left w:val="single" w:sz="4" w:space="0" w:color="auto"/>
              <w:right w:val="single" w:sz="4" w:space="0" w:color="auto"/>
            </w:tcBorders>
          </w:tcPr>
          <w:p w:rsidR="00A21A9B" w:rsidRPr="00AD78CA" w:rsidRDefault="00A21A9B" w:rsidP="00A21A9B">
            <w:pPr>
              <w:spacing w:after="0"/>
              <w:ind w:left="0"/>
              <w:rPr>
                <w:snapToGrid w:val="0"/>
                <w:sz w:val="20"/>
              </w:rPr>
            </w:pPr>
          </w:p>
        </w:tc>
        <w:tc>
          <w:tcPr>
            <w:tcW w:w="314" w:type="dxa"/>
            <w:gridSpan w:val="2"/>
            <w:tcBorders>
              <w:left w:val="single" w:sz="4" w:space="0" w:color="auto"/>
              <w:right w:val="single" w:sz="4" w:space="0" w:color="auto"/>
            </w:tcBorders>
          </w:tcPr>
          <w:p w:rsidR="00A21A9B" w:rsidRPr="00AD78CA" w:rsidRDefault="00A21A9B" w:rsidP="00A21A9B">
            <w:pPr>
              <w:spacing w:after="0"/>
              <w:ind w:left="0"/>
              <w:rPr>
                <w:snapToGrid w:val="0"/>
                <w:sz w:val="20"/>
              </w:rPr>
            </w:pPr>
          </w:p>
        </w:tc>
        <w:tc>
          <w:tcPr>
            <w:tcW w:w="2521" w:type="dxa"/>
            <w:gridSpan w:val="2"/>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sidRPr="00AD78CA">
              <w:rPr>
                <w:snapToGrid w:val="0"/>
                <w:sz w:val="20"/>
              </w:rPr>
              <w:t>FaxNumber</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sidRPr="00AD78CA">
              <w:rPr>
                <w:snapToGrid w:val="0"/>
                <w:sz w:val="20"/>
              </w:rPr>
              <w:t>Bedriftens Telefaksnummer</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sz w:val="20"/>
              </w:rPr>
            </w:pPr>
            <w:r w:rsidRPr="00AD78CA">
              <w:rPr>
                <w:snapToGrid w:val="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sidRPr="00AD78CA">
              <w:rPr>
                <w:snapToGrid w:val="0"/>
                <w:sz w:val="20"/>
              </w:rPr>
              <w:t>String</w:t>
            </w:r>
          </w:p>
        </w:tc>
      </w:tr>
      <w:tr w:rsidR="00A21A9B" w:rsidRPr="00AD78CA" w:rsidTr="00A21A9B">
        <w:trPr>
          <w:cantSplit/>
          <w:trHeight w:val="265"/>
        </w:trPr>
        <w:tc>
          <w:tcPr>
            <w:tcW w:w="314" w:type="dxa"/>
            <w:tcBorders>
              <w:left w:val="single" w:sz="4" w:space="0" w:color="auto"/>
              <w:right w:val="single" w:sz="4" w:space="0" w:color="auto"/>
            </w:tcBorders>
          </w:tcPr>
          <w:p w:rsidR="00A21A9B" w:rsidRPr="00AD78CA" w:rsidRDefault="00A21A9B" w:rsidP="00A21A9B">
            <w:pPr>
              <w:spacing w:after="0"/>
              <w:ind w:left="0"/>
              <w:rPr>
                <w:snapToGrid w:val="0"/>
                <w:sz w:val="20"/>
              </w:rPr>
            </w:pPr>
          </w:p>
        </w:tc>
        <w:tc>
          <w:tcPr>
            <w:tcW w:w="314" w:type="dxa"/>
            <w:gridSpan w:val="2"/>
            <w:tcBorders>
              <w:left w:val="single" w:sz="4" w:space="0" w:color="auto"/>
              <w:right w:val="single" w:sz="4" w:space="0" w:color="auto"/>
            </w:tcBorders>
          </w:tcPr>
          <w:p w:rsidR="00A21A9B" w:rsidRPr="00AD78CA" w:rsidRDefault="00A21A9B" w:rsidP="00A21A9B">
            <w:pPr>
              <w:spacing w:after="0"/>
              <w:ind w:left="0"/>
              <w:rPr>
                <w:snapToGrid w:val="0"/>
                <w:sz w:val="20"/>
              </w:rPr>
            </w:pPr>
          </w:p>
        </w:tc>
        <w:tc>
          <w:tcPr>
            <w:tcW w:w="2521" w:type="dxa"/>
            <w:gridSpan w:val="2"/>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sidRPr="00AD78CA">
              <w:rPr>
                <w:snapToGrid w:val="0"/>
                <w:sz w:val="20"/>
              </w:rPr>
              <w:t>EmailAddress</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sidRPr="00AD78CA">
              <w:rPr>
                <w:snapToGrid w:val="0"/>
                <w:sz w:val="20"/>
              </w:rPr>
              <w:t>Bedriftens Epost-adresse</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sz w:val="20"/>
              </w:rPr>
            </w:pPr>
            <w:r w:rsidRPr="00AD78CA">
              <w:rPr>
                <w:snapToGrid w:val="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sidRPr="00AD78CA">
              <w:rPr>
                <w:snapToGrid w:val="0"/>
                <w:sz w:val="20"/>
              </w:rPr>
              <w:t>String</w:t>
            </w:r>
          </w:p>
        </w:tc>
      </w:tr>
      <w:tr w:rsidR="00A21A9B" w:rsidRPr="00AD78CA" w:rsidTr="00A21A9B">
        <w:trPr>
          <w:cantSplit/>
          <w:trHeight w:val="265"/>
        </w:trPr>
        <w:tc>
          <w:tcPr>
            <w:tcW w:w="314" w:type="dxa"/>
            <w:tcBorders>
              <w:left w:val="single" w:sz="4" w:space="0" w:color="auto"/>
              <w:right w:val="single" w:sz="4" w:space="0" w:color="auto"/>
            </w:tcBorders>
          </w:tcPr>
          <w:p w:rsidR="00A21A9B" w:rsidRPr="00AD78CA" w:rsidRDefault="00A21A9B" w:rsidP="00A21A9B">
            <w:pPr>
              <w:spacing w:after="0"/>
              <w:ind w:left="0"/>
              <w:rPr>
                <w:snapToGrid w:val="0"/>
                <w:sz w:val="20"/>
              </w:rPr>
            </w:pPr>
          </w:p>
        </w:tc>
        <w:tc>
          <w:tcPr>
            <w:tcW w:w="314" w:type="dxa"/>
            <w:gridSpan w:val="2"/>
            <w:tcBorders>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p>
        </w:tc>
        <w:tc>
          <w:tcPr>
            <w:tcW w:w="2521" w:type="dxa"/>
            <w:gridSpan w:val="2"/>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sidRPr="00AD78CA">
              <w:rPr>
                <w:snapToGrid w:val="0"/>
                <w:sz w:val="20"/>
              </w:rPr>
              <w:t>WebAddress</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sidRPr="00AD78CA">
              <w:rPr>
                <w:snapToGrid w:val="0"/>
                <w:sz w:val="20"/>
              </w:rPr>
              <w:t>Bedriftens web-adresse</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sz w:val="20"/>
              </w:rPr>
            </w:pPr>
            <w:r w:rsidRPr="00AD78CA">
              <w:rPr>
                <w:snapToGrid w:val="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sidRPr="00AD78CA">
              <w:rPr>
                <w:snapToGrid w:val="0"/>
                <w:sz w:val="20"/>
              </w:rPr>
              <w:t>String</w:t>
            </w:r>
          </w:p>
        </w:tc>
      </w:tr>
      <w:tr w:rsidR="00A21A9B" w:rsidRPr="00AD78CA" w:rsidTr="00A21A9B">
        <w:trPr>
          <w:cantSplit/>
        </w:trPr>
        <w:tc>
          <w:tcPr>
            <w:tcW w:w="314" w:type="dxa"/>
            <w:tcBorders>
              <w:left w:val="single" w:sz="4" w:space="0" w:color="auto"/>
              <w:right w:val="single" w:sz="4" w:space="0" w:color="auto"/>
            </w:tcBorders>
          </w:tcPr>
          <w:p w:rsidR="00A21A9B" w:rsidRPr="00AD78CA" w:rsidRDefault="00A21A9B" w:rsidP="00A21A9B">
            <w:pPr>
              <w:spacing w:after="0"/>
              <w:ind w:left="0"/>
              <w:rPr>
                <w:b/>
                <w:snapToGrid w:val="0"/>
                <w:color w:val="000000"/>
                <w:sz w:val="20"/>
              </w:rPr>
            </w:pPr>
          </w:p>
        </w:tc>
        <w:tc>
          <w:tcPr>
            <w:tcW w:w="2835" w:type="dxa"/>
            <w:gridSpan w:val="4"/>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b/>
                <w:snapToGrid w:val="0"/>
                <w:color w:val="000000"/>
                <w:sz w:val="20"/>
              </w:rPr>
            </w:pPr>
            <w:r w:rsidRPr="00AD78CA">
              <w:rPr>
                <w:b/>
                <w:snapToGrid w:val="0"/>
                <w:color w:val="000000"/>
                <w:sz w:val="20"/>
              </w:rPr>
              <w:t>StreetAddress</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b/>
                <w:snapToGrid w:val="0"/>
                <w:color w:val="000000"/>
                <w:sz w:val="20"/>
              </w:rPr>
            </w:pPr>
            <w:r w:rsidRPr="00AD78CA">
              <w:rPr>
                <w:b/>
                <w:snapToGrid w:val="0"/>
                <w:color w:val="000000"/>
                <w:sz w:val="20"/>
              </w:rPr>
              <w:t>Gateadresse</w:t>
            </w:r>
            <w:r>
              <w:rPr>
                <w:b/>
                <w:snapToGrid w:val="0"/>
                <w:color w:val="000000"/>
                <w:sz w:val="20"/>
              </w:rPr>
              <w:t>:</w:t>
            </w:r>
            <w:r w:rsidRPr="00AD78CA">
              <w:rPr>
                <w:b/>
                <w:snapToGrid w:val="0"/>
                <w:color w:val="000000"/>
                <w:sz w:val="20"/>
              </w:rPr>
              <w:t xml:space="preserve"> Null eller en forekomst</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b/>
                <w:snapToGrid w:val="0"/>
                <w:color w:val="000000"/>
                <w:sz w:val="20"/>
              </w:rPr>
            </w:pPr>
            <w:r w:rsidRPr="00AD78CA">
              <w:rPr>
                <w:b/>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FC27DD" w:rsidRDefault="00A21A9B" w:rsidP="00A21A9B">
            <w:pPr>
              <w:spacing w:after="0"/>
              <w:ind w:left="0"/>
              <w:jc w:val="center"/>
              <w:rPr>
                <w:b/>
                <w:snapToGrid w:val="0"/>
                <w:color w:val="000000"/>
                <w:sz w:val="20"/>
              </w:rPr>
            </w:pPr>
            <w:r w:rsidRPr="00FC27DD">
              <w:rPr>
                <w:b/>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FC27DD" w:rsidRDefault="00A21A9B" w:rsidP="00A21A9B">
            <w:pPr>
              <w:spacing w:after="0"/>
              <w:ind w:left="0"/>
              <w:rPr>
                <w:b/>
                <w:snapToGrid w:val="0"/>
                <w:color w:val="000000"/>
                <w:sz w:val="20"/>
              </w:rPr>
            </w:pPr>
            <w:r>
              <w:rPr>
                <w:b/>
                <w:snapToGrid w:val="0"/>
                <w:color w:val="000000"/>
                <w:sz w:val="20"/>
              </w:rPr>
              <w:t>AddressType</w:t>
            </w:r>
          </w:p>
        </w:tc>
      </w:tr>
      <w:tr w:rsidR="00A21A9B" w:rsidRPr="00AD78CA" w:rsidTr="00A21A9B">
        <w:trPr>
          <w:cantSplit/>
        </w:trPr>
        <w:tc>
          <w:tcPr>
            <w:tcW w:w="314" w:type="dxa"/>
            <w:vMerge w:val="restart"/>
            <w:tcBorders>
              <w:left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83" w:type="dxa"/>
            <w:vMerge w:val="restart"/>
            <w:tcBorders>
              <w:top w:val="single" w:sz="4" w:space="0" w:color="auto"/>
              <w:left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552" w:type="dxa"/>
            <w:gridSpan w:val="3"/>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Address1</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Gate-/besøksadresse 1</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sidRPr="00AD78CA">
              <w:rPr>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String</w:t>
            </w:r>
          </w:p>
        </w:tc>
      </w:tr>
      <w:tr w:rsidR="00A21A9B" w:rsidRPr="00AD78CA" w:rsidTr="00A21A9B">
        <w:trPr>
          <w:cantSplit/>
        </w:trPr>
        <w:tc>
          <w:tcPr>
            <w:tcW w:w="314" w:type="dxa"/>
            <w:vMerge/>
            <w:tcBorders>
              <w:left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83" w:type="dxa"/>
            <w:vMerge/>
            <w:tcBorders>
              <w:left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552" w:type="dxa"/>
            <w:gridSpan w:val="3"/>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Address2</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Gate-/besøksadresse 2</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sidRPr="00AD78CA">
              <w:rPr>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String</w:t>
            </w:r>
          </w:p>
        </w:tc>
      </w:tr>
      <w:tr w:rsidR="00A21A9B" w:rsidRPr="00AD78CA" w:rsidTr="00A21A9B">
        <w:trPr>
          <w:cantSplit/>
        </w:trPr>
        <w:tc>
          <w:tcPr>
            <w:tcW w:w="314" w:type="dxa"/>
            <w:vMerge/>
            <w:tcBorders>
              <w:left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83" w:type="dxa"/>
            <w:vMerge/>
            <w:tcBorders>
              <w:left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552" w:type="dxa"/>
            <w:gridSpan w:val="3"/>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Address3</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Gate-/besøksadresse 3</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sidRPr="00AD78CA">
              <w:rPr>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String</w:t>
            </w:r>
          </w:p>
        </w:tc>
      </w:tr>
      <w:tr w:rsidR="00A21A9B" w:rsidRPr="00AD78CA" w:rsidTr="00A21A9B">
        <w:trPr>
          <w:cantSplit/>
        </w:trPr>
        <w:tc>
          <w:tcPr>
            <w:tcW w:w="314" w:type="dxa"/>
            <w:vMerge/>
            <w:tcBorders>
              <w:left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83" w:type="dxa"/>
            <w:vMerge/>
            <w:tcBorders>
              <w:left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552" w:type="dxa"/>
            <w:gridSpan w:val="3"/>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PostalCode</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Postnummer knyttet til gateadresse</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sidRPr="00AD78CA">
              <w:rPr>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String</w:t>
            </w:r>
          </w:p>
        </w:tc>
      </w:tr>
      <w:tr w:rsidR="00A21A9B" w:rsidRPr="00AD78CA" w:rsidTr="00A21A9B">
        <w:trPr>
          <w:cantSplit/>
        </w:trPr>
        <w:tc>
          <w:tcPr>
            <w:tcW w:w="314" w:type="dxa"/>
            <w:vMerge/>
            <w:tcBorders>
              <w:left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83" w:type="dxa"/>
            <w:vMerge/>
            <w:tcBorders>
              <w:left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552" w:type="dxa"/>
            <w:gridSpan w:val="3"/>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PostalDistrict</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Poststed knyttet til gateadresse</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sidRPr="00AD78CA">
              <w:rPr>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String</w:t>
            </w:r>
          </w:p>
        </w:tc>
      </w:tr>
      <w:tr w:rsidR="00A21A9B" w:rsidRPr="00AD78CA" w:rsidTr="00A21A9B">
        <w:trPr>
          <w:cantSplit/>
        </w:trPr>
        <w:tc>
          <w:tcPr>
            <w:tcW w:w="314" w:type="dxa"/>
            <w:vMerge/>
            <w:tcBorders>
              <w:left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83" w:type="dxa"/>
            <w:vMerge/>
            <w:tcBorders>
              <w:left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552" w:type="dxa"/>
            <w:gridSpan w:val="3"/>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CountryCode</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Landkode</w:t>
            </w:r>
            <w:r>
              <w:rPr>
                <w:snapToGrid w:val="0"/>
                <w:color w:val="000000"/>
                <w:sz w:val="20"/>
              </w:rPr>
              <w:t>:</w:t>
            </w:r>
            <w:r w:rsidRPr="00AD78CA">
              <w:rPr>
                <w:snapToGrid w:val="0"/>
                <w:color w:val="000000"/>
                <w:sz w:val="20"/>
              </w:rPr>
              <w:t xml:space="preserve"> 2 karakters kode i henhold til ISO 3166</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sidRPr="00AD78CA">
              <w:rPr>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String</w:t>
            </w:r>
          </w:p>
        </w:tc>
      </w:tr>
      <w:tr w:rsidR="00A21A9B" w:rsidRPr="00AD78CA" w:rsidTr="00A21A9B">
        <w:trPr>
          <w:cantSplit/>
        </w:trPr>
        <w:tc>
          <w:tcPr>
            <w:tcW w:w="314" w:type="dxa"/>
            <w:tcBorders>
              <w:left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83" w:type="dxa"/>
            <w:tcBorders>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552" w:type="dxa"/>
            <w:gridSpan w:val="3"/>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CountryName</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Navn på land ihht. kode</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sidRPr="00AD78CA">
              <w:rPr>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String</w:t>
            </w:r>
          </w:p>
        </w:tc>
      </w:tr>
      <w:tr w:rsidR="00A21A9B" w:rsidRPr="00AD78CA" w:rsidTr="00A21A9B">
        <w:trPr>
          <w:cantSplit/>
        </w:trPr>
        <w:tc>
          <w:tcPr>
            <w:tcW w:w="314" w:type="dxa"/>
            <w:tcBorders>
              <w:left w:val="single" w:sz="4" w:space="0" w:color="auto"/>
              <w:right w:val="single" w:sz="4" w:space="0" w:color="auto"/>
            </w:tcBorders>
          </w:tcPr>
          <w:p w:rsidR="00A21A9B" w:rsidRPr="00AD78CA" w:rsidRDefault="00A21A9B" w:rsidP="00A21A9B">
            <w:pPr>
              <w:spacing w:after="0"/>
              <w:ind w:left="0"/>
              <w:rPr>
                <w:b/>
                <w:snapToGrid w:val="0"/>
                <w:color w:val="000000"/>
                <w:sz w:val="20"/>
              </w:rPr>
            </w:pPr>
          </w:p>
        </w:tc>
        <w:tc>
          <w:tcPr>
            <w:tcW w:w="2835" w:type="dxa"/>
            <w:gridSpan w:val="4"/>
            <w:tcBorders>
              <w:left w:val="single" w:sz="4" w:space="0" w:color="auto"/>
              <w:bottom w:val="single" w:sz="4" w:space="0" w:color="auto"/>
              <w:right w:val="single" w:sz="4" w:space="0" w:color="auto"/>
            </w:tcBorders>
          </w:tcPr>
          <w:p w:rsidR="00A21A9B" w:rsidRPr="00AD78CA" w:rsidRDefault="00A21A9B" w:rsidP="00A21A9B">
            <w:pPr>
              <w:spacing w:after="0"/>
              <w:ind w:left="0"/>
              <w:rPr>
                <w:b/>
                <w:snapToGrid w:val="0"/>
                <w:color w:val="000000"/>
                <w:sz w:val="20"/>
              </w:rPr>
            </w:pPr>
            <w:r w:rsidRPr="00AD78CA">
              <w:rPr>
                <w:b/>
                <w:snapToGrid w:val="0"/>
                <w:color w:val="000000"/>
                <w:sz w:val="20"/>
              </w:rPr>
              <w:t>PostalAddress</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b/>
                <w:snapToGrid w:val="0"/>
                <w:color w:val="000000"/>
                <w:sz w:val="20"/>
              </w:rPr>
            </w:pPr>
            <w:r w:rsidRPr="00AD78CA">
              <w:rPr>
                <w:b/>
                <w:snapToGrid w:val="0"/>
                <w:color w:val="000000"/>
                <w:sz w:val="20"/>
              </w:rPr>
              <w:t>Postadresse</w:t>
            </w:r>
            <w:r>
              <w:rPr>
                <w:b/>
                <w:snapToGrid w:val="0"/>
                <w:color w:val="000000"/>
                <w:sz w:val="20"/>
              </w:rPr>
              <w:t>:</w:t>
            </w:r>
            <w:r w:rsidRPr="00AD78CA">
              <w:rPr>
                <w:b/>
                <w:snapToGrid w:val="0"/>
                <w:color w:val="000000"/>
                <w:sz w:val="20"/>
              </w:rPr>
              <w:t xml:space="preserve"> Null eller en forekomst</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b/>
                <w:snapToGrid w:val="0"/>
                <w:color w:val="000000"/>
                <w:sz w:val="20"/>
              </w:rPr>
            </w:pPr>
            <w:r w:rsidRPr="00AD78CA">
              <w:rPr>
                <w:b/>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FC27DD" w:rsidRDefault="00A21A9B" w:rsidP="00A21A9B">
            <w:pPr>
              <w:spacing w:after="0"/>
              <w:ind w:left="0"/>
              <w:jc w:val="center"/>
              <w:rPr>
                <w:b/>
                <w:snapToGrid w:val="0"/>
                <w:color w:val="000000"/>
                <w:sz w:val="20"/>
              </w:rPr>
            </w:pPr>
            <w:r w:rsidRPr="00FC27DD">
              <w:rPr>
                <w:b/>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FC27DD" w:rsidRDefault="00A21A9B" w:rsidP="00A21A9B">
            <w:pPr>
              <w:spacing w:after="0"/>
              <w:ind w:left="0"/>
              <w:rPr>
                <w:b/>
                <w:snapToGrid w:val="0"/>
                <w:color w:val="000000"/>
                <w:sz w:val="20"/>
              </w:rPr>
            </w:pPr>
            <w:r>
              <w:rPr>
                <w:b/>
                <w:snapToGrid w:val="0"/>
                <w:color w:val="000000"/>
                <w:sz w:val="20"/>
              </w:rPr>
              <w:t>AddressType</w:t>
            </w:r>
          </w:p>
        </w:tc>
      </w:tr>
      <w:tr w:rsidR="00A21A9B" w:rsidRPr="00AD78CA" w:rsidTr="00A21A9B">
        <w:trPr>
          <w:cantSplit/>
        </w:trPr>
        <w:tc>
          <w:tcPr>
            <w:tcW w:w="314" w:type="dxa"/>
            <w:vMerge w:val="restart"/>
            <w:tcBorders>
              <w:left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83" w:type="dxa"/>
            <w:vMerge w:val="restart"/>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552" w:type="dxa"/>
            <w:gridSpan w:val="3"/>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Address1</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Postadresse 1</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sidRPr="00AD78CA">
              <w:rPr>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String</w:t>
            </w:r>
          </w:p>
        </w:tc>
      </w:tr>
      <w:tr w:rsidR="00A21A9B" w:rsidRPr="00AD78CA" w:rsidTr="00A21A9B">
        <w:trPr>
          <w:cantSplit/>
        </w:trPr>
        <w:tc>
          <w:tcPr>
            <w:tcW w:w="314" w:type="dxa"/>
            <w:vMerge/>
            <w:tcBorders>
              <w:left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83" w:type="dxa"/>
            <w:vMerge/>
            <w:tcBorders>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552" w:type="dxa"/>
            <w:gridSpan w:val="3"/>
            <w:tcBorders>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Address2</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Postadresse 2</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sidRPr="00AD78CA">
              <w:rPr>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String</w:t>
            </w:r>
          </w:p>
        </w:tc>
      </w:tr>
      <w:tr w:rsidR="00A21A9B" w:rsidRPr="00AD78CA" w:rsidTr="00A21A9B">
        <w:trPr>
          <w:cantSplit/>
        </w:trPr>
        <w:tc>
          <w:tcPr>
            <w:tcW w:w="314" w:type="dxa"/>
            <w:vMerge/>
            <w:tcBorders>
              <w:left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83" w:type="dxa"/>
            <w:vMerge/>
            <w:tcBorders>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552" w:type="dxa"/>
            <w:gridSpan w:val="3"/>
            <w:tcBorders>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Address3</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Postadresse 3</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sidRPr="00AD78CA">
              <w:rPr>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String</w:t>
            </w:r>
          </w:p>
        </w:tc>
      </w:tr>
      <w:tr w:rsidR="00A21A9B" w:rsidRPr="00AD78CA" w:rsidTr="00A21A9B">
        <w:trPr>
          <w:cantSplit/>
        </w:trPr>
        <w:tc>
          <w:tcPr>
            <w:tcW w:w="314" w:type="dxa"/>
            <w:vMerge/>
            <w:tcBorders>
              <w:left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83" w:type="dxa"/>
            <w:vMerge/>
            <w:tcBorders>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552" w:type="dxa"/>
            <w:gridSpan w:val="3"/>
            <w:tcBorders>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PostalCode</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Postnummer knyttet til postadresse</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sidRPr="00AD78CA">
              <w:rPr>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String</w:t>
            </w:r>
          </w:p>
        </w:tc>
      </w:tr>
      <w:tr w:rsidR="00A21A9B" w:rsidRPr="00AD78CA" w:rsidTr="00A21A9B">
        <w:trPr>
          <w:cantSplit/>
        </w:trPr>
        <w:tc>
          <w:tcPr>
            <w:tcW w:w="314" w:type="dxa"/>
            <w:vMerge/>
            <w:tcBorders>
              <w:left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83" w:type="dxa"/>
            <w:vMerge/>
            <w:tcBorders>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552" w:type="dxa"/>
            <w:gridSpan w:val="3"/>
            <w:tcBorders>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PostalDistrict</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Poststed knyttet til postadresse</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sidRPr="00AD78CA">
              <w:rPr>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String</w:t>
            </w:r>
          </w:p>
        </w:tc>
      </w:tr>
      <w:tr w:rsidR="00A21A9B" w:rsidRPr="00AD78CA" w:rsidTr="00A21A9B">
        <w:trPr>
          <w:cantSplit/>
        </w:trPr>
        <w:tc>
          <w:tcPr>
            <w:tcW w:w="314" w:type="dxa"/>
            <w:vMerge/>
            <w:tcBorders>
              <w:left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83" w:type="dxa"/>
            <w:vMerge/>
            <w:tcBorders>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552" w:type="dxa"/>
            <w:gridSpan w:val="3"/>
            <w:tcBorders>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CountryCode</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Landkode</w:t>
            </w:r>
            <w:r>
              <w:rPr>
                <w:snapToGrid w:val="0"/>
                <w:color w:val="000000"/>
                <w:sz w:val="20"/>
              </w:rPr>
              <w:t>:</w:t>
            </w:r>
            <w:r w:rsidRPr="00AD78CA">
              <w:rPr>
                <w:snapToGrid w:val="0"/>
                <w:color w:val="000000"/>
                <w:sz w:val="20"/>
              </w:rPr>
              <w:t xml:space="preserve"> 2 karakters kode i henhold til ISO 3166</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sidRPr="00AD78CA">
              <w:rPr>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String</w:t>
            </w:r>
          </w:p>
        </w:tc>
      </w:tr>
      <w:tr w:rsidR="00A21A9B" w:rsidRPr="00AD78CA" w:rsidTr="00A21A9B">
        <w:trPr>
          <w:cantSplit/>
        </w:trPr>
        <w:tc>
          <w:tcPr>
            <w:tcW w:w="314" w:type="dxa"/>
            <w:vMerge/>
            <w:tcBorders>
              <w:left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83" w:type="dxa"/>
            <w:vMerge/>
            <w:tcBorders>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552" w:type="dxa"/>
            <w:gridSpan w:val="3"/>
            <w:tcBorders>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CountryName</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Navn på land ihht. kode</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sidRPr="00AD78CA">
              <w:rPr>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String</w:t>
            </w:r>
          </w:p>
        </w:tc>
      </w:tr>
      <w:tr w:rsidR="00A21A9B" w:rsidRPr="00AD78CA" w:rsidTr="00A21A9B">
        <w:trPr>
          <w:cantSplit/>
        </w:trPr>
        <w:tc>
          <w:tcPr>
            <w:tcW w:w="314" w:type="dxa"/>
            <w:tcBorders>
              <w:left w:val="single" w:sz="4" w:space="0" w:color="auto"/>
              <w:right w:val="single" w:sz="4" w:space="0" w:color="auto"/>
            </w:tcBorders>
          </w:tcPr>
          <w:p w:rsidR="00A21A9B" w:rsidRPr="00AD78CA" w:rsidRDefault="00A21A9B" w:rsidP="00A21A9B">
            <w:pPr>
              <w:spacing w:after="0"/>
              <w:ind w:left="0"/>
              <w:rPr>
                <w:b/>
                <w:snapToGrid w:val="0"/>
                <w:color w:val="000000"/>
                <w:sz w:val="20"/>
              </w:rPr>
            </w:pPr>
          </w:p>
        </w:tc>
        <w:tc>
          <w:tcPr>
            <w:tcW w:w="2835" w:type="dxa"/>
            <w:gridSpan w:val="4"/>
            <w:tcBorders>
              <w:left w:val="single" w:sz="4" w:space="0" w:color="auto"/>
              <w:right w:val="single" w:sz="4" w:space="0" w:color="auto"/>
            </w:tcBorders>
          </w:tcPr>
          <w:p w:rsidR="00A21A9B" w:rsidRPr="00AD78CA" w:rsidRDefault="00A21A9B" w:rsidP="00A21A9B">
            <w:pPr>
              <w:spacing w:after="0"/>
              <w:ind w:left="0"/>
              <w:rPr>
                <w:b/>
                <w:snapToGrid w:val="0"/>
                <w:color w:val="000000"/>
                <w:sz w:val="20"/>
              </w:rPr>
            </w:pPr>
            <w:r w:rsidRPr="00AD78CA">
              <w:rPr>
                <w:b/>
                <w:snapToGrid w:val="0"/>
                <w:color w:val="000000"/>
                <w:sz w:val="20"/>
              </w:rPr>
              <w:t>ContactPerson</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b/>
                <w:snapToGrid w:val="0"/>
                <w:color w:val="000000"/>
                <w:sz w:val="20"/>
              </w:rPr>
            </w:pPr>
            <w:r w:rsidRPr="00AD78CA">
              <w:rPr>
                <w:b/>
                <w:snapToGrid w:val="0"/>
                <w:color w:val="000000"/>
                <w:sz w:val="20"/>
              </w:rPr>
              <w:t>Kontaktperson</w:t>
            </w:r>
            <w:r>
              <w:rPr>
                <w:b/>
                <w:snapToGrid w:val="0"/>
                <w:color w:val="000000"/>
                <w:sz w:val="20"/>
              </w:rPr>
              <w:t>:</w:t>
            </w:r>
            <w:r w:rsidRPr="00AD78CA">
              <w:rPr>
                <w:b/>
                <w:snapToGrid w:val="0"/>
                <w:color w:val="000000"/>
                <w:sz w:val="20"/>
              </w:rPr>
              <w:t xml:space="preserve"> Null eller mange forekomster</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b/>
                <w:snapToGrid w:val="0"/>
                <w:color w:val="000000"/>
                <w:sz w:val="20"/>
              </w:rPr>
            </w:pPr>
            <w:r w:rsidRPr="00AD78CA">
              <w:rPr>
                <w:b/>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FC27DD" w:rsidRDefault="00A21A9B" w:rsidP="00A21A9B">
            <w:pPr>
              <w:spacing w:after="0"/>
              <w:ind w:left="0"/>
              <w:jc w:val="center"/>
              <w:rPr>
                <w:b/>
                <w:snapToGrid w:val="0"/>
                <w:color w:val="000000"/>
                <w:sz w:val="20"/>
              </w:rPr>
            </w:pPr>
            <w:r w:rsidRPr="00FC27DD">
              <w:rPr>
                <w:b/>
                <w:snapToGrid w:val="0"/>
                <w:color w:val="000000"/>
                <w:sz w:val="20"/>
              </w:rPr>
              <w:t>0..*</w:t>
            </w:r>
          </w:p>
        </w:tc>
        <w:tc>
          <w:tcPr>
            <w:tcW w:w="1984" w:type="dxa"/>
            <w:tcBorders>
              <w:top w:val="single" w:sz="4" w:space="0" w:color="auto"/>
              <w:left w:val="single" w:sz="4" w:space="0" w:color="auto"/>
              <w:bottom w:val="single" w:sz="4" w:space="0" w:color="auto"/>
              <w:right w:val="single" w:sz="4" w:space="0" w:color="auto"/>
            </w:tcBorders>
          </w:tcPr>
          <w:p w:rsidR="00A21A9B" w:rsidRPr="00FC27DD" w:rsidRDefault="00A21A9B" w:rsidP="00A21A9B">
            <w:pPr>
              <w:spacing w:after="0"/>
              <w:ind w:left="0"/>
              <w:rPr>
                <w:b/>
                <w:snapToGrid w:val="0"/>
                <w:color w:val="000000"/>
                <w:sz w:val="20"/>
              </w:rPr>
            </w:pPr>
            <w:r w:rsidRPr="00AD78CA">
              <w:rPr>
                <w:b/>
                <w:snapToGrid w:val="0"/>
                <w:color w:val="000000"/>
                <w:sz w:val="20"/>
              </w:rPr>
              <w:t>ContactPerson</w:t>
            </w:r>
            <w:r>
              <w:rPr>
                <w:b/>
                <w:snapToGrid w:val="0"/>
                <w:color w:val="000000"/>
                <w:sz w:val="20"/>
              </w:rPr>
              <w:t>Type</w:t>
            </w:r>
          </w:p>
        </w:tc>
      </w:tr>
      <w:tr w:rsidR="00A21A9B" w:rsidRPr="00AD78CA" w:rsidTr="00A21A9B">
        <w:trPr>
          <w:cantSplit/>
        </w:trPr>
        <w:tc>
          <w:tcPr>
            <w:tcW w:w="314" w:type="dxa"/>
            <w:vMerge w:val="restart"/>
            <w:tcBorders>
              <w:left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83" w:type="dxa"/>
            <w:vMerge w:val="restart"/>
            <w:tcBorders>
              <w:top w:val="single" w:sz="4" w:space="0" w:color="auto"/>
              <w:left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552" w:type="dxa"/>
            <w:gridSpan w:val="3"/>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Name</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 xml:space="preserve">Navn </w:t>
            </w:r>
            <w:r>
              <w:rPr>
                <w:snapToGrid w:val="0"/>
                <w:color w:val="000000"/>
                <w:sz w:val="20"/>
              </w:rPr>
              <w:t>på k</w:t>
            </w:r>
            <w:r w:rsidRPr="00AD78CA">
              <w:rPr>
                <w:snapToGrid w:val="0"/>
                <w:color w:val="000000"/>
                <w:sz w:val="20"/>
              </w:rPr>
              <w:t>ontaktperson</w:t>
            </w:r>
            <w:r>
              <w:rPr>
                <w:snapToGrid w:val="0"/>
                <w:color w:val="000000"/>
                <w:sz w:val="20"/>
              </w:rPr>
              <w:t>:</w:t>
            </w:r>
            <w:r w:rsidRPr="00AD78CA">
              <w:rPr>
                <w:snapToGrid w:val="0"/>
                <w:color w:val="000000"/>
                <w:sz w:val="20"/>
              </w:rPr>
              <w:t xml:space="preserve"> Anbefalt format: ”Etternavn, Fornavn Mellomnavn”</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sidRPr="00AD78CA">
              <w:rPr>
                <w:snapToGrid w:val="0"/>
                <w:color w:val="000000"/>
                <w:sz w:val="20"/>
              </w:rPr>
              <w:t>M</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Pr>
                <w:snapToGrid w:val="0"/>
                <w:color w:val="000000"/>
                <w:sz w:val="20"/>
              </w:rPr>
              <w:t>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String</w:t>
            </w:r>
          </w:p>
        </w:tc>
      </w:tr>
      <w:tr w:rsidR="00A21A9B" w:rsidRPr="00AD78CA" w:rsidTr="00A21A9B">
        <w:trPr>
          <w:cantSplit/>
        </w:trPr>
        <w:tc>
          <w:tcPr>
            <w:tcW w:w="314" w:type="dxa"/>
            <w:vMerge/>
            <w:tcBorders>
              <w:left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83" w:type="dxa"/>
            <w:vMerge/>
            <w:tcBorders>
              <w:left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552" w:type="dxa"/>
            <w:gridSpan w:val="3"/>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FirstName</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 xml:space="preserve">Fornavn </w:t>
            </w:r>
            <w:r>
              <w:rPr>
                <w:snapToGrid w:val="0"/>
                <w:color w:val="000000"/>
                <w:sz w:val="20"/>
              </w:rPr>
              <w:t>til k</w:t>
            </w:r>
            <w:r w:rsidRPr="00AD78CA">
              <w:rPr>
                <w:snapToGrid w:val="0"/>
                <w:color w:val="000000"/>
                <w:sz w:val="20"/>
              </w:rPr>
              <w:t>ontaktperson</w:t>
            </w:r>
            <w:r>
              <w:rPr>
                <w:snapToGrid w:val="0"/>
                <w:color w:val="000000"/>
                <w:sz w:val="20"/>
              </w:rPr>
              <w:t>:</w:t>
            </w:r>
            <w:r w:rsidRPr="00AD78CA">
              <w:rPr>
                <w:snapToGrid w:val="0"/>
                <w:color w:val="000000"/>
                <w:sz w:val="20"/>
              </w:rPr>
              <w:t xml:space="preserve"> Anbefalt format: ”Fornavn Mellomnavn”</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sidRPr="00AD78CA">
              <w:rPr>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String</w:t>
            </w:r>
          </w:p>
        </w:tc>
      </w:tr>
      <w:tr w:rsidR="00A21A9B" w:rsidRPr="00AD78CA" w:rsidTr="00A21A9B">
        <w:trPr>
          <w:cantSplit/>
        </w:trPr>
        <w:tc>
          <w:tcPr>
            <w:tcW w:w="314" w:type="dxa"/>
            <w:vMerge/>
            <w:tcBorders>
              <w:left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83" w:type="dxa"/>
            <w:vMerge/>
            <w:tcBorders>
              <w:left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552" w:type="dxa"/>
            <w:gridSpan w:val="3"/>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LastName</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 xml:space="preserve">Etternavn </w:t>
            </w:r>
            <w:r>
              <w:rPr>
                <w:snapToGrid w:val="0"/>
                <w:color w:val="000000"/>
                <w:sz w:val="20"/>
              </w:rPr>
              <w:t>til k</w:t>
            </w:r>
            <w:r w:rsidRPr="00AD78CA">
              <w:rPr>
                <w:snapToGrid w:val="0"/>
                <w:color w:val="000000"/>
                <w:sz w:val="20"/>
              </w:rPr>
              <w:t>ontaktperson</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sidRPr="00AD78CA">
              <w:rPr>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String</w:t>
            </w:r>
          </w:p>
        </w:tc>
      </w:tr>
      <w:tr w:rsidR="00A21A9B" w:rsidRPr="00AD78CA" w:rsidTr="00A21A9B">
        <w:trPr>
          <w:cantSplit/>
        </w:trPr>
        <w:tc>
          <w:tcPr>
            <w:tcW w:w="314" w:type="dxa"/>
            <w:vMerge w:val="restart"/>
            <w:tcBorders>
              <w:left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83" w:type="dxa"/>
            <w:vMerge w:val="restart"/>
            <w:tcBorders>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552" w:type="dxa"/>
            <w:gridSpan w:val="3"/>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Function</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 xml:space="preserve">Funksjon </w:t>
            </w:r>
            <w:r>
              <w:rPr>
                <w:snapToGrid w:val="0"/>
                <w:color w:val="000000"/>
                <w:sz w:val="20"/>
              </w:rPr>
              <w:t>til k</w:t>
            </w:r>
            <w:r w:rsidRPr="00AD78CA">
              <w:rPr>
                <w:snapToGrid w:val="0"/>
                <w:color w:val="000000"/>
                <w:sz w:val="20"/>
              </w:rPr>
              <w:t xml:space="preserve">ontaktperson </w:t>
            </w:r>
            <w:r>
              <w:rPr>
                <w:snapToGrid w:val="0"/>
                <w:color w:val="000000"/>
                <w:sz w:val="20"/>
              </w:rPr>
              <w:t>(s</w:t>
            </w:r>
            <w:r w:rsidRPr="00AD78CA">
              <w:rPr>
                <w:snapToGrid w:val="0"/>
                <w:color w:val="000000"/>
                <w:sz w:val="20"/>
              </w:rPr>
              <w:t>tilling, rolle</w:t>
            </w:r>
            <w:r>
              <w:rPr>
                <w:snapToGrid w:val="0"/>
                <w:color w:val="000000"/>
                <w:sz w:val="20"/>
              </w:rPr>
              <w:t>)</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sidRPr="00AD78CA">
              <w:rPr>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String</w:t>
            </w:r>
          </w:p>
        </w:tc>
      </w:tr>
      <w:tr w:rsidR="00A21A9B" w:rsidRPr="00AD78CA" w:rsidTr="00A21A9B">
        <w:trPr>
          <w:cantSplit/>
        </w:trPr>
        <w:tc>
          <w:tcPr>
            <w:tcW w:w="314" w:type="dxa"/>
            <w:vMerge/>
            <w:tcBorders>
              <w:left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83" w:type="dxa"/>
            <w:vMerge/>
            <w:tcBorders>
              <w:top w:val="single" w:sz="4" w:space="0" w:color="auto"/>
              <w:left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552" w:type="dxa"/>
            <w:gridSpan w:val="3"/>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Department</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Avdeling</w:t>
            </w:r>
            <w:r>
              <w:rPr>
                <w:snapToGrid w:val="0"/>
                <w:color w:val="000000"/>
                <w:sz w:val="20"/>
              </w:rPr>
              <w:t xml:space="preserve"> til</w:t>
            </w:r>
            <w:r w:rsidRPr="00AD78CA">
              <w:rPr>
                <w:snapToGrid w:val="0"/>
                <w:color w:val="000000"/>
                <w:sz w:val="20"/>
              </w:rPr>
              <w:t xml:space="preserve"> </w:t>
            </w:r>
            <w:r>
              <w:rPr>
                <w:snapToGrid w:val="0"/>
                <w:color w:val="000000"/>
                <w:sz w:val="20"/>
              </w:rPr>
              <w:t>k</w:t>
            </w:r>
            <w:r w:rsidRPr="00AD78CA">
              <w:rPr>
                <w:snapToGrid w:val="0"/>
                <w:color w:val="000000"/>
                <w:sz w:val="20"/>
              </w:rPr>
              <w:t>ontaktperson</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sidRPr="00AD78CA">
              <w:rPr>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String</w:t>
            </w:r>
          </w:p>
        </w:tc>
      </w:tr>
      <w:tr w:rsidR="00A21A9B" w:rsidRPr="00AD78CA" w:rsidTr="00A21A9B">
        <w:trPr>
          <w:cantSplit/>
          <w:trHeight w:val="265"/>
        </w:trPr>
        <w:tc>
          <w:tcPr>
            <w:tcW w:w="314" w:type="dxa"/>
            <w:tcBorders>
              <w:left w:val="single" w:sz="4" w:space="0" w:color="auto"/>
              <w:right w:val="single" w:sz="4" w:space="0" w:color="auto"/>
            </w:tcBorders>
          </w:tcPr>
          <w:p w:rsidR="00A21A9B" w:rsidRPr="00AD78CA" w:rsidRDefault="00A21A9B" w:rsidP="00A21A9B">
            <w:pPr>
              <w:spacing w:after="0"/>
              <w:ind w:left="0"/>
              <w:rPr>
                <w:b/>
                <w:snapToGrid w:val="0"/>
                <w:sz w:val="20"/>
              </w:rPr>
            </w:pPr>
          </w:p>
        </w:tc>
        <w:tc>
          <w:tcPr>
            <w:tcW w:w="283" w:type="dxa"/>
            <w:tcBorders>
              <w:left w:val="single" w:sz="4" w:space="0" w:color="auto"/>
              <w:right w:val="single" w:sz="4" w:space="0" w:color="auto"/>
            </w:tcBorders>
          </w:tcPr>
          <w:p w:rsidR="00A21A9B" w:rsidRPr="00AD78CA" w:rsidRDefault="00A21A9B" w:rsidP="00A21A9B">
            <w:pPr>
              <w:spacing w:after="0"/>
              <w:ind w:left="0"/>
              <w:rPr>
                <w:b/>
                <w:snapToGrid w:val="0"/>
                <w:sz w:val="20"/>
              </w:rPr>
            </w:pPr>
          </w:p>
        </w:tc>
        <w:tc>
          <w:tcPr>
            <w:tcW w:w="2552" w:type="dxa"/>
            <w:gridSpan w:val="3"/>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b/>
                <w:snapToGrid w:val="0"/>
                <w:sz w:val="20"/>
              </w:rPr>
            </w:pPr>
            <w:r w:rsidRPr="00AD78CA">
              <w:rPr>
                <w:b/>
                <w:snapToGrid w:val="0"/>
                <w:sz w:val="20"/>
              </w:rPr>
              <w:t>ContactInformation</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b/>
                <w:snapToGrid w:val="0"/>
                <w:sz w:val="20"/>
              </w:rPr>
            </w:pPr>
            <w:r w:rsidRPr="00AD78CA">
              <w:rPr>
                <w:b/>
                <w:snapToGrid w:val="0"/>
                <w:sz w:val="20"/>
              </w:rPr>
              <w:t xml:space="preserve">Kontaktinformasjon for kontaktperson </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b/>
                <w:snapToGrid w:val="0"/>
                <w:sz w:val="20"/>
              </w:rPr>
            </w:pPr>
            <w:r w:rsidRPr="00AD78CA">
              <w:rPr>
                <w:b/>
                <w:snapToGrid w:val="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b/>
                <w:snapToGrid w:val="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b/>
                <w:snapToGrid w:val="0"/>
                <w:sz w:val="20"/>
              </w:rPr>
            </w:pPr>
            <w:r w:rsidRPr="00AD78CA">
              <w:rPr>
                <w:b/>
                <w:snapToGrid w:val="0"/>
                <w:color w:val="000000"/>
                <w:sz w:val="20"/>
              </w:rPr>
              <w:t>Contact</w:t>
            </w:r>
            <w:r>
              <w:rPr>
                <w:b/>
                <w:snapToGrid w:val="0"/>
                <w:color w:val="000000"/>
                <w:sz w:val="20"/>
              </w:rPr>
              <w:t>InformationType</w:t>
            </w:r>
          </w:p>
        </w:tc>
      </w:tr>
      <w:tr w:rsidR="00A21A9B" w:rsidRPr="00AD78CA" w:rsidTr="00A21A9B">
        <w:trPr>
          <w:cantSplit/>
          <w:trHeight w:val="265"/>
        </w:trPr>
        <w:tc>
          <w:tcPr>
            <w:tcW w:w="314" w:type="dxa"/>
            <w:tcBorders>
              <w:left w:val="single" w:sz="4" w:space="0" w:color="auto"/>
              <w:right w:val="single" w:sz="4" w:space="0" w:color="auto"/>
            </w:tcBorders>
          </w:tcPr>
          <w:p w:rsidR="00A21A9B" w:rsidRPr="00AD78CA" w:rsidRDefault="00A21A9B" w:rsidP="00A21A9B">
            <w:pPr>
              <w:spacing w:after="0"/>
              <w:ind w:left="0"/>
              <w:rPr>
                <w:snapToGrid w:val="0"/>
                <w:sz w:val="20"/>
              </w:rPr>
            </w:pPr>
          </w:p>
        </w:tc>
        <w:tc>
          <w:tcPr>
            <w:tcW w:w="283" w:type="dxa"/>
            <w:tcBorders>
              <w:left w:val="single" w:sz="4" w:space="0" w:color="auto"/>
              <w:right w:val="single" w:sz="4" w:space="0" w:color="auto"/>
            </w:tcBorders>
          </w:tcPr>
          <w:p w:rsidR="00A21A9B" w:rsidRPr="00AD78CA" w:rsidRDefault="00A21A9B" w:rsidP="00A21A9B">
            <w:pPr>
              <w:spacing w:after="0"/>
              <w:ind w:left="0"/>
              <w:rPr>
                <w:snapToGrid w:val="0"/>
                <w:sz w:val="20"/>
              </w:rPr>
            </w:pPr>
          </w:p>
        </w:tc>
        <w:tc>
          <w:tcPr>
            <w:tcW w:w="345" w:type="dxa"/>
            <w:gridSpan w:val="2"/>
            <w:tcBorders>
              <w:top w:val="single" w:sz="4" w:space="0" w:color="auto"/>
              <w:left w:val="single" w:sz="4" w:space="0" w:color="auto"/>
              <w:right w:val="single" w:sz="4" w:space="0" w:color="auto"/>
            </w:tcBorders>
          </w:tcPr>
          <w:p w:rsidR="00A21A9B" w:rsidRPr="00AD78CA" w:rsidRDefault="00A21A9B" w:rsidP="00A21A9B">
            <w:pPr>
              <w:spacing w:after="0"/>
              <w:ind w:left="0"/>
              <w:rPr>
                <w:snapToGrid w:val="0"/>
                <w:sz w:val="20"/>
              </w:rPr>
            </w:pPr>
          </w:p>
        </w:tc>
        <w:tc>
          <w:tcPr>
            <w:tcW w:w="2207"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sidRPr="00AD78CA">
              <w:rPr>
                <w:snapToGrid w:val="0"/>
                <w:sz w:val="20"/>
              </w:rPr>
              <w:t>PhoneNumber</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sidRPr="00AD78CA">
              <w:rPr>
                <w:snapToGrid w:val="0"/>
                <w:sz w:val="20"/>
              </w:rPr>
              <w:t xml:space="preserve">Telefonnummer </w:t>
            </w:r>
            <w:r>
              <w:rPr>
                <w:snapToGrid w:val="0"/>
                <w:sz w:val="20"/>
              </w:rPr>
              <w:t>til k</w:t>
            </w:r>
            <w:r w:rsidRPr="00AD78CA">
              <w:rPr>
                <w:snapToGrid w:val="0"/>
                <w:sz w:val="20"/>
              </w:rPr>
              <w:t>ontaktperson</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sz w:val="20"/>
              </w:rPr>
            </w:pPr>
            <w:r w:rsidRPr="00AD78CA">
              <w:rPr>
                <w:snapToGrid w:val="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sidRPr="00AD78CA">
              <w:rPr>
                <w:snapToGrid w:val="0"/>
                <w:sz w:val="20"/>
              </w:rPr>
              <w:t>String</w:t>
            </w:r>
          </w:p>
        </w:tc>
      </w:tr>
      <w:tr w:rsidR="00A21A9B" w:rsidRPr="00AD78CA" w:rsidTr="00A21A9B">
        <w:trPr>
          <w:cantSplit/>
          <w:trHeight w:val="265"/>
        </w:trPr>
        <w:tc>
          <w:tcPr>
            <w:tcW w:w="314" w:type="dxa"/>
            <w:tcBorders>
              <w:left w:val="single" w:sz="4" w:space="0" w:color="auto"/>
              <w:right w:val="single" w:sz="4" w:space="0" w:color="auto"/>
            </w:tcBorders>
          </w:tcPr>
          <w:p w:rsidR="00A21A9B" w:rsidRPr="00AD78CA" w:rsidRDefault="00A21A9B" w:rsidP="00A21A9B">
            <w:pPr>
              <w:spacing w:after="0"/>
              <w:ind w:left="0"/>
              <w:rPr>
                <w:snapToGrid w:val="0"/>
                <w:sz w:val="20"/>
              </w:rPr>
            </w:pPr>
          </w:p>
        </w:tc>
        <w:tc>
          <w:tcPr>
            <w:tcW w:w="283" w:type="dxa"/>
            <w:tcBorders>
              <w:left w:val="single" w:sz="4" w:space="0" w:color="auto"/>
              <w:right w:val="single" w:sz="4" w:space="0" w:color="auto"/>
            </w:tcBorders>
          </w:tcPr>
          <w:p w:rsidR="00A21A9B" w:rsidRPr="00AD78CA" w:rsidRDefault="00A21A9B" w:rsidP="00A21A9B">
            <w:pPr>
              <w:spacing w:after="0"/>
              <w:ind w:left="0"/>
              <w:rPr>
                <w:snapToGrid w:val="0"/>
                <w:sz w:val="20"/>
              </w:rPr>
            </w:pPr>
          </w:p>
        </w:tc>
        <w:tc>
          <w:tcPr>
            <w:tcW w:w="345" w:type="dxa"/>
            <w:gridSpan w:val="2"/>
            <w:tcBorders>
              <w:left w:val="single" w:sz="4" w:space="0" w:color="auto"/>
              <w:right w:val="single" w:sz="4" w:space="0" w:color="auto"/>
            </w:tcBorders>
          </w:tcPr>
          <w:p w:rsidR="00A21A9B" w:rsidRPr="00AD78CA" w:rsidRDefault="00A21A9B" w:rsidP="00A21A9B">
            <w:pPr>
              <w:spacing w:after="0"/>
              <w:ind w:left="0"/>
              <w:rPr>
                <w:snapToGrid w:val="0"/>
                <w:sz w:val="20"/>
              </w:rPr>
            </w:pPr>
          </w:p>
        </w:tc>
        <w:tc>
          <w:tcPr>
            <w:tcW w:w="2207"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sidRPr="00AD78CA">
              <w:rPr>
                <w:snapToGrid w:val="0"/>
                <w:sz w:val="20"/>
              </w:rPr>
              <w:t>FaxNumber</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sidRPr="00AD78CA">
              <w:rPr>
                <w:snapToGrid w:val="0"/>
                <w:sz w:val="20"/>
              </w:rPr>
              <w:t>Telefaksnummer</w:t>
            </w:r>
            <w:r>
              <w:rPr>
                <w:snapToGrid w:val="0"/>
                <w:sz w:val="20"/>
              </w:rPr>
              <w:t xml:space="preserve"> til kontaktpersons </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sz w:val="20"/>
              </w:rPr>
            </w:pPr>
            <w:r w:rsidRPr="00AD78CA">
              <w:rPr>
                <w:snapToGrid w:val="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sidRPr="00AD78CA">
              <w:rPr>
                <w:snapToGrid w:val="0"/>
                <w:sz w:val="20"/>
              </w:rPr>
              <w:t>String</w:t>
            </w:r>
          </w:p>
        </w:tc>
      </w:tr>
      <w:tr w:rsidR="00A21A9B" w:rsidRPr="00AD78CA" w:rsidTr="00A21A9B">
        <w:trPr>
          <w:cantSplit/>
          <w:trHeight w:val="265"/>
        </w:trPr>
        <w:tc>
          <w:tcPr>
            <w:tcW w:w="314" w:type="dxa"/>
            <w:tcBorders>
              <w:left w:val="single" w:sz="4" w:space="0" w:color="auto"/>
              <w:right w:val="single" w:sz="4" w:space="0" w:color="auto"/>
            </w:tcBorders>
          </w:tcPr>
          <w:p w:rsidR="00A21A9B" w:rsidRPr="00AD78CA" w:rsidRDefault="00A21A9B" w:rsidP="00A21A9B">
            <w:pPr>
              <w:spacing w:after="0"/>
              <w:ind w:left="0"/>
              <w:rPr>
                <w:snapToGrid w:val="0"/>
                <w:sz w:val="20"/>
              </w:rPr>
            </w:pPr>
          </w:p>
        </w:tc>
        <w:tc>
          <w:tcPr>
            <w:tcW w:w="283" w:type="dxa"/>
            <w:tcBorders>
              <w:left w:val="single" w:sz="4" w:space="0" w:color="auto"/>
              <w:right w:val="single" w:sz="4" w:space="0" w:color="auto"/>
            </w:tcBorders>
          </w:tcPr>
          <w:p w:rsidR="00A21A9B" w:rsidRPr="00AD78CA" w:rsidRDefault="00A21A9B" w:rsidP="00A21A9B">
            <w:pPr>
              <w:spacing w:after="0"/>
              <w:ind w:left="0"/>
              <w:rPr>
                <w:snapToGrid w:val="0"/>
                <w:sz w:val="20"/>
              </w:rPr>
            </w:pPr>
          </w:p>
        </w:tc>
        <w:tc>
          <w:tcPr>
            <w:tcW w:w="345" w:type="dxa"/>
            <w:gridSpan w:val="2"/>
            <w:tcBorders>
              <w:left w:val="single" w:sz="4" w:space="0" w:color="auto"/>
              <w:right w:val="single" w:sz="4" w:space="0" w:color="auto"/>
            </w:tcBorders>
          </w:tcPr>
          <w:p w:rsidR="00A21A9B" w:rsidRPr="00AD78CA" w:rsidRDefault="00A21A9B" w:rsidP="00A21A9B">
            <w:pPr>
              <w:spacing w:after="0"/>
              <w:ind w:left="0"/>
              <w:rPr>
                <w:snapToGrid w:val="0"/>
                <w:sz w:val="20"/>
              </w:rPr>
            </w:pPr>
          </w:p>
        </w:tc>
        <w:tc>
          <w:tcPr>
            <w:tcW w:w="2207"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sidRPr="00AD78CA">
              <w:rPr>
                <w:snapToGrid w:val="0"/>
                <w:sz w:val="20"/>
              </w:rPr>
              <w:t>EmailAddress</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sidRPr="00AD78CA">
              <w:rPr>
                <w:snapToGrid w:val="0"/>
                <w:sz w:val="20"/>
              </w:rPr>
              <w:t>Epost-adresse</w:t>
            </w:r>
            <w:r>
              <w:rPr>
                <w:snapToGrid w:val="0"/>
                <w:sz w:val="20"/>
              </w:rPr>
              <w:t xml:space="preserve"> til</w:t>
            </w:r>
            <w:r w:rsidRPr="00AD78CA">
              <w:rPr>
                <w:snapToGrid w:val="0"/>
                <w:sz w:val="20"/>
              </w:rPr>
              <w:t xml:space="preserve"> </w:t>
            </w:r>
            <w:r>
              <w:rPr>
                <w:snapToGrid w:val="0"/>
                <w:sz w:val="20"/>
              </w:rPr>
              <w:t>k</w:t>
            </w:r>
            <w:r w:rsidRPr="00AD78CA">
              <w:rPr>
                <w:snapToGrid w:val="0"/>
                <w:sz w:val="20"/>
              </w:rPr>
              <w:t>ontaktperson</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sz w:val="20"/>
              </w:rPr>
            </w:pPr>
            <w:r w:rsidRPr="00AD78CA">
              <w:rPr>
                <w:snapToGrid w:val="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sidRPr="00AD78CA">
              <w:rPr>
                <w:snapToGrid w:val="0"/>
                <w:sz w:val="20"/>
              </w:rPr>
              <w:t>String</w:t>
            </w:r>
          </w:p>
        </w:tc>
      </w:tr>
      <w:tr w:rsidR="00A21A9B" w:rsidRPr="00AD78CA" w:rsidTr="00A21A9B">
        <w:trPr>
          <w:cantSplit/>
          <w:trHeight w:val="265"/>
        </w:trPr>
        <w:tc>
          <w:tcPr>
            <w:tcW w:w="314" w:type="dxa"/>
            <w:tcBorders>
              <w:left w:val="single" w:sz="4" w:space="0" w:color="auto"/>
              <w:right w:val="single" w:sz="4" w:space="0" w:color="auto"/>
            </w:tcBorders>
          </w:tcPr>
          <w:p w:rsidR="00A21A9B" w:rsidRPr="00AD78CA" w:rsidRDefault="00A21A9B" w:rsidP="00A21A9B">
            <w:pPr>
              <w:spacing w:after="0"/>
              <w:ind w:left="0"/>
              <w:rPr>
                <w:snapToGrid w:val="0"/>
                <w:sz w:val="20"/>
              </w:rPr>
            </w:pPr>
          </w:p>
        </w:tc>
        <w:tc>
          <w:tcPr>
            <w:tcW w:w="283" w:type="dxa"/>
            <w:tcBorders>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p>
        </w:tc>
        <w:tc>
          <w:tcPr>
            <w:tcW w:w="345" w:type="dxa"/>
            <w:gridSpan w:val="2"/>
            <w:tcBorders>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p>
        </w:tc>
        <w:tc>
          <w:tcPr>
            <w:tcW w:w="2207"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sidRPr="00AD78CA">
              <w:rPr>
                <w:snapToGrid w:val="0"/>
                <w:sz w:val="20"/>
              </w:rPr>
              <w:t>WebAddress</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sidRPr="00AD78CA">
              <w:rPr>
                <w:snapToGrid w:val="0"/>
                <w:sz w:val="20"/>
              </w:rPr>
              <w:t>Web-adresse</w:t>
            </w:r>
            <w:r>
              <w:rPr>
                <w:snapToGrid w:val="0"/>
                <w:sz w:val="20"/>
              </w:rPr>
              <w:t xml:space="preserve"> til</w:t>
            </w:r>
            <w:r w:rsidRPr="00AD78CA">
              <w:rPr>
                <w:snapToGrid w:val="0"/>
                <w:sz w:val="20"/>
              </w:rPr>
              <w:t xml:space="preserve"> </w:t>
            </w:r>
            <w:r>
              <w:rPr>
                <w:snapToGrid w:val="0"/>
                <w:sz w:val="20"/>
              </w:rPr>
              <w:t>kontaktperson</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sz w:val="20"/>
              </w:rPr>
            </w:pPr>
            <w:r w:rsidRPr="00AD78CA">
              <w:rPr>
                <w:snapToGrid w:val="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sidRPr="00AD78CA">
              <w:rPr>
                <w:snapToGrid w:val="0"/>
                <w:sz w:val="20"/>
              </w:rPr>
              <w:t>String</w:t>
            </w:r>
          </w:p>
        </w:tc>
      </w:tr>
      <w:tr w:rsidR="00A21A9B" w:rsidRPr="00AD78CA" w:rsidTr="00A21A9B">
        <w:trPr>
          <w:cantSplit/>
        </w:trPr>
        <w:tc>
          <w:tcPr>
            <w:tcW w:w="314" w:type="dxa"/>
            <w:vMerge w:val="restart"/>
            <w:tcBorders>
              <w:left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835" w:type="dxa"/>
            <w:gridSpan w:val="4"/>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OrgNumber</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Organisasjonsnummer</w:t>
            </w:r>
            <w:r>
              <w:rPr>
                <w:snapToGrid w:val="0"/>
                <w:color w:val="000000"/>
                <w:sz w:val="20"/>
              </w:rPr>
              <w:t>:</w:t>
            </w:r>
            <w:r w:rsidRPr="00AD78CA">
              <w:rPr>
                <w:snapToGrid w:val="0"/>
                <w:color w:val="000000"/>
                <w:sz w:val="20"/>
              </w:rPr>
              <w:t xml:space="preserve"> Påkrevd for Leverandør (9 siffer)</w:t>
            </w:r>
            <w:r>
              <w:rPr>
                <w:snapToGrid w:val="0"/>
                <w:color w:val="000000"/>
                <w:sz w:val="20"/>
              </w:rPr>
              <w:t>. Feltet anbefales brukt.</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Pr>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String</w:t>
            </w:r>
          </w:p>
        </w:tc>
      </w:tr>
      <w:tr w:rsidR="00A21A9B" w:rsidRPr="00AD78CA" w:rsidTr="00A21A9B">
        <w:trPr>
          <w:cantSplit/>
        </w:trPr>
        <w:tc>
          <w:tcPr>
            <w:tcW w:w="314" w:type="dxa"/>
            <w:vMerge/>
            <w:tcBorders>
              <w:left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835" w:type="dxa"/>
            <w:gridSpan w:val="4"/>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VatId</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MVA-nummer</w:t>
            </w:r>
            <w:r>
              <w:rPr>
                <w:snapToGrid w:val="0"/>
                <w:color w:val="000000"/>
                <w:sz w:val="20"/>
              </w:rPr>
              <w:t>:</w:t>
            </w:r>
            <w:r w:rsidRPr="00AD78CA">
              <w:rPr>
                <w:snapToGrid w:val="0"/>
                <w:color w:val="000000"/>
                <w:sz w:val="20"/>
              </w:rPr>
              <w:t xml:space="preserve"> Påkrevd ved fakturering med MVA (14 karakterer)</w:t>
            </w:r>
            <w:r>
              <w:rPr>
                <w:snapToGrid w:val="0"/>
                <w:color w:val="000000"/>
                <w:sz w:val="20"/>
              </w:rPr>
              <w:t>. Feltet anbefales brukt.</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Pr>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String</w:t>
            </w:r>
          </w:p>
        </w:tc>
      </w:tr>
      <w:tr w:rsidR="00A21A9B" w:rsidRPr="00AD78CA" w:rsidTr="00A21A9B">
        <w:trPr>
          <w:cantSplit/>
        </w:trPr>
        <w:tc>
          <w:tcPr>
            <w:tcW w:w="314" w:type="dxa"/>
            <w:vMerge/>
            <w:tcBorders>
              <w:left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835" w:type="dxa"/>
            <w:gridSpan w:val="4"/>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Department</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Avdeling innen selskap</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sidRPr="00AD78CA">
              <w:rPr>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String</w:t>
            </w:r>
          </w:p>
        </w:tc>
      </w:tr>
      <w:tr w:rsidR="00A21A9B" w:rsidRPr="00AD78CA" w:rsidTr="00A21A9B">
        <w:trPr>
          <w:cantSplit/>
          <w:trHeight w:val="265"/>
        </w:trPr>
        <w:tc>
          <w:tcPr>
            <w:tcW w:w="314" w:type="dxa"/>
            <w:tcBorders>
              <w:left w:val="single" w:sz="4" w:space="0" w:color="auto"/>
              <w:right w:val="single" w:sz="4" w:space="0" w:color="auto"/>
            </w:tcBorders>
          </w:tcPr>
          <w:p w:rsidR="00A21A9B" w:rsidRPr="00AD78CA" w:rsidRDefault="00A21A9B" w:rsidP="00A21A9B">
            <w:pPr>
              <w:spacing w:after="0"/>
              <w:ind w:left="0"/>
              <w:rPr>
                <w:b/>
                <w:snapToGrid w:val="0"/>
                <w:sz w:val="20"/>
              </w:rPr>
            </w:pPr>
          </w:p>
        </w:tc>
        <w:tc>
          <w:tcPr>
            <w:tcW w:w="2835" w:type="dxa"/>
            <w:gridSpan w:val="4"/>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b/>
                <w:snapToGrid w:val="0"/>
                <w:sz w:val="20"/>
              </w:rPr>
            </w:pPr>
            <w:r w:rsidRPr="00AD78CA">
              <w:rPr>
                <w:b/>
                <w:snapToGrid w:val="0"/>
                <w:sz w:val="20"/>
              </w:rPr>
              <w:t>AccountInformation</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b/>
                <w:snapToGrid w:val="0"/>
                <w:sz w:val="20"/>
              </w:rPr>
            </w:pPr>
            <w:r w:rsidRPr="00AD78CA">
              <w:rPr>
                <w:b/>
                <w:snapToGrid w:val="0"/>
                <w:sz w:val="20"/>
              </w:rPr>
              <w:t>Kontoinformasjon</w:t>
            </w:r>
            <w:r>
              <w:rPr>
                <w:b/>
                <w:snapToGrid w:val="0"/>
                <w:sz w:val="20"/>
              </w:rPr>
              <w:t>:</w:t>
            </w:r>
            <w:r w:rsidRPr="00AD78CA">
              <w:rPr>
                <w:b/>
                <w:snapToGrid w:val="0"/>
                <w:sz w:val="20"/>
              </w:rPr>
              <w:t xml:space="preserve"> Informasjon om konti for nasjonal og internasjonal betaling </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b/>
                <w:snapToGrid w:val="0"/>
                <w:sz w:val="20"/>
              </w:rPr>
            </w:pPr>
            <w:r w:rsidRPr="00AD78CA">
              <w:rPr>
                <w:b/>
                <w:snapToGrid w:val="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b/>
                <w:snapToGrid w:val="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b/>
                <w:snapToGrid w:val="0"/>
                <w:sz w:val="20"/>
              </w:rPr>
            </w:pPr>
            <w:r w:rsidRPr="00AD78CA">
              <w:rPr>
                <w:b/>
                <w:snapToGrid w:val="0"/>
                <w:sz w:val="20"/>
              </w:rPr>
              <w:t>AccountInformation</w:t>
            </w:r>
            <w:r>
              <w:rPr>
                <w:b/>
                <w:snapToGrid w:val="0"/>
                <w:sz w:val="20"/>
              </w:rPr>
              <w:t>Type</w:t>
            </w:r>
          </w:p>
        </w:tc>
      </w:tr>
      <w:tr w:rsidR="00A21A9B" w:rsidRPr="00AD78CA" w:rsidTr="00A21A9B">
        <w:trPr>
          <w:cantSplit/>
          <w:trHeight w:val="265"/>
        </w:trPr>
        <w:tc>
          <w:tcPr>
            <w:tcW w:w="314" w:type="dxa"/>
            <w:tcBorders>
              <w:left w:val="single" w:sz="4" w:space="0" w:color="auto"/>
              <w:right w:val="single" w:sz="4" w:space="0" w:color="auto"/>
            </w:tcBorders>
          </w:tcPr>
          <w:p w:rsidR="00A21A9B" w:rsidRPr="00AD78CA" w:rsidRDefault="00A21A9B" w:rsidP="00A21A9B">
            <w:pPr>
              <w:spacing w:after="0"/>
              <w:ind w:left="0"/>
              <w:rPr>
                <w:snapToGrid w:val="0"/>
                <w:sz w:val="20"/>
              </w:rPr>
            </w:pPr>
          </w:p>
        </w:tc>
        <w:tc>
          <w:tcPr>
            <w:tcW w:w="314" w:type="dxa"/>
            <w:gridSpan w:val="2"/>
            <w:tcBorders>
              <w:top w:val="single" w:sz="4" w:space="0" w:color="auto"/>
              <w:left w:val="single" w:sz="4" w:space="0" w:color="auto"/>
              <w:right w:val="single" w:sz="4" w:space="0" w:color="auto"/>
            </w:tcBorders>
          </w:tcPr>
          <w:p w:rsidR="00A21A9B" w:rsidRPr="00AD78CA" w:rsidRDefault="00A21A9B" w:rsidP="00A21A9B">
            <w:pPr>
              <w:spacing w:after="0"/>
              <w:ind w:left="0"/>
              <w:rPr>
                <w:snapToGrid w:val="0"/>
                <w:sz w:val="20"/>
              </w:rPr>
            </w:pPr>
          </w:p>
        </w:tc>
        <w:tc>
          <w:tcPr>
            <w:tcW w:w="2521" w:type="dxa"/>
            <w:gridSpan w:val="2"/>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sidRPr="00AD78CA">
              <w:rPr>
                <w:snapToGrid w:val="0"/>
                <w:sz w:val="20"/>
              </w:rPr>
              <w:t>AccountNumber</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sidRPr="00AD78CA">
              <w:rPr>
                <w:snapToGrid w:val="0"/>
                <w:sz w:val="20"/>
              </w:rPr>
              <w:t>Bankkontonummer</w:t>
            </w:r>
            <w:r>
              <w:rPr>
                <w:snapToGrid w:val="0"/>
                <w:sz w:val="20"/>
              </w:rPr>
              <w:t>:</w:t>
            </w:r>
            <w:r w:rsidRPr="00AD78CA">
              <w:rPr>
                <w:snapToGrid w:val="0"/>
                <w:sz w:val="20"/>
              </w:rPr>
              <w:t xml:space="preserve"> Bedriftens kontonummer</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sz w:val="20"/>
              </w:rPr>
            </w:pPr>
            <w:r w:rsidRPr="00AD78CA">
              <w:rPr>
                <w:snapToGrid w:val="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sidRPr="00AD78CA">
              <w:rPr>
                <w:snapToGrid w:val="0"/>
                <w:sz w:val="20"/>
              </w:rPr>
              <w:t>String</w:t>
            </w:r>
          </w:p>
        </w:tc>
      </w:tr>
      <w:tr w:rsidR="00A21A9B" w:rsidRPr="00AD78CA" w:rsidTr="00A21A9B">
        <w:trPr>
          <w:cantSplit/>
          <w:trHeight w:val="265"/>
        </w:trPr>
        <w:tc>
          <w:tcPr>
            <w:tcW w:w="314" w:type="dxa"/>
            <w:tcBorders>
              <w:left w:val="single" w:sz="4" w:space="0" w:color="auto"/>
              <w:right w:val="single" w:sz="4" w:space="0" w:color="auto"/>
            </w:tcBorders>
          </w:tcPr>
          <w:p w:rsidR="00A21A9B" w:rsidRPr="00AD78CA" w:rsidRDefault="00A21A9B" w:rsidP="00A21A9B">
            <w:pPr>
              <w:spacing w:after="0"/>
              <w:ind w:left="0"/>
              <w:rPr>
                <w:snapToGrid w:val="0"/>
                <w:sz w:val="20"/>
              </w:rPr>
            </w:pPr>
          </w:p>
        </w:tc>
        <w:tc>
          <w:tcPr>
            <w:tcW w:w="314" w:type="dxa"/>
            <w:gridSpan w:val="2"/>
            <w:tcBorders>
              <w:left w:val="single" w:sz="4" w:space="0" w:color="auto"/>
              <w:right w:val="single" w:sz="4" w:space="0" w:color="auto"/>
            </w:tcBorders>
          </w:tcPr>
          <w:p w:rsidR="00A21A9B" w:rsidRPr="00AD78CA" w:rsidRDefault="00A21A9B" w:rsidP="00A21A9B">
            <w:pPr>
              <w:spacing w:after="0"/>
              <w:ind w:left="0"/>
              <w:rPr>
                <w:snapToGrid w:val="0"/>
                <w:sz w:val="20"/>
              </w:rPr>
            </w:pPr>
          </w:p>
        </w:tc>
        <w:tc>
          <w:tcPr>
            <w:tcW w:w="2521" w:type="dxa"/>
            <w:gridSpan w:val="2"/>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sidRPr="00AD78CA">
              <w:rPr>
                <w:snapToGrid w:val="0"/>
                <w:sz w:val="20"/>
              </w:rPr>
              <w:t>IbanNumber</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sidRPr="00AD78CA">
              <w:rPr>
                <w:snapToGrid w:val="0"/>
                <w:sz w:val="20"/>
              </w:rPr>
              <w:t>Ibannummer</w:t>
            </w:r>
            <w:r>
              <w:rPr>
                <w:snapToGrid w:val="0"/>
                <w:sz w:val="20"/>
              </w:rPr>
              <w:t>:</w:t>
            </w:r>
            <w:r w:rsidRPr="00AD78CA">
              <w:rPr>
                <w:snapToGrid w:val="0"/>
                <w:sz w:val="20"/>
              </w:rPr>
              <w:t xml:space="preserve"> For internasjonal betaling</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sz w:val="20"/>
              </w:rPr>
            </w:pPr>
            <w:r w:rsidRPr="00AD78CA">
              <w:rPr>
                <w:snapToGrid w:val="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sidRPr="00AD78CA">
              <w:rPr>
                <w:snapToGrid w:val="0"/>
                <w:sz w:val="20"/>
              </w:rPr>
              <w:t>String</w:t>
            </w:r>
          </w:p>
        </w:tc>
      </w:tr>
      <w:tr w:rsidR="00A21A9B" w:rsidRPr="00AD78CA" w:rsidTr="00A21A9B">
        <w:trPr>
          <w:cantSplit/>
          <w:trHeight w:val="265"/>
        </w:trPr>
        <w:tc>
          <w:tcPr>
            <w:tcW w:w="314" w:type="dxa"/>
            <w:tcBorders>
              <w:left w:val="single" w:sz="4" w:space="0" w:color="auto"/>
              <w:right w:val="single" w:sz="4" w:space="0" w:color="auto"/>
            </w:tcBorders>
          </w:tcPr>
          <w:p w:rsidR="00A21A9B" w:rsidRPr="00AD78CA" w:rsidRDefault="00A21A9B" w:rsidP="00A21A9B">
            <w:pPr>
              <w:spacing w:after="0"/>
              <w:ind w:left="0"/>
              <w:rPr>
                <w:snapToGrid w:val="0"/>
                <w:sz w:val="20"/>
              </w:rPr>
            </w:pPr>
          </w:p>
        </w:tc>
        <w:tc>
          <w:tcPr>
            <w:tcW w:w="314" w:type="dxa"/>
            <w:gridSpan w:val="2"/>
            <w:tcBorders>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p>
        </w:tc>
        <w:tc>
          <w:tcPr>
            <w:tcW w:w="2521" w:type="dxa"/>
            <w:gridSpan w:val="2"/>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sidRPr="00AD78CA">
              <w:rPr>
                <w:snapToGrid w:val="0"/>
                <w:sz w:val="20"/>
              </w:rPr>
              <w:t>SwiftNumber</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sidRPr="00AD78CA">
              <w:rPr>
                <w:snapToGrid w:val="0"/>
                <w:sz w:val="20"/>
              </w:rPr>
              <w:t>Swiftnummer</w:t>
            </w:r>
            <w:r>
              <w:rPr>
                <w:snapToGrid w:val="0"/>
                <w:sz w:val="20"/>
              </w:rPr>
              <w:t>:</w:t>
            </w:r>
            <w:r w:rsidRPr="00AD78CA">
              <w:rPr>
                <w:snapToGrid w:val="0"/>
                <w:sz w:val="20"/>
              </w:rPr>
              <w:t xml:space="preserve"> For internasjonal betaling</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sz w:val="20"/>
              </w:rPr>
            </w:pPr>
            <w:r w:rsidRPr="00AD78CA">
              <w:rPr>
                <w:snapToGrid w:val="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sz w:val="20"/>
              </w:rPr>
            </w:pPr>
            <w:r w:rsidRPr="00AD78CA">
              <w:rPr>
                <w:snapToGrid w:val="0"/>
                <w:sz w:val="20"/>
              </w:rPr>
              <w:t>String</w:t>
            </w:r>
          </w:p>
        </w:tc>
      </w:tr>
      <w:tr w:rsidR="00A21A9B" w:rsidRPr="00AD78CA" w:rsidTr="00A21A9B">
        <w:trPr>
          <w:cantSplit/>
        </w:trPr>
        <w:tc>
          <w:tcPr>
            <w:tcW w:w="314" w:type="dxa"/>
            <w:tcBorders>
              <w:left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835" w:type="dxa"/>
            <w:gridSpan w:val="4"/>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ProjectRef</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 xml:space="preserve">Prosjektreferanse </w:t>
            </w:r>
            <w:r>
              <w:rPr>
                <w:snapToGrid w:val="0"/>
                <w:color w:val="000000"/>
                <w:sz w:val="20"/>
              </w:rPr>
              <w:t>h</w:t>
            </w:r>
            <w:r w:rsidRPr="00AD78CA">
              <w:rPr>
                <w:snapToGrid w:val="0"/>
                <w:color w:val="000000"/>
                <w:sz w:val="20"/>
              </w:rPr>
              <w:t>os aktuell aktør</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sidRPr="00AD78CA">
              <w:rPr>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String</w:t>
            </w:r>
          </w:p>
        </w:tc>
      </w:tr>
      <w:tr w:rsidR="00A21A9B" w:rsidRPr="00AD78CA" w:rsidTr="00A21A9B">
        <w:trPr>
          <w:cantSplit/>
        </w:trPr>
        <w:tc>
          <w:tcPr>
            <w:tcW w:w="314" w:type="dxa"/>
            <w:vMerge w:val="restart"/>
            <w:tcBorders>
              <w:left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835" w:type="dxa"/>
            <w:gridSpan w:val="4"/>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Pr>
                <w:snapToGrid w:val="0"/>
                <w:color w:val="000000"/>
                <w:sz w:val="20"/>
              </w:rPr>
              <w:t>ContractNumber</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Pr>
                <w:snapToGrid w:val="0"/>
                <w:color w:val="000000"/>
                <w:sz w:val="20"/>
              </w:rPr>
              <w:t>Kontraktnummer</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sidRPr="00AD78CA">
              <w:rPr>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String</w:t>
            </w:r>
          </w:p>
        </w:tc>
      </w:tr>
      <w:tr w:rsidR="00A21A9B" w:rsidRPr="00AD78CA" w:rsidTr="00A21A9B">
        <w:trPr>
          <w:cantSplit/>
        </w:trPr>
        <w:tc>
          <w:tcPr>
            <w:tcW w:w="314" w:type="dxa"/>
            <w:vMerge/>
            <w:tcBorders>
              <w:left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835" w:type="dxa"/>
            <w:gridSpan w:val="4"/>
            <w:tcBorders>
              <w:left w:val="single" w:sz="4" w:space="0" w:color="auto"/>
              <w:bottom w:val="single" w:sz="4" w:space="0" w:color="auto"/>
              <w:right w:val="single" w:sz="4" w:space="0" w:color="auto"/>
            </w:tcBorders>
          </w:tcPr>
          <w:p w:rsidR="00A21A9B" w:rsidRPr="00AD78CA" w:rsidRDefault="00A21A9B" w:rsidP="00A21A9B">
            <w:pPr>
              <w:spacing w:after="0"/>
              <w:ind w:left="0"/>
              <w:rPr>
                <w:b/>
                <w:snapToGrid w:val="0"/>
                <w:color w:val="000000"/>
                <w:sz w:val="20"/>
              </w:rPr>
            </w:pPr>
            <w:r w:rsidRPr="00AD78CA">
              <w:rPr>
                <w:b/>
                <w:snapToGrid w:val="0"/>
                <w:color w:val="000000"/>
                <w:sz w:val="20"/>
              </w:rPr>
              <w:t>Ref</w:t>
            </w:r>
          </w:p>
        </w:tc>
        <w:tc>
          <w:tcPr>
            <w:tcW w:w="6520" w:type="dxa"/>
            <w:tcBorders>
              <w:top w:val="single" w:sz="4" w:space="0" w:color="auto"/>
              <w:left w:val="single" w:sz="4" w:space="0" w:color="auto"/>
              <w:bottom w:val="single" w:sz="4" w:space="0" w:color="auto"/>
              <w:right w:val="single" w:sz="4" w:space="0" w:color="auto"/>
            </w:tcBorders>
          </w:tcPr>
          <w:p w:rsidR="00A21A9B" w:rsidRDefault="00A21A9B" w:rsidP="00A21A9B">
            <w:pPr>
              <w:spacing w:after="0"/>
              <w:ind w:left="0"/>
              <w:rPr>
                <w:b/>
                <w:snapToGrid w:val="0"/>
                <w:color w:val="000000"/>
                <w:sz w:val="20"/>
              </w:rPr>
            </w:pPr>
            <w:r w:rsidRPr="00AD78CA">
              <w:rPr>
                <w:b/>
                <w:snapToGrid w:val="0"/>
                <w:color w:val="000000"/>
                <w:sz w:val="20"/>
              </w:rPr>
              <w:t xml:space="preserve">Generelt referansefelt med kode. </w:t>
            </w:r>
            <w:r w:rsidRPr="00AD78CA">
              <w:rPr>
                <w:b/>
                <w:snapToGrid w:val="0"/>
                <w:color w:val="000000"/>
                <w:sz w:val="20"/>
              </w:rPr>
              <w:br/>
              <w:t>Null eller mange forekomster</w:t>
            </w:r>
          </w:p>
          <w:p w:rsidR="009D7AB0" w:rsidRPr="00AD78CA" w:rsidRDefault="009D7AB0" w:rsidP="00A21A9B">
            <w:pPr>
              <w:spacing w:after="0"/>
              <w:ind w:left="0"/>
              <w:rPr>
                <w:b/>
                <w:snapToGrid w:val="0"/>
                <w:color w:val="000000"/>
                <w:sz w:val="20"/>
              </w:rPr>
            </w:pPr>
            <w:r>
              <w:rPr>
                <w:b/>
                <w:snapToGrid w:val="0"/>
                <w:color w:val="000000"/>
                <w:sz w:val="20"/>
              </w:rPr>
              <w:t>Se egen regel for utfylling for leverandører under.</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b/>
                <w:snapToGrid w:val="0"/>
                <w:color w:val="000000"/>
                <w:sz w:val="20"/>
              </w:rPr>
            </w:pPr>
            <w:r w:rsidRPr="00AD78CA">
              <w:rPr>
                <w:b/>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b/>
                <w:snapToGrid w:val="0"/>
                <w:color w:val="000000"/>
                <w:sz w:val="20"/>
              </w:rPr>
            </w:pPr>
            <w:r>
              <w:rPr>
                <w:b/>
                <w:snapToGrid w:val="0"/>
                <w:color w:val="000000"/>
                <w:sz w:val="20"/>
              </w:rPr>
              <w:t>0..*</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b/>
                <w:snapToGrid w:val="0"/>
                <w:color w:val="000000"/>
                <w:sz w:val="20"/>
              </w:rPr>
            </w:pPr>
            <w:r>
              <w:rPr>
                <w:b/>
                <w:snapToGrid w:val="0"/>
                <w:color w:val="000000"/>
                <w:sz w:val="20"/>
              </w:rPr>
              <w:t>RefWithCodeType</w:t>
            </w:r>
          </w:p>
        </w:tc>
      </w:tr>
      <w:tr w:rsidR="00A21A9B" w:rsidRPr="00AD78CA" w:rsidTr="00A21A9B">
        <w:trPr>
          <w:cantSplit/>
        </w:trPr>
        <w:tc>
          <w:tcPr>
            <w:tcW w:w="314" w:type="dxa"/>
            <w:vMerge w:val="restart"/>
            <w:tcBorders>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83" w:type="dxa"/>
            <w:vMerge w:val="restart"/>
            <w:tcBorders>
              <w:top w:val="single" w:sz="4" w:space="0" w:color="auto"/>
              <w:left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552" w:type="dxa"/>
            <w:gridSpan w:val="3"/>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Code</w:t>
            </w:r>
          </w:p>
        </w:tc>
        <w:tc>
          <w:tcPr>
            <w:tcW w:w="6520" w:type="dxa"/>
            <w:tcBorders>
              <w:top w:val="single" w:sz="4" w:space="0" w:color="auto"/>
              <w:left w:val="single" w:sz="4" w:space="0" w:color="auto"/>
              <w:bottom w:val="single" w:sz="4" w:space="0" w:color="auto"/>
              <w:right w:val="single" w:sz="4" w:space="0" w:color="auto"/>
            </w:tcBorders>
          </w:tcPr>
          <w:p w:rsidR="00A21A9B" w:rsidRPr="00AD78CA" w:rsidRDefault="009D7AB0" w:rsidP="00A21A9B">
            <w:pPr>
              <w:spacing w:after="0"/>
              <w:ind w:left="0"/>
              <w:rPr>
                <w:snapToGrid w:val="0"/>
                <w:color w:val="000000"/>
                <w:sz w:val="20"/>
              </w:rPr>
            </w:pPr>
            <w:r>
              <w:rPr>
                <w:snapToGrid w:val="0"/>
                <w:color w:val="000000"/>
                <w:sz w:val="20"/>
              </w:rPr>
              <w:t xml:space="preserve">Kode som angir type referanse. </w:t>
            </w:r>
            <w:r>
              <w:rPr>
                <w:snapToGrid w:val="0"/>
                <w:color w:val="000000"/>
                <w:sz w:val="20"/>
              </w:rPr>
              <w:br/>
              <w:t xml:space="preserve">Dersom aktør er leverandør/selger som </w:t>
            </w:r>
            <w:r w:rsidRPr="00EE56A3">
              <w:rPr>
                <w:snapToGrid w:val="0"/>
                <w:color w:val="000000"/>
                <w:sz w:val="20"/>
              </w:rPr>
              <w:t>er aksjeselskap, allmennaksjeselskap eller f</w:t>
            </w:r>
            <w:r>
              <w:rPr>
                <w:snapToGrid w:val="0"/>
                <w:color w:val="000000"/>
                <w:sz w:val="20"/>
              </w:rPr>
              <w:t xml:space="preserve">ilial av utenlandsk selskap er det påkrevd å sende: </w:t>
            </w:r>
            <w:r>
              <w:rPr>
                <w:snapToGrid w:val="0"/>
                <w:color w:val="000000"/>
                <w:sz w:val="20"/>
              </w:rPr>
              <w:br/>
            </w:r>
            <w:r w:rsidRPr="00321122">
              <w:rPr>
                <w:b/>
                <w:snapToGrid w:val="0"/>
                <w:color w:val="000000"/>
                <w:sz w:val="20"/>
              </w:rPr>
              <w:t>Code=Foretaksregisteret</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sidRPr="00AD78CA">
              <w:rPr>
                <w:snapToGrid w:val="0"/>
                <w:color w:val="000000"/>
                <w:sz w:val="20"/>
              </w:rPr>
              <w:t>M</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String</w:t>
            </w:r>
          </w:p>
        </w:tc>
      </w:tr>
      <w:tr w:rsidR="00A21A9B" w:rsidRPr="00AD78CA" w:rsidTr="00A21A9B">
        <w:trPr>
          <w:cantSplit/>
        </w:trPr>
        <w:tc>
          <w:tcPr>
            <w:tcW w:w="314" w:type="dxa"/>
            <w:vMerge/>
            <w:tcBorders>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83" w:type="dxa"/>
            <w:vMerge/>
            <w:tcBorders>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p>
        </w:tc>
        <w:tc>
          <w:tcPr>
            <w:tcW w:w="2552" w:type="dxa"/>
            <w:gridSpan w:val="3"/>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Text</w:t>
            </w:r>
          </w:p>
        </w:tc>
        <w:tc>
          <w:tcPr>
            <w:tcW w:w="6520" w:type="dxa"/>
            <w:tcBorders>
              <w:top w:val="single" w:sz="4" w:space="0" w:color="auto"/>
              <w:left w:val="single" w:sz="4" w:space="0" w:color="auto"/>
              <w:bottom w:val="single" w:sz="4" w:space="0" w:color="auto"/>
              <w:right w:val="single" w:sz="4" w:space="0" w:color="auto"/>
            </w:tcBorders>
          </w:tcPr>
          <w:p w:rsidR="009D7AB0" w:rsidRDefault="009D7AB0" w:rsidP="009D7AB0">
            <w:pPr>
              <w:spacing w:after="0"/>
              <w:ind w:left="0"/>
              <w:rPr>
                <w:snapToGrid w:val="0"/>
                <w:color w:val="000000"/>
                <w:sz w:val="20"/>
              </w:rPr>
            </w:pPr>
            <w:r w:rsidRPr="00AD78CA">
              <w:rPr>
                <w:snapToGrid w:val="0"/>
                <w:color w:val="000000"/>
                <w:sz w:val="20"/>
              </w:rPr>
              <w:t>Selve referansenummeret</w:t>
            </w:r>
            <w:r>
              <w:rPr>
                <w:snapToGrid w:val="0"/>
                <w:color w:val="000000"/>
                <w:sz w:val="20"/>
              </w:rPr>
              <w:t>.</w:t>
            </w:r>
          </w:p>
          <w:p w:rsidR="00A21A9B" w:rsidRPr="00AD78CA" w:rsidRDefault="009D7AB0" w:rsidP="009D7AB0">
            <w:pPr>
              <w:spacing w:after="0"/>
              <w:ind w:left="0"/>
              <w:rPr>
                <w:snapToGrid w:val="0"/>
                <w:color w:val="000000"/>
                <w:sz w:val="20"/>
              </w:rPr>
            </w:pPr>
            <w:r>
              <w:rPr>
                <w:snapToGrid w:val="0"/>
                <w:color w:val="000000"/>
                <w:sz w:val="20"/>
              </w:rPr>
              <w:t xml:space="preserve">Dersom aktør er leverandør/selger som </w:t>
            </w:r>
            <w:r w:rsidRPr="00EE56A3">
              <w:rPr>
                <w:snapToGrid w:val="0"/>
                <w:color w:val="000000"/>
                <w:sz w:val="20"/>
              </w:rPr>
              <w:t>er aksjeselskap, allmennaksjeselskap eller f</w:t>
            </w:r>
            <w:r>
              <w:rPr>
                <w:snapToGrid w:val="0"/>
                <w:color w:val="000000"/>
                <w:sz w:val="20"/>
              </w:rPr>
              <w:t xml:space="preserve">ilial av utenlandsk selskap er det påkrevd å sende: </w:t>
            </w:r>
            <w:r>
              <w:rPr>
                <w:snapToGrid w:val="0"/>
                <w:color w:val="000000"/>
                <w:sz w:val="20"/>
              </w:rPr>
              <w:br/>
            </w:r>
            <w:r w:rsidRPr="00321122">
              <w:rPr>
                <w:b/>
                <w:snapToGrid w:val="0"/>
                <w:color w:val="000000"/>
                <w:sz w:val="20"/>
              </w:rPr>
              <w:t>Text=Foretaksregisteret</w:t>
            </w:r>
          </w:p>
        </w:tc>
        <w:tc>
          <w:tcPr>
            <w:tcW w:w="709"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sidRPr="00AD78CA">
              <w:rPr>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jc w:val="center"/>
              <w:rPr>
                <w:snapToGrid w:val="0"/>
                <w:color w:val="000000"/>
                <w:sz w:val="20"/>
              </w:rPr>
            </w:pPr>
            <w:r>
              <w:rPr>
                <w:snapToGrid w:val="0"/>
                <w:color w:val="000000"/>
                <w:sz w:val="20"/>
              </w:rPr>
              <w:t>0..1</w:t>
            </w:r>
          </w:p>
        </w:tc>
        <w:tc>
          <w:tcPr>
            <w:tcW w:w="1984" w:type="dxa"/>
            <w:tcBorders>
              <w:top w:val="single" w:sz="4" w:space="0" w:color="auto"/>
              <w:left w:val="single" w:sz="4" w:space="0" w:color="auto"/>
              <w:bottom w:val="single" w:sz="4" w:space="0" w:color="auto"/>
              <w:right w:val="single" w:sz="4" w:space="0" w:color="auto"/>
            </w:tcBorders>
          </w:tcPr>
          <w:p w:rsidR="00A21A9B" w:rsidRPr="00AD78CA" w:rsidRDefault="00A21A9B" w:rsidP="00A21A9B">
            <w:pPr>
              <w:spacing w:after="0"/>
              <w:ind w:left="0"/>
              <w:rPr>
                <w:snapToGrid w:val="0"/>
                <w:color w:val="000000"/>
                <w:sz w:val="20"/>
              </w:rPr>
            </w:pPr>
            <w:r w:rsidRPr="00AD78CA">
              <w:rPr>
                <w:snapToGrid w:val="0"/>
                <w:color w:val="000000"/>
                <w:sz w:val="20"/>
              </w:rPr>
              <w:t>String</w:t>
            </w:r>
          </w:p>
        </w:tc>
      </w:tr>
    </w:tbl>
    <w:p w:rsidR="00301F1B" w:rsidRPr="00D72446" w:rsidRDefault="00301F1B" w:rsidP="006374C9">
      <w:pPr>
        <w:pStyle w:val="HeadingBase"/>
        <w:rPr>
          <w:lang w:val="en-US"/>
        </w:rPr>
      </w:pPr>
      <w:r w:rsidRPr="00D72446">
        <w:rPr>
          <w:lang w:val="en-US"/>
        </w:rPr>
        <w:t>XML-eksempel</w:t>
      </w:r>
    </w:p>
    <w:p w:rsidR="00A245E9" w:rsidRPr="001C7772" w:rsidRDefault="00A245E9" w:rsidP="00E96BC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InvoiceHeader</w:t>
      </w:r>
      <w:r w:rsidRPr="001C7772">
        <w:rPr>
          <w:rFonts w:ascii="Times New Roman" w:hAnsi="Times New Roman"/>
          <w:color w:val="0000FF"/>
          <w:szCs w:val="22"/>
          <w:highlight w:val="white"/>
          <w:lang w:val="en-US" w:eastAsia="en-US"/>
        </w:rPr>
        <w:t>&gt;</w:t>
      </w:r>
    </w:p>
    <w:p w:rsidR="00A245E9" w:rsidRPr="001C7772" w:rsidRDefault="00A245E9" w:rsidP="00E96BC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InvoiceType</w:t>
      </w:r>
      <w:r w:rsidRPr="001C7772">
        <w:rPr>
          <w:rFonts w:ascii="Times New Roman" w:hAnsi="Times New Roman"/>
          <w:color w:val="FF0000"/>
          <w:szCs w:val="22"/>
          <w:highlight w:val="white"/>
          <w:lang w:val="en-US" w:eastAsia="en-US"/>
        </w:rPr>
        <w:t xml:space="preserve"> codetext</w:t>
      </w:r>
      <w:r w:rsidRPr="001C7772">
        <w:rPr>
          <w:rFonts w:ascii="Times New Roman" w:hAnsi="Times New Roman"/>
          <w:color w:val="0000FF"/>
          <w:szCs w:val="22"/>
          <w:highlight w:val="white"/>
          <w:lang w:val="en-US" w:eastAsia="en-US"/>
        </w:rPr>
        <w:t>="</w:t>
      </w:r>
      <w:r w:rsidRPr="001C7772">
        <w:rPr>
          <w:rFonts w:ascii="Times New Roman" w:hAnsi="Times New Roman"/>
          <w:color w:val="000000"/>
          <w:szCs w:val="22"/>
          <w:highlight w:val="white"/>
          <w:lang w:val="en-US" w:eastAsia="en-US"/>
        </w:rPr>
        <w:t>Invoice</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380</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InvoiceType</w:t>
      </w:r>
      <w:r w:rsidRPr="001C7772">
        <w:rPr>
          <w:rFonts w:ascii="Times New Roman" w:hAnsi="Times New Roman"/>
          <w:color w:val="0000FF"/>
          <w:szCs w:val="22"/>
          <w:highlight w:val="white"/>
          <w:lang w:val="en-US" w:eastAsia="en-US"/>
        </w:rPr>
        <w:t>&gt;</w:t>
      </w:r>
    </w:p>
    <w:p w:rsidR="00A245E9" w:rsidRPr="001C7772" w:rsidRDefault="00A245E9" w:rsidP="00E96BC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InvoiceStatus</w:t>
      </w:r>
      <w:r w:rsidRPr="001C7772">
        <w:rPr>
          <w:rFonts w:ascii="Times New Roman" w:hAnsi="Times New Roman"/>
          <w:color w:val="FF0000"/>
          <w:szCs w:val="22"/>
          <w:highlight w:val="white"/>
          <w:lang w:val="en-US" w:eastAsia="en-US"/>
        </w:rPr>
        <w:t xml:space="preserve"> codetext</w:t>
      </w:r>
      <w:r w:rsidRPr="001C7772">
        <w:rPr>
          <w:rFonts w:ascii="Times New Roman" w:hAnsi="Times New Roman"/>
          <w:color w:val="0000FF"/>
          <w:szCs w:val="22"/>
          <w:highlight w:val="white"/>
          <w:lang w:val="en-US" w:eastAsia="en-US"/>
        </w:rPr>
        <w:t>="</w:t>
      </w:r>
      <w:r w:rsidRPr="001C7772">
        <w:rPr>
          <w:rFonts w:ascii="Times New Roman" w:hAnsi="Times New Roman"/>
          <w:color w:val="000000"/>
          <w:szCs w:val="22"/>
          <w:highlight w:val="white"/>
          <w:lang w:val="en-US" w:eastAsia="en-US"/>
        </w:rPr>
        <w:t>Original</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9</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InvoiceStatus</w:t>
      </w:r>
      <w:r w:rsidRPr="001C7772">
        <w:rPr>
          <w:rFonts w:ascii="Times New Roman" w:hAnsi="Times New Roman"/>
          <w:color w:val="0000FF"/>
          <w:szCs w:val="22"/>
          <w:highlight w:val="white"/>
          <w:lang w:val="en-US" w:eastAsia="en-US"/>
        </w:rPr>
        <w:t>&gt;</w:t>
      </w:r>
    </w:p>
    <w:p w:rsidR="00A245E9" w:rsidRPr="001C7772" w:rsidRDefault="00A245E9" w:rsidP="00E96BC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InvoiceNumber</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1</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InvoiceNumber</w:t>
      </w:r>
      <w:r w:rsidRPr="001C7772">
        <w:rPr>
          <w:rFonts w:ascii="Times New Roman" w:hAnsi="Times New Roman"/>
          <w:color w:val="0000FF"/>
          <w:szCs w:val="22"/>
          <w:highlight w:val="white"/>
          <w:lang w:val="en-US" w:eastAsia="en-US"/>
        </w:rPr>
        <w:t>&gt;</w:t>
      </w:r>
    </w:p>
    <w:p w:rsidR="00A245E9" w:rsidRPr="001C7772" w:rsidRDefault="00A245E9" w:rsidP="00E96BC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InvoiceDate</w:t>
      </w:r>
      <w:r w:rsidRPr="001C7772">
        <w:rPr>
          <w:rFonts w:ascii="Times New Roman" w:hAnsi="Times New Roman"/>
          <w:color w:val="0000FF"/>
          <w:szCs w:val="22"/>
          <w:highlight w:val="white"/>
          <w:lang w:val="en-US" w:eastAsia="en-US"/>
        </w:rPr>
        <w:t>&gt;</w:t>
      </w:r>
      <w:r w:rsidR="005F0175" w:rsidRPr="001C7772">
        <w:rPr>
          <w:rFonts w:ascii="Times New Roman" w:hAnsi="Times New Roman"/>
          <w:color w:val="000000"/>
          <w:szCs w:val="22"/>
          <w:highlight w:val="white"/>
          <w:lang w:val="en-GB" w:eastAsia="en-US"/>
        </w:rPr>
        <w:t>20</w:t>
      </w:r>
      <w:r w:rsidR="005F0175">
        <w:rPr>
          <w:rFonts w:ascii="Times New Roman" w:hAnsi="Times New Roman"/>
          <w:color w:val="000000"/>
          <w:szCs w:val="22"/>
          <w:highlight w:val="white"/>
          <w:lang w:val="en-GB" w:eastAsia="en-US"/>
        </w:rPr>
        <w:t>11</w:t>
      </w:r>
      <w:r w:rsidR="005F0175" w:rsidRPr="001C7772">
        <w:rPr>
          <w:rFonts w:ascii="Times New Roman" w:hAnsi="Times New Roman"/>
          <w:color w:val="000000"/>
          <w:szCs w:val="22"/>
          <w:highlight w:val="white"/>
          <w:lang w:val="en-GB" w:eastAsia="en-US"/>
        </w:rPr>
        <w:t>-</w:t>
      </w:r>
      <w:r w:rsidR="005F0175">
        <w:rPr>
          <w:rFonts w:ascii="Times New Roman" w:hAnsi="Times New Roman"/>
          <w:color w:val="000000"/>
          <w:szCs w:val="22"/>
          <w:highlight w:val="white"/>
          <w:lang w:val="en-GB" w:eastAsia="en-US"/>
        </w:rPr>
        <w:t>12</w:t>
      </w:r>
      <w:r w:rsidR="005F0175" w:rsidRPr="001C7772">
        <w:rPr>
          <w:rFonts w:ascii="Times New Roman" w:hAnsi="Times New Roman"/>
          <w:color w:val="000000"/>
          <w:szCs w:val="22"/>
          <w:highlight w:val="white"/>
          <w:lang w:val="en-GB" w:eastAsia="en-US"/>
        </w:rPr>
        <w:t>-</w:t>
      </w:r>
      <w:r w:rsidR="005F0175">
        <w:rPr>
          <w:rFonts w:ascii="Times New Roman" w:hAnsi="Times New Roman"/>
          <w:color w:val="000000"/>
          <w:szCs w:val="22"/>
          <w:highlight w:val="white"/>
          <w:lang w:val="en-GB" w:eastAsia="en-US"/>
        </w:rPr>
        <w:t>16</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InvoiceDate</w:t>
      </w:r>
      <w:r w:rsidRPr="001C7772">
        <w:rPr>
          <w:rFonts w:ascii="Times New Roman" w:hAnsi="Times New Roman"/>
          <w:color w:val="0000FF"/>
          <w:szCs w:val="22"/>
          <w:highlight w:val="white"/>
          <w:lang w:val="en-US" w:eastAsia="en-US"/>
        </w:rPr>
        <w:t>&gt;</w:t>
      </w:r>
    </w:p>
    <w:p w:rsidR="00A245E9" w:rsidRPr="001C7772" w:rsidRDefault="00A245E9" w:rsidP="00E96BC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Supplier</w:t>
      </w:r>
      <w:r w:rsidRPr="001C7772">
        <w:rPr>
          <w:rFonts w:ascii="Times New Roman" w:hAnsi="Times New Roman"/>
          <w:color w:val="0000FF"/>
          <w:szCs w:val="22"/>
          <w:highlight w:val="white"/>
          <w:lang w:val="en-US" w:eastAsia="en-US"/>
        </w:rPr>
        <w:t>&gt;</w:t>
      </w:r>
    </w:p>
    <w:p w:rsidR="00A245E9" w:rsidRPr="001C7772" w:rsidRDefault="00A245E9" w:rsidP="00E96BC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PartyId</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12345</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PartyId</w:t>
      </w:r>
      <w:r w:rsidRPr="001C7772">
        <w:rPr>
          <w:rFonts w:ascii="Times New Roman" w:hAnsi="Times New Roman"/>
          <w:color w:val="0000FF"/>
          <w:szCs w:val="22"/>
          <w:highlight w:val="white"/>
          <w:lang w:val="en-US" w:eastAsia="en-US"/>
        </w:rPr>
        <w:t>&gt;</w:t>
      </w:r>
    </w:p>
    <w:p w:rsidR="00A245E9" w:rsidRPr="001C7772" w:rsidRDefault="00A245E9" w:rsidP="00E96BC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LocationId</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767676767</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LocationId</w:t>
      </w:r>
      <w:r w:rsidRPr="001C7772">
        <w:rPr>
          <w:rFonts w:ascii="Times New Roman" w:hAnsi="Times New Roman"/>
          <w:color w:val="0000FF"/>
          <w:szCs w:val="22"/>
          <w:highlight w:val="white"/>
          <w:lang w:val="en-US" w:eastAsia="en-US"/>
        </w:rPr>
        <w:t>&gt;</w:t>
      </w:r>
    </w:p>
    <w:p w:rsidR="00A245E9" w:rsidRPr="001C7772" w:rsidRDefault="00A245E9" w:rsidP="00E96BC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Name</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Leverandør1</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Name</w:t>
      </w:r>
      <w:r w:rsidRPr="001C7772">
        <w:rPr>
          <w:rFonts w:ascii="Times New Roman" w:hAnsi="Times New Roman"/>
          <w:color w:val="0000FF"/>
          <w:szCs w:val="22"/>
          <w:highlight w:val="white"/>
          <w:lang w:val="en-US" w:eastAsia="en-US"/>
        </w:rPr>
        <w:t>&gt;</w:t>
      </w:r>
    </w:p>
    <w:p w:rsidR="00A245E9" w:rsidRPr="001C7772" w:rsidRDefault="00A245E9" w:rsidP="00E96BC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ContactInformation</w:t>
      </w:r>
      <w:r w:rsidRPr="001C7772">
        <w:rPr>
          <w:rFonts w:ascii="Times New Roman" w:hAnsi="Times New Roman"/>
          <w:color w:val="0000FF"/>
          <w:szCs w:val="22"/>
          <w:highlight w:val="white"/>
          <w:lang w:val="en-US" w:eastAsia="en-US"/>
        </w:rPr>
        <w:t>&gt;</w:t>
      </w:r>
    </w:p>
    <w:p w:rsidR="00A245E9" w:rsidRPr="001C7772" w:rsidRDefault="00A245E9" w:rsidP="00E96BC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PhoneNumber</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22220000</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PhoneNumber</w:t>
      </w:r>
      <w:r w:rsidRPr="001C7772">
        <w:rPr>
          <w:rFonts w:ascii="Times New Roman" w:hAnsi="Times New Roman"/>
          <w:color w:val="0000FF"/>
          <w:szCs w:val="22"/>
          <w:highlight w:val="white"/>
          <w:lang w:val="en-US" w:eastAsia="en-US"/>
        </w:rPr>
        <w:t>&gt;</w:t>
      </w:r>
    </w:p>
    <w:p w:rsidR="00A245E9" w:rsidRPr="001C7772" w:rsidRDefault="00A245E9" w:rsidP="00E96BC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FaxNumber</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22222001</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FaxNumber</w:t>
      </w:r>
      <w:r w:rsidRPr="001C7772">
        <w:rPr>
          <w:rFonts w:ascii="Times New Roman" w:hAnsi="Times New Roman"/>
          <w:color w:val="0000FF"/>
          <w:szCs w:val="22"/>
          <w:highlight w:val="white"/>
          <w:lang w:val="en-US" w:eastAsia="en-US"/>
        </w:rPr>
        <w:t>&gt;</w:t>
      </w:r>
    </w:p>
    <w:p w:rsidR="00A245E9" w:rsidRPr="001C7772" w:rsidRDefault="00A245E9" w:rsidP="00E96BC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EmailAddress</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post@leverandor1.no</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EmailAddress</w:t>
      </w:r>
      <w:r w:rsidRPr="001C7772">
        <w:rPr>
          <w:rFonts w:ascii="Times New Roman" w:hAnsi="Times New Roman"/>
          <w:color w:val="0000FF"/>
          <w:szCs w:val="22"/>
          <w:highlight w:val="white"/>
          <w:lang w:val="en-US" w:eastAsia="en-US"/>
        </w:rPr>
        <w:t>&gt;</w:t>
      </w:r>
    </w:p>
    <w:p w:rsidR="00A245E9" w:rsidRPr="001C7772" w:rsidRDefault="00A245E9" w:rsidP="00E96BC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WebAddress</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www.leverandor1.no</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WebAddress</w:t>
      </w:r>
      <w:r w:rsidRPr="001C7772">
        <w:rPr>
          <w:rFonts w:ascii="Times New Roman" w:hAnsi="Times New Roman"/>
          <w:color w:val="0000FF"/>
          <w:szCs w:val="22"/>
          <w:highlight w:val="white"/>
          <w:lang w:val="en-US"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ContactInformation</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StreetAddress</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Address1</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Storgata 1</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Address1</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lastRenderedPageBreak/>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PostalCode</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0101</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PostalCode</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PostalDistrict</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Oslo</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PostalDistrict</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CountryCode</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NO</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CountryCode</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StreetAddress</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PostalAddress</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Address1</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Postboks 5</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Address1</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PostalCode</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0101</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PostalCode</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PostalDistrict</w:t>
      </w:r>
      <w:r w:rsidRPr="001C7772">
        <w:rPr>
          <w:rFonts w:ascii="Times New Roman" w:hAnsi="Times New Roman"/>
          <w:color w:val="0000FF"/>
          <w:szCs w:val="22"/>
          <w:highlight w:val="white"/>
          <w:lang w:val="en-GB" w:eastAsia="en-US"/>
        </w:rPr>
        <w:t>&gt;</w:t>
      </w:r>
      <w:smartTag w:uri="urn:schemas-microsoft-com:office:smarttags" w:element="City">
        <w:smartTag w:uri="urn:schemas-microsoft-com:office:smarttags" w:element="place">
          <w:r w:rsidRPr="001C7772">
            <w:rPr>
              <w:rFonts w:ascii="Times New Roman" w:hAnsi="Times New Roman"/>
              <w:color w:val="000000"/>
              <w:szCs w:val="22"/>
              <w:highlight w:val="white"/>
              <w:lang w:val="en-GB" w:eastAsia="en-US"/>
            </w:rPr>
            <w:t>Oslo</w:t>
          </w:r>
        </w:smartTag>
      </w:smartTag>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PostalDistrict</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CountryCode</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NO</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CountryCode</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PostalAddress</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ContactPerson</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Name</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Ole Olsen</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Name</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ContactInformation</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PhoneNumber</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90090900</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PhoneNumber</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EmailAddress</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ole@leverandor1.no</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EmailAddress</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ContactInformation</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Function</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Leder</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Function</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Department</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IT</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Department</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ContactPerson</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OrgNumber</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987654321</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OrgNumber</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VatId</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MVA987654321NO</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VatId</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Department</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IT</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Department</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AccountInformation</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AccountNumber</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5005050000</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AccountNumber</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AccountInformation</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ProjectRef</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Project1</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ProjectRef</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Supplier</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Buyer</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PartyId</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54321</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PartyId</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LocationId</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765432121</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LocationId</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Name</w:t>
      </w:r>
      <w:r w:rsidRPr="001C7772">
        <w:rPr>
          <w:rFonts w:ascii="Times New Roman" w:hAnsi="Times New Roman"/>
          <w:color w:val="0000FF"/>
          <w:szCs w:val="22"/>
          <w:highlight w:val="white"/>
          <w:lang w:val="en-GB" w:eastAsia="en-US"/>
        </w:rPr>
        <w:t>&gt;</w:t>
      </w:r>
      <w:r w:rsidR="00BD6B60" w:rsidRPr="001C7772">
        <w:rPr>
          <w:rFonts w:ascii="Times New Roman" w:hAnsi="Times New Roman"/>
          <w:color w:val="000000"/>
          <w:szCs w:val="22"/>
          <w:highlight w:val="white"/>
          <w:lang w:val="en-GB" w:eastAsia="en-US"/>
        </w:rPr>
        <w:t>Kjøper</w:t>
      </w:r>
      <w:r w:rsidRPr="001C7772">
        <w:rPr>
          <w:rFonts w:ascii="Times New Roman" w:hAnsi="Times New Roman"/>
          <w:color w:val="000000"/>
          <w:szCs w:val="22"/>
          <w:highlight w:val="white"/>
          <w:lang w:val="en-GB" w:eastAsia="en-US"/>
        </w:rPr>
        <w:t>1</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Name</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ContactInformation</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PhoneNumber</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25252000</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PhoneNumber</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lastRenderedPageBreak/>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FaxNumber</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25252001</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FaxNumber</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EmailAddress</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post@</w:t>
      </w:r>
      <w:r w:rsidR="00BD6B60" w:rsidRPr="001C7772">
        <w:rPr>
          <w:rFonts w:ascii="Times New Roman" w:hAnsi="Times New Roman"/>
          <w:color w:val="000000"/>
          <w:szCs w:val="22"/>
          <w:highlight w:val="white"/>
          <w:lang w:val="en-GB" w:eastAsia="en-US"/>
        </w:rPr>
        <w:t>Kjøper</w:t>
      </w:r>
      <w:r w:rsidRPr="001C7772">
        <w:rPr>
          <w:rFonts w:ascii="Times New Roman" w:hAnsi="Times New Roman"/>
          <w:color w:val="000000"/>
          <w:szCs w:val="22"/>
          <w:highlight w:val="white"/>
          <w:lang w:val="en-GB" w:eastAsia="en-US"/>
        </w:rPr>
        <w:t>1.no</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EmailAddress</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WebAddress</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www.</w:t>
      </w:r>
      <w:r w:rsidR="00BD6B60" w:rsidRPr="001C7772">
        <w:rPr>
          <w:rFonts w:ascii="Times New Roman" w:hAnsi="Times New Roman"/>
          <w:color w:val="000000"/>
          <w:szCs w:val="22"/>
          <w:highlight w:val="white"/>
          <w:lang w:val="en-GB" w:eastAsia="en-US"/>
        </w:rPr>
        <w:t>Kjøper</w:t>
      </w:r>
      <w:r w:rsidRPr="001C7772">
        <w:rPr>
          <w:rFonts w:ascii="Times New Roman" w:hAnsi="Times New Roman"/>
          <w:color w:val="000000"/>
          <w:szCs w:val="22"/>
          <w:highlight w:val="white"/>
          <w:lang w:val="en-GB" w:eastAsia="en-US"/>
        </w:rPr>
        <w:t>1.no</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WebAddress</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ContactInformation</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StreetAddress</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Address1</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Lilleveien 1</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Address1</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PostalCode</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3000</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PostalCode</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PostalDistrict</w:t>
      </w:r>
      <w:r w:rsidRPr="001C7772">
        <w:rPr>
          <w:rFonts w:ascii="Times New Roman" w:hAnsi="Times New Roman"/>
          <w:color w:val="0000FF"/>
          <w:szCs w:val="22"/>
          <w:highlight w:val="white"/>
          <w:lang w:val="en-GB" w:eastAsia="en-US"/>
        </w:rPr>
        <w:t>&gt;</w:t>
      </w:r>
      <w:smartTag w:uri="urn:schemas-microsoft-com:office:smarttags" w:element="City">
        <w:smartTag w:uri="urn:schemas-microsoft-com:office:smarttags" w:element="place">
          <w:r w:rsidRPr="001C7772">
            <w:rPr>
              <w:rFonts w:ascii="Times New Roman" w:hAnsi="Times New Roman"/>
              <w:color w:val="000000"/>
              <w:szCs w:val="22"/>
              <w:highlight w:val="white"/>
              <w:lang w:val="en-GB" w:eastAsia="en-US"/>
            </w:rPr>
            <w:t>Drammen</w:t>
          </w:r>
        </w:smartTag>
      </w:smartTag>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PostalDistrict</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CountryCode</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NO</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CountryCode</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StreetAddress</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ContactPerson</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Name</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Hanne Hansen</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Name</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ContactInformation</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PhoneNumber</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40040400</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PhoneNumber</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EmailAddress</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hanne@</w:t>
      </w:r>
      <w:r w:rsidR="00BD6B60" w:rsidRPr="001C7772">
        <w:rPr>
          <w:rFonts w:ascii="Times New Roman" w:hAnsi="Times New Roman"/>
          <w:color w:val="000000"/>
          <w:szCs w:val="22"/>
          <w:highlight w:val="white"/>
          <w:lang w:val="en-GB" w:eastAsia="en-US"/>
        </w:rPr>
        <w:t>Kjøper</w:t>
      </w:r>
      <w:r w:rsidRPr="001C7772">
        <w:rPr>
          <w:rFonts w:ascii="Times New Roman" w:hAnsi="Times New Roman"/>
          <w:color w:val="000000"/>
          <w:szCs w:val="22"/>
          <w:highlight w:val="white"/>
          <w:lang w:val="en-GB" w:eastAsia="en-US"/>
        </w:rPr>
        <w:t>1.no</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EmailAddress</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ContactInformation</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ContactPerson</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OrgNumber</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998877665</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OrgNumber</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VatId</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MVA998877665NO</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VatId</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AccountInformation</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AccountNumber</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70007070000</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AccountNumber</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IbanNumber</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String</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IbanNumber</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SwiftNumber</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String</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SwiftNumber</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AccountInformation</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Buyer</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InvoiceReferences</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BuyersOrderNumber</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54321</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BuyersOrderNumber</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BuyersOrderDate</w:t>
      </w:r>
      <w:r w:rsidRPr="001C7772">
        <w:rPr>
          <w:rFonts w:ascii="Times New Roman" w:hAnsi="Times New Roman"/>
          <w:color w:val="0000FF"/>
          <w:szCs w:val="22"/>
          <w:highlight w:val="white"/>
          <w:lang w:val="en-GB" w:eastAsia="en-US"/>
        </w:rPr>
        <w:t>&gt;</w:t>
      </w:r>
      <w:r w:rsidR="00BA389E" w:rsidRPr="001C7772">
        <w:rPr>
          <w:rFonts w:ascii="Times New Roman" w:hAnsi="Times New Roman"/>
          <w:color w:val="000000"/>
          <w:szCs w:val="22"/>
          <w:highlight w:val="white"/>
          <w:lang w:val="en-GB" w:eastAsia="en-US"/>
        </w:rPr>
        <w:t>20</w:t>
      </w:r>
      <w:r w:rsidR="00BA389E">
        <w:rPr>
          <w:rFonts w:ascii="Times New Roman" w:hAnsi="Times New Roman"/>
          <w:color w:val="000000"/>
          <w:szCs w:val="22"/>
          <w:highlight w:val="white"/>
          <w:lang w:val="en-GB" w:eastAsia="en-US"/>
        </w:rPr>
        <w:t>11</w:t>
      </w:r>
      <w:r w:rsidR="00BA389E" w:rsidRPr="001C7772">
        <w:rPr>
          <w:rFonts w:ascii="Times New Roman" w:hAnsi="Times New Roman"/>
          <w:color w:val="000000"/>
          <w:szCs w:val="22"/>
          <w:highlight w:val="white"/>
          <w:lang w:val="en-GB" w:eastAsia="en-US"/>
        </w:rPr>
        <w:t>-</w:t>
      </w:r>
      <w:r w:rsidR="00BA389E">
        <w:rPr>
          <w:rFonts w:ascii="Times New Roman" w:hAnsi="Times New Roman"/>
          <w:color w:val="000000"/>
          <w:szCs w:val="22"/>
          <w:highlight w:val="white"/>
          <w:lang w:val="en-GB" w:eastAsia="en-US"/>
        </w:rPr>
        <w:t>12</w:t>
      </w:r>
      <w:r w:rsidR="00BA389E" w:rsidRPr="001C7772">
        <w:rPr>
          <w:rFonts w:ascii="Times New Roman" w:hAnsi="Times New Roman"/>
          <w:color w:val="000000"/>
          <w:szCs w:val="22"/>
          <w:highlight w:val="white"/>
          <w:lang w:val="en-GB" w:eastAsia="en-US"/>
        </w:rPr>
        <w:t>-</w:t>
      </w:r>
      <w:r w:rsidR="00BA389E">
        <w:rPr>
          <w:rFonts w:ascii="Times New Roman" w:hAnsi="Times New Roman"/>
          <w:color w:val="000000"/>
          <w:szCs w:val="22"/>
          <w:highlight w:val="white"/>
          <w:lang w:val="en-GB" w:eastAsia="en-US"/>
        </w:rPr>
        <w:t>10</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BuyersOrderDate</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eastAsia="en-US"/>
        </w:rPr>
        <w:t>&lt;</w:t>
      </w:r>
      <w:r w:rsidRPr="001C7772">
        <w:rPr>
          <w:rFonts w:ascii="Times New Roman" w:hAnsi="Times New Roman"/>
          <w:color w:val="800000"/>
          <w:szCs w:val="22"/>
          <w:highlight w:val="white"/>
          <w:lang w:eastAsia="en-US"/>
        </w:rPr>
        <w:t>DeliveryTerms</w:t>
      </w:r>
      <w:r w:rsidRPr="001C7772">
        <w:rPr>
          <w:rFonts w:ascii="Times New Roman" w:hAnsi="Times New Roman"/>
          <w:color w:val="0000FF"/>
          <w:szCs w:val="22"/>
          <w:highlight w:val="white"/>
          <w:lang w:eastAsia="en-US"/>
        </w:rPr>
        <w:t>&gt;</w:t>
      </w:r>
      <w:r w:rsidRPr="001C7772">
        <w:rPr>
          <w:rFonts w:ascii="Times New Roman" w:hAnsi="Times New Roman"/>
          <w:color w:val="000000"/>
          <w:szCs w:val="22"/>
          <w:highlight w:val="white"/>
          <w:lang w:eastAsia="en-US"/>
        </w:rPr>
        <w:t>Fritt levert pr. bil</w:t>
      </w:r>
      <w:r w:rsidRPr="001C7772">
        <w:rPr>
          <w:rFonts w:ascii="Times New Roman" w:hAnsi="Times New Roman"/>
          <w:color w:val="0000FF"/>
          <w:szCs w:val="22"/>
          <w:highlight w:val="white"/>
          <w:lang w:eastAsia="en-US"/>
        </w:rPr>
        <w:t>&lt;/</w:t>
      </w:r>
      <w:r w:rsidRPr="001C7772">
        <w:rPr>
          <w:rFonts w:ascii="Times New Roman" w:hAnsi="Times New Roman"/>
          <w:color w:val="800000"/>
          <w:szCs w:val="22"/>
          <w:highlight w:val="white"/>
          <w:lang w:eastAsia="en-US"/>
        </w:rPr>
        <w:t>DeliveryTerms</w:t>
      </w:r>
      <w:r w:rsidRPr="001C7772">
        <w:rPr>
          <w:rFonts w:ascii="Times New Roman" w:hAnsi="Times New Roman"/>
          <w:color w:val="0000FF"/>
          <w:szCs w:val="22"/>
          <w:highlight w:val="white"/>
          <w:lang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eastAsia="en-US"/>
        </w:rPr>
        <w:tab/>
      </w:r>
      <w:r w:rsidRPr="001C7772">
        <w:rPr>
          <w:rFonts w:ascii="Times New Roman" w:hAnsi="Times New Roman"/>
          <w:color w:val="000000"/>
          <w:szCs w:val="22"/>
          <w:highlight w:val="white"/>
          <w:lang w:eastAsia="en-US"/>
        </w:rPr>
        <w:tab/>
      </w:r>
      <w:r w:rsidRPr="001C7772">
        <w:rPr>
          <w:rFonts w:ascii="Times New Roman" w:hAnsi="Times New Roman"/>
          <w:color w:val="000000"/>
          <w:szCs w:val="22"/>
          <w:highlight w:val="white"/>
          <w:lang w:eastAsia="en-US"/>
        </w:rPr>
        <w:tab/>
      </w:r>
      <w:r w:rsidRPr="001C7772">
        <w:rPr>
          <w:rFonts w:ascii="Times New Roman" w:hAnsi="Times New Roman"/>
          <w:color w:val="000000"/>
          <w:szCs w:val="22"/>
          <w:highlight w:val="white"/>
          <w:lang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DeliveryDate</w:t>
      </w:r>
      <w:r w:rsidRPr="001C7772">
        <w:rPr>
          <w:rFonts w:ascii="Times New Roman" w:hAnsi="Times New Roman"/>
          <w:color w:val="0000FF"/>
          <w:szCs w:val="22"/>
          <w:highlight w:val="white"/>
          <w:lang w:val="en-GB" w:eastAsia="en-US"/>
        </w:rPr>
        <w:t>&gt;</w:t>
      </w:r>
      <w:r w:rsidR="00BA389E" w:rsidRPr="001C7772">
        <w:rPr>
          <w:rFonts w:ascii="Times New Roman" w:hAnsi="Times New Roman"/>
          <w:color w:val="000000"/>
          <w:szCs w:val="22"/>
          <w:highlight w:val="white"/>
          <w:lang w:val="en-GB" w:eastAsia="en-US"/>
        </w:rPr>
        <w:t>20</w:t>
      </w:r>
      <w:r w:rsidR="00BA389E">
        <w:rPr>
          <w:rFonts w:ascii="Times New Roman" w:hAnsi="Times New Roman"/>
          <w:color w:val="000000"/>
          <w:szCs w:val="22"/>
          <w:highlight w:val="white"/>
          <w:lang w:val="en-GB" w:eastAsia="en-US"/>
        </w:rPr>
        <w:t>11</w:t>
      </w:r>
      <w:r w:rsidR="00BA389E" w:rsidRPr="001C7772">
        <w:rPr>
          <w:rFonts w:ascii="Times New Roman" w:hAnsi="Times New Roman"/>
          <w:color w:val="000000"/>
          <w:szCs w:val="22"/>
          <w:highlight w:val="white"/>
          <w:lang w:val="en-GB" w:eastAsia="en-US"/>
        </w:rPr>
        <w:t>-</w:t>
      </w:r>
      <w:r w:rsidR="00BA389E">
        <w:rPr>
          <w:rFonts w:ascii="Times New Roman" w:hAnsi="Times New Roman"/>
          <w:color w:val="000000"/>
          <w:szCs w:val="22"/>
          <w:highlight w:val="white"/>
          <w:lang w:val="en-GB" w:eastAsia="en-US"/>
        </w:rPr>
        <w:t>12</w:t>
      </w:r>
      <w:r w:rsidR="00BA389E" w:rsidRPr="001C7772">
        <w:rPr>
          <w:rFonts w:ascii="Times New Roman" w:hAnsi="Times New Roman"/>
          <w:color w:val="000000"/>
          <w:szCs w:val="22"/>
          <w:highlight w:val="white"/>
          <w:lang w:val="en-GB" w:eastAsia="en-US"/>
        </w:rPr>
        <w:t>-</w:t>
      </w:r>
      <w:r w:rsidR="00BA389E">
        <w:rPr>
          <w:rFonts w:ascii="Times New Roman" w:hAnsi="Times New Roman"/>
          <w:color w:val="000000"/>
          <w:szCs w:val="22"/>
          <w:highlight w:val="white"/>
          <w:lang w:val="en-GB" w:eastAsia="en-US"/>
        </w:rPr>
        <w:t>16</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DeliveryDate</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InvoiceReferences</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Payment</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DueDate</w:t>
      </w:r>
      <w:r w:rsidRPr="001C7772">
        <w:rPr>
          <w:rFonts w:ascii="Times New Roman" w:hAnsi="Times New Roman"/>
          <w:color w:val="0000FF"/>
          <w:szCs w:val="22"/>
          <w:highlight w:val="white"/>
          <w:lang w:val="en-GB" w:eastAsia="en-US"/>
        </w:rPr>
        <w:t>&gt;</w:t>
      </w:r>
      <w:r w:rsidR="005F0175" w:rsidRPr="001C7772">
        <w:rPr>
          <w:rFonts w:ascii="Times New Roman" w:hAnsi="Times New Roman"/>
          <w:color w:val="000000"/>
          <w:szCs w:val="22"/>
          <w:highlight w:val="white"/>
          <w:lang w:val="en-GB" w:eastAsia="en-US"/>
        </w:rPr>
        <w:t>20</w:t>
      </w:r>
      <w:r w:rsidR="005F0175">
        <w:rPr>
          <w:rFonts w:ascii="Times New Roman" w:hAnsi="Times New Roman"/>
          <w:color w:val="000000"/>
          <w:szCs w:val="22"/>
          <w:highlight w:val="white"/>
          <w:lang w:val="en-GB" w:eastAsia="en-US"/>
        </w:rPr>
        <w:t>12</w:t>
      </w:r>
      <w:r w:rsidR="005F0175" w:rsidRPr="001C7772">
        <w:rPr>
          <w:rFonts w:ascii="Times New Roman" w:hAnsi="Times New Roman"/>
          <w:color w:val="000000"/>
          <w:szCs w:val="22"/>
          <w:highlight w:val="white"/>
          <w:lang w:val="en-GB" w:eastAsia="en-US"/>
        </w:rPr>
        <w:t>-</w:t>
      </w:r>
      <w:r w:rsidR="005F0175">
        <w:rPr>
          <w:rFonts w:ascii="Times New Roman" w:hAnsi="Times New Roman"/>
          <w:color w:val="000000"/>
          <w:szCs w:val="22"/>
          <w:highlight w:val="white"/>
          <w:lang w:val="en-GB" w:eastAsia="en-US"/>
        </w:rPr>
        <w:t>01</w:t>
      </w:r>
      <w:r w:rsidR="005F0175" w:rsidRPr="001C7772">
        <w:rPr>
          <w:rFonts w:ascii="Times New Roman" w:hAnsi="Times New Roman"/>
          <w:color w:val="000000"/>
          <w:szCs w:val="22"/>
          <w:highlight w:val="white"/>
          <w:lang w:val="en-GB" w:eastAsia="en-US"/>
        </w:rPr>
        <w:t>-</w:t>
      </w:r>
      <w:r w:rsidR="005F0175">
        <w:rPr>
          <w:rFonts w:ascii="Times New Roman" w:hAnsi="Times New Roman"/>
          <w:color w:val="000000"/>
          <w:szCs w:val="22"/>
          <w:highlight w:val="white"/>
          <w:lang w:val="en-GB" w:eastAsia="en-US"/>
        </w:rPr>
        <w:t>16</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DueDate</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lastRenderedPageBreak/>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Currency</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NOK</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Currency</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KidNumber</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123456789</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KidNumber</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PaymentTerms</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30 dager</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PaymentTerms</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PaymentDiscount</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DiscountPercent</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2</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DiscountPercent</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DiscountDays</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10</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DiscountDays</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PaymentDiscount</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OverDuePercent</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2.5</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OverDuePercent</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Payment</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Attachments</w:t>
      </w:r>
      <w:r w:rsidRPr="001C7772">
        <w:rPr>
          <w:rFonts w:ascii="Times New Roman" w:hAnsi="Times New Roman"/>
          <w:color w:val="0000FF"/>
          <w:szCs w:val="22"/>
          <w:highlight w:val="white"/>
          <w:lang w:val="en-GB" w:eastAsia="en-US"/>
        </w:rPr>
        <w:t>&gt;</w:t>
      </w:r>
      <w:r w:rsidRPr="001C7772">
        <w:rPr>
          <w:rFonts w:ascii="Times New Roman" w:hAnsi="Times New Roman"/>
          <w:color w:val="000000"/>
          <w:szCs w:val="22"/>
          <w:highlight w:val="white"/>
          <w:lang w:val="en-GB" w:eastAsia="en-US"/>
        </w:rPr>
        <w:t>String</w:t>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Attachments</w:t>
      </w:r>
      <w:r w:rsidRPr="001C7772">
        <w:rPr>
          <w:rFonts w:ascii="Times New Roman" w:hAnsi="Times New Roman"/>
          <w:color w:val="0000FF"/>
          <w:szCs w:val="22"/>
          <w:highlight w:val="white"/>
          <w:lang w:val="en-GB" w:eastAsia="en-US"/>
        </w:rPr>
        <w:t>&gt;</w:t>
      </w:r>
    </w:p>
    <w:p w:rsidR="00A245E9" w:rsidRPr="001C7772" w:rsidRDefault="00A245E9" w:rsidP="00E96BCC">
      <w:pPr>
        <w:spacing w:before="0" w:after="0"/>
        <w:rPr>
          <w:rFonts w:ascii="Times New Roman" w:hAnsi="Times New Roman"/>
          <w:color w:val="000000"/>
          <w:szCs w:val="22"/>
          <w:highlight w:val="white"/>
          <w:lang w:val="en-GB" w:eastAsia="en-US"/>
        </w:rPr>
      </w:pPr>
      <w:r w:rsidRPr="001C7772">
        <w:rPr>
          <w:rFonts w:ascii="Times New Roman" w:hAnsi="Times New Roman"/>
          <w:color w:val="000000"/>
          <w:szCs w:val="22"/>
          <w:highlight w:val="white"/>
          <w:lang w:val="en-GB" w:eastAsia="en-US"/>
        </w:rPr>
        <w:tab/>
      </w:r>
      <w:r w:rsidRPr="001C7772">
        <w:rPr>
          <w:rFonts w:ascii="Times New Roman" w:hAnsi="Times New Roman"/>
          <w:color w:val="000000"/>
          <w:szCs w:val="22"/>
          <w:highlight w:val="white"/>
          <w:lang w:val="en-GB" w:eastAsia="en-US"/>
        </w:rPr>
        <w:tab/>
      </w:r>
      <w:r w:rsidRPr="001C7772">
        <w:rPr>
          <w:rFonts w:ascii="Times New Roman" w:hAnsi="Times New Roman"/>
          <w:color w:val="0000FF"/>
          <w:szCs w:val="22"/>
          <w:highlight w:val="white"/>
          <w:lang w:val="en-GB" w:eastAsia="en-US"/>
        </w:rPr>
        <w:t>&lt;/</w:t>
      </w:r>
      <w:r w:rsidRPr="001C7772">
        <w:rPr>
          <w:rFonts w:ascii="Times New Roman" w:hAnsi="Times New Roman"/>
          <w:color w:val="800000"/>
          <w:szCs w:val="22"/>
          <w:highlight w:val="white"/>
          <w:lang w:val="en-GB" w:eastAsia="en-US"/>
        </w:rPr>
        <w:t>InvoiceHeader</w:t>
      </w:r>
      <w:r w:rsidRPr="001C7772">
        <w:rPr>
          <w:rFonts w:ascii="Times New Roman" w:hAnsi="Times New Roman"/>
          <w:color w:val="0000FF"/>
          <w:szCs w:val="22"/>
          <w:highlight w:val="white"/>
          <w:lang w:val="en-GB" w:eastAsia="en-US"/>
        </w:rPr>
        <w:t>&gt;</w:t>
      </w:r>
    </w:p>
    <w:p w:rsidR="00A245E9" w:rsidRPr="001C7772" w:rsidRDefault="00A245E9" w:rsidP="00A245E9">
      <w:pPr>
        <w:rPr>
          <w:szCs w:val="22"/>
          <w:lang w:val="en-GB"/>
        </w:rPr>
      </w:pPr>
    </w:p>
    <w:p w:rsidR="00FA612D" w:rsidRPr="00AD78CA" w:rsidRDefault="00FA612D" w:rsidP="00CF6796">
      <w:pPr>
        <w:pStyle w:val="Overskrift2"/>
      </w:pPr>
      <w:bookmarkStart w:id="32" w:name="_Toc311102087"/>
      <w:r w:rsidRPr="00AD78CA">
        <w:t>Fakturadetaljer</w:t>
      </w:r>
      <w:bookmarkEnd w:id="32"/>
    </w:p>
    <w:p w:rsidR="00FA612D" w:rsidRPr="00AD78CA" w:rsidRDefault="00FA612D">
      <w:pPr>
        <w:pStyle w:val="Normalutenluft"/>
        <w:keepLines w:val="0"/>
        <w:tabs>
          <w:tab w:val="clear" w:pos="2277"/>
        </w:tabs>
        <w:spacing w:after="120"/>
      </w:pPr>
      <w:r w:rsidRPr="00AD78CA">
        <w:t>Fakturadetaljer kan inneholde</w:t>
      </w:r>
    </w:p>
    <w:p w:rsidR="00FA612D" w:rsidRPr="00AD78CA" w:rsidRDefault="00FA612D">
      <w:pPr>
        <w:numPr>
          <w:ilvl w:val="0"/>
          <w:numId w:val="8"/>
        </w:numPr>
      </w:pPr>
      <w:r w:rsidRPr="00AD78CA">
        <w:rPr>
          <w:b/>
        </w:rPr>
        <w:t>Fritekst</w:t>
      </w:r>
      <w:r w:rsidRPr="00AD78CA">
        <w:t xml:space="preserve"> som er en tekstlig beskrivelse/spesifikasjon av en fakturalinje.</w:t>
      </w:r>
    </w:p>
    <w:p w:rsidR="00364BD7" w:rsidRPr="00AD78CA" w:rsidRDefault="00FA612D" w:rsidP="00364BD7">
      <w:pPr>
        <w:numPr>
          <w:ilvl w:val="0"/>
          <w:numId w:val="8"/>
        </w:numPr>
      </w:pPr>
      <w:r w:rsidRPr="00AD78CA">
        <w:rPr>
          <w:b/>
        </w:rPr>
        <w:t>Basisdetaljer</w:t>
      </w:r>
      <w:r w:rsidRPr="00AD78CA">
        <w:t xml:space="preserve"> er en generell fakturalinje som inneholder tilstrekkelig informasjon for de fleste bransjer og anvendelser.</w:t>
      </w:r>
      <w:r w:rsidR="0081545D">
        <w:t xml:space="preserve"> Dette er detaljer som skal importeres av de fleste mottakerne. Det er derfor viktig at dette informasjonselementet er plassert på samme sted i meldingsstrukturen uavhengig av hvordan meldingen for øvrig er bygget opp.  </w:t>
      </w:r>
      <w:r w:rsidR="002047BD">
        <w:br/>
      </w:r>
      <w:r w:rsidR="00364BD7" w:rsidRPr="00AD78CA">
        <w:t xml:space="preserve">Til basisdetaljene kan det knyttes bransjespesifikke tillegg etter behov. </w:t>
      </w:r>
      <w:r w:rsidR="0081545D">
        <w:t>For å sikre at basisdetaljer er plassert på samme sted i meldingen uavhengig av meldingens øvrige struktur, er det laget noen regler for plassering av bransjespesifikke tillegg</w:t>
      </w:r>
      <w:r w:rsidR="002047BD">
        <w:t xml:space="preserve"> (se også kapittel 2.3)</w:t>
      </w:r>
      <w:r w:rsidR="0081545D">
        <w:t>:</w:t>
      </w:r>
    </w:p>
    <w:p w:rsidR="00364BD7" w:rsidRPr="00AD78CA" w:rsidRDefault="00364BD7" w:rsidP="00A03A04">
      <w:pPr>
        <w:numPr>
          <w:ilvl w:val="2"/>
          <w:numId w:val="8"/>
        </w:numPr>
        <w:tabs>
          <w:tab w:val="clear" w:pos="2160"/>
        </w:tabs>
        <w:ind w:left="993"/>
      </w:pPr>
      <w:r w:rsidRPr="00AD78CA">
        <w:t>Bransjespesifikke tillegg som har en flerordrestruktur eller består av informasjon på flere nivåer plasseres før basisdetaljene</w:t>
      </w:r>
    </w:p>
    <w:p w:rsidR="00FA612D" w:rsidRDefault="00364BD7" w:rsidP="00A03A04">
      <w:pPr>
        <w:numPr>
          <w:ilvl w:val="2"/>
          <w:numId w:val="8"/>
        </w:numPr>
        <w:tabs>
          <w:tab w:val="clear" w:pos="2160"/>
        </w:tabs>
        <w:ind w:left="993"/>
      </w:pPr>
      <w:r w:rsidRPr="00AD78CA">
        <w:t xml:space="preserve">Bransjespesifikke tillegg som består av informasjon på </w:t>
      </w:r>
      <w:r w:rsidRPr="00AD78CA">
        <w:rPr>
          <w:u w:val="single"/>
        </w:rPr>
        <w:t>ett</w:t>
      </w:r>
      <w:r w:rsidRPr="00AD78CA">
        <w:t xml:space="preserve"> nivå plasseres etter basisdetaljene</w:t>
      </w:r>
    </w:p>
    <w:p w:rsidR="0081545D" w:rsidRPr="00AD78CA" w:rsidRDefault="0081545D" w:rsidP="0081545D">
      <w:pPr>
        <w:ind w:left="1800"/>
      </w:pPr>
    </w:p>
    <w:tbl>
      <w:tblPr>
        <w:tblW w:w="13752"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tblPr>
      <w:tblGrid>
        <w:gridCol w:w="276"/>
        <w:gridCol w:w="276"/>
        <w:gridCol w:w="285"/>
        <w:gridCol w:w="288"/>
        <w:gridCol w:w="288"/>
        <w:gridCol w:w="2133"/>
        <w:gridCol w:w="6662"/>
        <w:gridCol w:w="567"/>
        <w:gridCol w:w="1276"/>
        <w:gridCol w:w="1701"/>
      </w:tblGrid>
      <w:tr w:rsidR="00F56E2F" w:rsidRPr="00AD78CA">
        <w:trPr>
          <w:trHeight w:val="247"/>
          <w:tblHeader/>
        </w:trPr>
        <w:tc>
          <w:tcPr>
            <w:tcW w:w="3546" w:type="dxa"/>
            <w:gridSpan w:val="6"/>
            <w:tcBorders>
              <w:top w:val="single" w:sz="8" w:space="0" w:color="auto"/>
              <w:left w:val="single" w:sz="8" w:space="0" w:color="auto"/>
              <w:bottom w:val="single" w:sz="8" w:space="0" w:color="auto"/>
              <w:right w:val="single" w:sz="8" w:space="0" w:color="auto"/>
            </w:tcBorders>
            <w:shd w:val="clear" w:color="auto" w:fill="FFFF00"/>
          </w:tcPr>
          <w:p w:rsidR="00F56E2F" w:rsidRPr="00AD78CA" w:rsidRDefault="00F56E2F" w:rsidP="00C8716F">
            <w:pPr>
              <w:ind w:left="0"/>
              <w:rPr>
                <w:b/>
                <w:snapToGrid w:val="0"/>
                <w:color w:val="000000"/>
              </w:rPr>
            </w:pPr>
            <w:r w:rsidRPr="00AD78CA">
              <w:rPr>
                <w:b/>
                <w:snapToGrid w:val="0"/>
                <w:color w:val="000000"/>
              </w:rPr>
              <w:t xml:space="preserve">Navn på XML-element </w:t>
            </w:r>
          </w:p>
        </w:tc>
        <w:tc>
          <w:tcPr>
            <w:tcW w:w="6662" w:type="dxa"/>
            <w:tcBorders>
              <w:top w:val="single" w:sz="8" w:space="0" w:color="auto"/>
              <w:left w:val="single" w:sz="8" w:space="0" w:color="auto"/>
              <w:bottom w:val="single" w:sz="8" w:space="0" w:color="auto"/>
              <w:right w:val="single" w:sz="8" w:space="0" w:color="auto"/>
            </w:tcBorders>
            <w:shd w:val="clear" w:color="auto" w:fill="FFFF00"/>
          </w:tcPr>
          <w:p w:rsidR="00F56E2F" w:rsidRPr="00AD78CA" w:rsidRDefault="00F56E2F">
            <w:pPr>
              <w:ind w:left="0"/>
              <w:rPr>
                <w:b/>
                <w:snapToGrid w:val="0"/>
                <w:color w:val="000000"/>
              </w:rPr>
            </w:pPr>
            <w:r w:rsidRPr="00AD78CA">
              <w:rPr>
                <w:b/>
                <w:snapToGrid w:val="0"/>
                <w:color w:val="000000"/>
              </w:rPr>
              <w:t>Beskrivelse</w:t>
            </w:r>
          </w:p>
        </w:tc>
        <w:tc>
          <w:tcPr>
            <w:tcW w:w="567" w:type="dxa"/>
            <w:tcBorders>
              <w:top w:val="single" w:sz="8" w:space="0" w:color="auto"/>
              <w:left w:val="single" w:sz="8" w:space="0" w:color="auto"/>
              <w:bottom w:val="single" w:sz="8" w:space="0" w:color="auto"/>
              <w:right w:val="single" w:sz="8" w:space="0" w:color="auto"/>
            </w:tcBorders>
            <w:shd w:val="clear" w:color="auto" w:fill="FFFF00"/>
          </w:tcPr>
          <w:p w:rsidR="00F56E2F" w:rsidRPr="00AD78CA" w:rsidRDefault="00F56E2F">
            <w:pPr>
              <w:ind w:left="0"/>
              <w:jc w:val="center"/>
              <w:rPr>
                <w:b/>
                <w:snapToGrid w:val="0"/>
                <w:color w:val="000000"/>
              </w:rPr>
            </w:pPr>
            <w:r w:rsidRPr="00AD78CA">
              <w:rPr>
                <w:b/>
                <w:snapToGrid w:val="0"/>
                <w:color w:val="000000"/>
              </w:rPr>
              <w:t xml:space="preserve">Krav </w:t>
            </w:r>
          </w:p>
        </w:tc>
        <w:tc>
          <w:tcPr>
            <w:tcW w:w="1276" w:type="dxa"/>
            <w:tcBorders>
              <w:top w:val="single" w:sz="8" w:space="0" w:color="auto"/>
              <w:left w:val="single" w:sz="8" w:space="0" w:color="auto"/>
              <w:bottom w:val="single" w:sz="8" w:space="0" w:color="auto"/>
              <w:right w:val="single" w:sz="8" w:space="0" w:color="auto"/>
            </w:tcBorders>
            <w:shd w:val="clear" w:color="auto" w:fill="FFFF00"/>
          </w:tcPr>
          <w:p w:rsidR="00F56E2F" w:rsidRPr="00AD78CA" w:rsidRDefault="00F56E2F" w:rsidP="00F56E2F">
            <w:pPr>
              <w:ind w:left="0"/>
              <w:jc w:val="center"/>
              <w:rPr>
                <w:b/>
                <w:snapToGrid w:val="0"/>
                <w:color w:val="000000"/>
              </w:rPr>
            </w:pPr>
            <w:r>
              <w:rPr>
                <w:b/>
                <w:snapToGrid w:val="0"/>
                <w:color w:val="000000"/>
              </w:rPr>
              <w:t>Repetisjon</w:t>
            </w:r>
          </w:p>
        </w:tc>
        <w:tc>
          <w:tcPr>
            <w:tcW w:w="1701" w:type="dxa"/>
            <w:tcBorders>
              <w:top w:val="single" w:sz="8" w:space="0" w:color="auto"/>
              <w:left w:val="single" w:sz="8" w:space="0" w:color="auto"/>
              <w:bottom w:val="single" w:sz="8" w:space="0" w:color="auto"/>
              <w:right w:val="single" w:sz="8" w:space="0" w:color="auto"/>
            </w:tcBorders>
            <w:shd w:val="clear" w:color="auto" w:fill="FFFF00"/>
          </w:tcPr>
          <w:p w:rsidR="00F56E2F" w:rsidRPr="00AD78CA" w:rsidRDefault="00F56E2F">
            <w:pPr>
              <w:ind w:left="0"/>
              <w:rPr>
                <w:b/>
                <w:snapToGrid w:val="0"/>
                <w:color w:val="000000"/>
              </w:rPr>
            </w:pPr>
            <w:r w:rsidRPr="00AD78CA">
              <w:rPr>
                <w:b/>
                <w:snapToGrid w:val="0"/>
                <w:color w:val="000000"/>
              </w:rPr>
              <w:t>Type</w:t>
            </w:r>
          </w:p>
        </w:tc>
      </w:tr>
      <w:tr w:rsidR="009F3320" w:rsidRPr="00AD78CA">
        <w:tc>
          <w:tcPr>
            <w:tcW w:w="276" w:type="dxa"/>
            <w:tcBorders>
              <w:top w:val="single" w:sz="8" w:space="0" w:color="auto"/>
              <w:bottom w:val="nil"/>
            </w:tcBorders>
          </w:tcPr>
          <w:p w:rsidR="00F56E2F" w:rsidRPr="00AD78CA" w:rsidRDefault="00F56E2F">
            <w:pPr>
              <w:pStyle w:val="HeadingBase"/>
            </w:pPr>
          </w:p>
        </w:tc>
        <w:tc>
          <w:tcPr>
            <w:tcW w:w="3270" w:type="dxa"/>
            <w:gridSpan w:val="5"/>
            <w:tcBorders>
              <w:top w:val="single" w:sz="8" w:space="0" w:color="auto"/>
            </w:tcBorders>
          </w:tcPr>
          <w:p w:rsidR="00F56E2F" w:rsidRPr="00AD78CA" w:rsidRDefault="00F56E2F" w:rsidP="00C8716F">
            <w:pPr>
              <w:pStyle w:val="HeadingBase"/>
              <w:rPr>
                <w:kern w:val="0"/>
              </w:rPr>
            </w:pPr>
            <w:r w:rsidRPr="00AD78CA">
              <w:rPr>
                <w:kern w:val="0"/>
              </w:rPr>
              <w:t>InvoiceDetails</w:t>
            </w:r>
          </w:p>
        </w:tc>
        <w:tc>
          <w:tcPr>
            <w:tcW w:w="6662" w:type="dxa"/>
            <w:tcBorders>
              <w:top w:val="single" w:sz="8" w:space="0" w:color="auto"/>
            </w:tcBorders>
          </w:tcPr>
          <w:p w:rsidR="00F56E2F" w:rsidRPr="00AD78CA" w:rsidRDefault="00F56E2F">
            <w:pPr>
              <w:pStyle w:val="HeadingBase"/>
            </w:pPr>
            <w:bookmarkStart w:id="33" w:name="_Hlt84916038"/>
            <w:bookmarkStart w:id="34" w:name="Fakturadetaljer"/>
            <w:bookmarkEnd w:id="33"/>
            <w:r w:rsidRPr="00AD78CA">
              <w:t>Fakturadetaljer</w:t>
            </w:r>
            <w:bookmarkEnd w:id="34"/>
          </w:p>
        </w:tc>
        <w:tc>
          <w:tcPr>
            <w:tcW w:w="567" w:type="dxa"/>
            <w:tcBorders>
              <w:top w:val="single" w:sz="8" w:space="0" w:color="auto"/>
            </w:tcBorders>
          </w:tcPr>
          <w:p w:rsidR="00F56E2F" w:rsidRPr="00AD78CA" w:rsidRDefault="00F56E2F">
            <w:pPr>
              <w:pStyle w:val="HeadingBase"/>
              <w:jc w:val="center"/>
            </w:pPr>
            <w:r w:rsidRPr="00AD78CA">
              <w:t>M</w:t>
            </w:r>
          </w:p>
        </w:tc>
        <w:tc>
          <w:tcPr>
            <w:tcW w:w="1276" w:type="dxa"/>
            <w:tcBorders>
              <w:top w:val="single" w:sz="8" w:space="0" w:color="auto"/>
            </w:tcBorders>
          </w:tcPr>
          <w:p w:rsidR="00F56E2F" w:rsidRPr="00AD78CA" w:rsidRDefault="00F56E2F" w:rsidP="00F56E2F">
            <w:pPr>
              <w:ind w:left="0"/>
              <w:jc w:val="center"/>
            </w:pPr>
            <w:r>
              <w:t>1</w:t>
            </w:r>
            <w:r w:rsidR="00443013">
              <w:t>..*</w:t>
            </w:r>
          </w:p>
        </w:tc>
        <w:tc>
          <w:tcPr>
            <w:tcW w:w="1701" w:type="dxa"/>
            <w:tcBorders>
              <w:top w:val="single" w:sz="8" w:space="0" w:color="auto"/>
            </w:tcBorders>
          </w:tcPr>
          <w:p w:rsidR="00F56E2F" w:rsidRPr="00AD78CA" w:rsidRDefault="00F56E2F" w:rsidP="00F56E2F"/>
        </w:tc>
      </w:tr>
      <w:tr w:rsidR="009F3320" w:rsidRPr="00AD78CA">
        <w:trPr>
          <w:cantSplit/>
        </w:trPr>
        <w:tc>
          <w:tcPr>
            <w:tcW w:w="276" w:type="dxa"/>
            <w:tcBorders>
              <w:top w:val="nil"/>
              <w:bottom w:val="nil"/>
            </w:tcBorders>
          </w:tcPr>
          <w:p w:rsidR="00F56E2F" w:rsidRPr="00AD78CA" w:rsidRDefault="00F56E2F">
            <w:pPr>
              <w:spacing w:after="0"/>
              <w:ind w:left="0"/>
              <w:rPr>
                <w:b/>
                <w:snapToGrid w:val="0"/>
                <w:color w:val="000000"/>
                <w:sz w:val="20"/>
              </w:rPr>
            </w:pPr>
          </w:p>
        </w:tc>
        <w:tc>
          <w:tcPr>
            <w:tcW w:w="276" w:type="dxa"/>
            <w:tcBorders>
              <w:bottom w:val="nil"/>
            </w:tcBorders>
          </w:tcPr>
          <w:p w:rsidR="00F56E2F" w:rsidRPr="00AD78CA" w:rsidRDefault="00F56E2F">
            <w:pPr>
              <w:spacing w:after="0"/>
              <w:ind w:left="0"/>
              <w:rPr>
                <w:b/>
                <w:snapToGrid w:val="0"/>
                <w:color w:val="000000"/>
                <w:sz w:val="20"/>
              </w:rPr>
            </w:pPr>
          </w:p>
        </w:tc>
        <w:tc>
          <w:tcPr>
            <w:tcW w:w="2994" w:type="dxa"/>
            <w:gridSpan w:val="4"/>
          </w:tcPr>
          <w:p w:rsidR="00F56E2F" w:rsidRPr="00AD78CA" w:rsidRDefault="00F56E2F" w:rsidP="00C8716F">
            <w:pPr>
              <w:spacing w:after="0"/>
              <w:ind w:left="0"/>
              <w:rPr>
                <w:b/>
                <w:snapToGrid w:val="0"/>
                <w:color w:val="000000"/>
                <w:sz w:val="20"/>
              </w:rPr>
            </w:pPr>
            <w:r w:rsidRPr="00AD78CA">
              <w:rPr>
                <w:b/>
                <w:snapToGrid w:val="0"/>
                <w:color w:val="000000"/>
                <w:sz w:val="20"/>
              </w:rPr>
              <w:t>FreeText</w:t>
            </w:r>
          </w:p>
        </w:tc>
        <w:tc>
          <w:tcPr>
            <w:tcW w:w="6662" w:type="dxa"/>
          </w:tcPr>
          <w:p w:rsidR="00F56E2F" w:rsidRPr="00AD78CA" w:rsidRDefault="00F56E2F">
            <w:pPr>
              <w:spacing w:after="0"/>
              <w:ind w:left="0"/>
              <w:rPr>
                <w:b/>
                <w:snapToGrid w:val="0"/>
                <w:color w:val="000000"/>
                <w:sz w:val="20"/>
              </w:rPr>
            </w:pPr>
            <w:r w:rsidRPr="00AD78CA">
              <w:rPr>
                <w:b/>
                <w:snapToGrid w:val="0"/>
                <w:color w:val="000000"/>
                <w:sz w:val="20"/>
              </w:rPr>
              <w:t>Fritekst</w:t>
            </w:r>
            <w:r>
              <w:rPr>
                <w:b/>
                <w:snapToGrid w:val="0"/>
                <w:color w:val="000000"/>
                <w:sz w:val="20"/>
              </w:rPr>
              <w:t xml:space="preserve">: </w:t>
            </w:r>
            <w:r w:rsidRPr="00AD78CA">
              <w:rPr>
                <w:b/>
                <w:snapToGrid w:val="0"/>
                <w:color w:val="000000"/>
                <w:sz w:val="20"/>
              </w:rPr>
              <w:t>Null eller mange forekomster</w:t>
            </w:r>
          </w:p>
        </w:tc>
        <w:tc>
          <w:tcPr>
            <w:tcW w:w="567" w:type="dxa"/>
          </w:tcPr>
          <w:p w:rsidR="00F56E2F" w:rsidRPr="00AD78CA" w:rsidRDefault="00F56E2F">
            <w:pPr>
              <w:spacing w:after="0"/>
              <w:ind w:left="0"/>
              <w:jc w:val="center"/>
              <w:rPr>
                <w:b/>
                <w:snapToGrid w:val="0"/>
                <w:color w:val="000000"/>
                <w:sz w:val="20"/>
              </w:rPr>
            </w:pPr>
            <w:r w:rsidRPr="00AD78CA">
              <w:rPr>
                <w:b/>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w:t>
            </w:r>
            <w:r w:rsidR="002930F1">
              <w:rPr>
                <w:snapToGrid w:val="0"/>
                <w:color w:val="000000"/>
                <w:sz w:val="20"/>
              </w:rPr>
              <w:t>*</w:t>
            </w:r>
          </w:p>
        </w:tc>
        <w:tc>
          <w:tcPr>
            <w:tcW w:w="1701" w:type="dxa"/>
          </w:tcPr>
          <w:p w:rsidR="00F56E2F" w:rsidRPr="00AD78CA" w:rsidRDefault="00F56E2F">
            <w:pPr>
              <w:spacing w:after="0"/>
              <w:ind w:left="0"/>
              <w:rPr>
                <w:b/>
                <w:snapToGrid w:val="0"/>
                <w:color w:val="000000"/>
                <w:sz w:val="20"/>
              </w:rPr>
            </w:pPr>
            <w:r w:rsidRPr="00AD78CA">
              <w:rPr>
                <w:snapToGrid w:val="0"/>
                <w:color w:val="000000"/>
                <w:sz w:val="20"/>
              </w:rPr>
              <w:t>String</w:t>
            </w:r>
          </w:p>
        </w:tc>
      </w:tr>
      <w:tr w:rsidR="009F3320" w:rsidRPr="00AD78CA">
        <w:trPr>
          <w:cantSplit/>
        </w:trPr>
        <w:tc>
          <w:tcPr>
            <w:tcW w:w="276" w:type="dxa"/>
            <w:tcBorders>
              <w:top w:val="nil"/>
              <w:bottom w:val="nil"/>
            </w:tcBorders>
          </w:tcPr>
          <w:p w:rsidR="00F56E2F" w:rsidRPr="00AD78CA" w:rsidRDefault="00F56E2F">
            <w:pPr>
              <w:spacing w:after="0"/>
              <w:ind w:left="0"/>
              <w:rPr>
                <w:b/>
                <w:snapToGrid w:val="0"/>
                <w:color w:val="000000"/>
                <w:sz w:val="20"/>
              </w:rPr>
            </w:pPr>
          </w:p>
        </w:tc>
        <w:tc>
          <w:tcPr>
            <w:tcW w:w="276" w:type="dxa"/>
            <w:tcBorders>
              <w:top w:val="nil"/>
              <w:bottom w:val="nil"/>
            </w:tcBorders>
          </w:tcPr>
          <w:p w:rsidR="00F56E2F" w:rsidRPr="00AD78CA" w:rsidRDefault="00F56E2F">
            <w:pPr>
              <w:spacing w:after="0"/>
              <w:ind w:left="0"/>
              <w:rPr>
                <w:b/>
                <w:snapToGrid w:val="0"/>
                <w:color w:val="000000"/>
                <w:sz w:val="20"/>
              </w:rPr>
            </w:pPr>
          </w:p>
        </w:tc>
        <w:tc>
          <w:tcPr>
            <w:tcW w:w="2994" w:type="dxa"/>
            <w:gridSpan w:val="4"/>
          </w:tcPr>
          <w:p w:rsidR="00F56E2F" w:rsidRPr="00AD78CA" w:rsidRDefault="00F56E2F" w:rsidP="00C8716F">
            <w:pPr>
              <w:spacing w:after="0"/>
              <w:ind w:left="0"/>
              <w:rPr>
                <w:b/>
                <w:snapToGrid w:val="0"/>
                <w:color w:val="000000"/>
                <w:sz w:val="20"/>
              </w:rPr>
            </w:pPr>
            <w:r w:rsidRPr="00AD78CA">
              <w:rPr>
                <w:b/>
                <w:snapToGrid w:val="0"/>
                <w:color w:val="000000"/>
                <w:sz w:val="20"/>
              </w:rPr>
              <w:t>BaseItemDetails</w:t>
            </w:r>
          </w:p>
        </w:tc>
        <w:tc>
          <w:tcPr>
            <w:tcW w:w="6662" w:type="dxa"/>
          </w:tcPr>
          <w:p w:rsidR="00F56E2F" w:rsidRPr="00AD78CA" w:rsidRDefault="00F56E2F">
            <w:pPr>
              <w:spacing w:after="0"/>
              <w:ind w:left="0"/>
              <w:rPr>
                <w:b/>
                <w:snapToGrid w:val="0"/>
                <w:color w:val="000000"/>
                <w:sz w:val="20"/>
              </w:rPr>
            </w:pPr>
            <w:r w:rsidRPr="00AD78CA">
              <w:rPr>
                <w:b/>
                <w:snapToGrid w:val="0"/>
                <w:color w:val="000000"/>
                <w:sz w:val="20"/>
              </w:rPr>
              <w:t>Basisdetaljer</w:t>
            </w:r>
            <w:r>
              <w:rPr>
                <w:b/>
                <w:snapToGrid w:val="0"/>
                <w:color w:val="000000"/>
                <w:sz w:val="20"/>
              </w:rPr>
              <w:t xml:space="preserve">: </w:t>
            </w:r>
            <w:r w:rsidRPr="00AD78CA">
              <w:rPr>
                <w:b/>
                <w:snapToGrid w:val="0"/>
                <w:color w:val="000000"/>
                <w:sz w:val="20"/>
              </w:rPr>
              <w:t>En eller mange forekomster</w:t>
            </w:r>
          </w:p>
        </w:tc>
        <w:tc>
          <w:tcPr>
            <w:tcW w:w="567" w:type="dxa"/>
          </w:tcPr>
          <w:p w:rsidR="00F56E2F" w:rsidRPr="00AD78CA" w:rsidRDefault="00443013">
            <w:pPr>
              <w:spacing w:after="0"/>
              <w:ind w:left="0"/>
              <w:jc w:val="center"/>
              <w:rPr>
                <w:b/>
                <w:snapToGrid w:val="0"/>
                <w:color w:val="000000"/>
                <w:sz w:val="20"/>
              </w:rPr>
            </w:pPr>
            <w:r>
              <w:rPr>
                <w:b/>
                <w:snapToGrid w:val="0"/>
                <w:color w:val="000000"/>
                <w:sz w:val="20"/>
              </w:rPr>
              <w:t>K</w:t>
            </w:r>
          </w:p>
        </w:tc>
        <w:tc>
          <w:tcPr>
            <w:tcW w:w="1276" w:type="dxa"/>
          </w:tcPr>
          <w:p w:rsidR="00F56E2F" w:rsidRPr="003711F7" w:rsidRDefault="00443013" w:rsidP="00F56E2F">
            <w:pPr>
              <w:spacing w:after="0"/>
              <w:ind w:left="0"/>
              <w:jc w:val="center"/>
              <w:rPr>
                <w:b/>
                <w:snapToGrid w:val="0"/>
                <w:color w:val="000000"/>
                <w:sz w:val="20"/>
              </w:rPr>
            </w:pPr>
            <w:r w:rsidRPr="003711F7">
              <w:rPr>
                <w:b/>
                <w:snapToGrid w:val="0"/>
                <w:color w:val="000000"/>
                <w:sz w:val="20"/>
              </w:rPr>
              <w:t>1..*</w:t>
            </w:r>
          </w:p>
        </w:tc>
        <w:tc>
          <w:tcPr>
            <w:tcW w:w="1701" w:type="dxa"/>
          </w:tcPr>
          <w:p w:rsidR="00F56E2F" w:rsidRPr="00AD78CA" w:rsidRDefault="003711F7">
            <w:pPr>
              <w:spacing w:after="0"/>
              <w:ind w:left="0"/>
              <w:rPr>
                <w:b/>
                <w:snapToGrid w:val="0"/>
                <w:color w:val="000000"/>
                <w:sz w:val="20"/>
              </w:rPr>
            </w:pPr>
            <w:r w:rsidRPr="00AD78CA">
              <w:rPr>
                <w:b/>
                <w:snapToGrid w:val="0"/>
                <w:color w:val="000000"/>
                <w:sz w:val="20"/>
              </w:rPr>
              <w:t>BaseItemDetails</w:t>
            </w:r>
            <w:r>
              <w:rPr>
                <w:b/>
                <w:snapToGrid w:val="0"/>
                <w:color w:val="000000"/>
                <w:sz w:val="20"/>
              </w:rPr>
              <w:t>Type</w:t>
            </w:r>
          </w:p>
        </w:tc>
      </w:tr>
      <w:tr w:rsidR="009F3320" w:rsidRPr="00AD78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76" w:type="dxa"/>
            <w:tcBorders>
              <w:left w:val="single" w:sz="4" w:space="0" w:color="auto"/>
              <w:right w:val="single" w:sz="4" w:space="0" w:color="auto"/>
            </w:tcBorders>
          </w:tcPr>
          <w:p w:rsidR="00F56E2F" w:rsidRPr="00AD78CA" w:rsidRDefault="00F56E2F" w:rsidP="004A5CD3">
            <w:pPr>
              <w:spacing w:after="0"/>
              <w:ind w:left="0"/>
              <w:rPr>
                <w:b/>
                <w:snapToGrid w:val="0"/>
                <w:color w:val="000000"/>
                <w:sz w:val="20"/>
              </w:rPr>
            </w:pPr>
          </w:p>
        </w:tc>
        <w:tc>
          <w:tcPr>
            <w:tcW w:w="276" w:type="dxa"/>
            <w:tcBorders>
              <w:left w:val="single" w:sz="4" w:space="0" w:color="auto"/>
              <w:right w:val="single" w:sz="4" w:space="0" w:color="auto"/>
            </w:tcBorders>
          </w:tcPr>
          <w:p w:rsidR="00F56E2F" w:rsidRPr="00AD78CA" w:rsidRDefault="00F56E2F" w:rsidP="004A5CD3">
            <w:pPr>
              <w:spacing w:after="0"/>
              <w:ind w:left="0"/>
              <w:rPr>
                <w:b/>
                <w:snapToGrid w:val="0"/>
                <w:color w:val="000000"/>
                <w:sz w:val="20"/>
              </w:rPr>
            </w:pPr>
          </w:p>
        </w:tc>
        <w:tc>
          <w:tcPr>
            <w:tcW w:w="285" w:type="dxa"/>
            <w:tcBorders>
              <w:left w:val="single" w:sz="4" w:space="0" w:color="auto"/>
              <w:right w:val="single" w:sz="4" w:space="0" w:color="auto"/>
            </w:tcBorders>
          </w:tcPr>
          <w:p w:rsidR="00F56E2F" w:rsidRPr="00AD78CA" w:rsidRDefault="00F56E2F" w:rsidP="004A5CD3">
            <w:pPr>
              <w:spacing w:after="0"/>
              <w:ind w:left="0"/>
              <w:rPr>
                <w:b/>
                <w:snapToGrid w:val="0"/>
                <w:color w:val="000000"/>
                <w:sz w:val="20"/>
              </w:rPr>
            </w:pPr>
          </w:p>
        </w:tc>
        <w:tc>
          <w:tcPr>
            <w:tcW w:w="2709" w:type="dxa"/>
            <w:gridSpan w:val="3"/>
            <w:tcBorders>
              <w:left w:val="single" w:sz="4" w:space="0" w:color="auto"/>
              <w:right w:val="single" w:sz="4" w:space="0" w:color="auto"/>
            </w:tcBorders>
          </w:tcPr>
          <w:p w:rsidR="00F56E2F" w:rsidRPr="004A5CD3" w:rsidRDefault="00F56E2F" w:rsidP="004A5CD3">
            <w:pPr>
              <w:spacing w:after="0"/>
              <w:ind w:left="0"/>
              <w:rPr>
                <w:b/>
                <w:snapToGrid w:val="0"/>
                <w:color w:val="000000"/>
                <w:sz w:val="20"/>
              </w:rPr>
            </w:pPr>
            <w:r w:rsidRPr="004A5CD3">
              <w:rPr>
                <w:b/>
                <w:snapToGrid w:val="0"/>
                <w:sz w:val="20"/>
              </w:rPr>
              <w:t>SubInvoice</w:t>
            </w:r>
          </w:p>
        </w:tc>
        <w:tc>
          <w:tcPr>
            <w:tcW w:w="6662" w:type="dxa"/>
            <w:tcBorders>
              <w:top w:val="single" w:sz="4" w:space="0" w:color="auto"/>
              <w:left w:val="single" w:sz="4" w:space="0" w:color="auto"/>
              <w:bottom w:val="single" w:sz="4" w:space="0" w:color="auto"/>
              <w:right w:val="single" w:sz="4" w:space="0" w:color="auto"/>
            </w:tcBorders>
          </w:tcPr>
          <w:p w:rsidR="00F56E2F" w:rsidRPr="00AD78CA" w:rsidRDefault="00F56E2F" w:rsidP="004A5CD3">
            <w:pPr>
              <w:spacing w:after="0"/>
              <w:ind w:left="0"/>
              <w:rPr>
                <w:b/>
                <w:snapToGrid w:val="0"/>
                <w:color w:val="000000"/>
                <w:sz w:val="20"/>
              </w:rPr>
            </w:pPr>
            <w:r w:rsidRPr="00AD78CA">
              <w:rPr>
                <w:b/>
                <w:snapToGrid w:val="0"/>
                <w:color w:val="000000"/>
                <w:sz w:val="20"/>
              </w:rPr>
              <w:t>Flerordre</w:t>
            </w:r>
            <w:r>
              <w:rPr>
                <w:b/>
                <w:snapToGrid w:val="0"/>
                <w:color w:val="000000"/>
                <w:sz w:val="20"/>
              </w:rPr>
              <w:t xml:space="preserve">: </w:t>
            </w:r>
            <w:r w:rsidRPr="00AD78CA">
              <w:rPr>
                <w:b/>
                <w:snapToGrid w:val="0"/>
                <w:color w:val="000000"/>
                <w:sz w:val="20"/>
              </w:rPr>
              <w:t>Generell flerordre-struktur på linjenivå</w:t>
            </w:r>
          </w:p>
        </w:tc>
        <w:tc>
          <w:tcPr>
            <w:tcW w:w="567" w:type="dxa"/>
            <w:tcBorders>
              <w:top w:val="single" w:sz="4" w:space="0" w:color="auto"/>
              <w:left w:val="single" w:sz="4" w:space="0" w:color="auto"/>
              <w:bottom w:val="single" w:sz="4" w:space="0" w:color="auto"/>
              <w:right w:val="single" w:sz="4" w:space="0" w:color="auto"/>
            </w:tcBorders>
          </w:tcPr>
          <w:p w:rsidR="00F56E2F" w:rsidRPr="00AD78CA" w:rsidRDefault="00F56E2F" w:rsidP="004A5CD3">
            <w:pPr>
              <w:spacing w:after="0"/>
              <w:ind w:left="0"/>
              <w:jc w:val="center"/>
              <w:rPr>
                <w:b/>
                <w:snapToGrid w:val="0"/>
                <w:color w:val="000000"/>
                <w:sz w:val="20"/>
              </w:rPr>
            </w:pPr>
            <w:r w:rsidRPr="00AD78CA">
              <w:rPr>
                <w:b/>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F56E2F" w:rsidRPr="003711F7" w:rsidRDefault="00F56E2F" w:rsidP="004A5CD3">
            <w:pPr>
              <w:spacing w:after="0"/>
              <w:ind w:left="0"/>
              <w:jc w:val="center"/>
              <w:rPr>
                <w:b/>
                <w:snapToGrid w:val="0"/>
                <w:color w:val="000000"/>
                <w:sz w:val="20"/>
              </w:rPr>
            </w:pPr>
            <w:r w:rsidRPr="003711F7">
              <w:rPr>
                <w:b/>
                <w:snapToGrid w:val="0"/>
                <w:color w:val="000000"/>
                <w:sz w:val="20"/>
              </w:rPr>
              <w:t>0..1</w:t>
            </w:r>
          </w:p>
        </w:tc>
        <w:tc>
          <w:tcPr>
            <w:tcW w:w="1701" w:type="dxa"/>
            <w:tcBorders>
              <w:top w:val="single" w:sz="4" w:space="0" w:color="auto"/>
              <w:left w:val="single" w:sz="4" w:space="0" w:color="auto"/>
              <w:bottom w:val="single" w:sz="4" w:space="0" w:color="auto"/>
              <w:right w:val="single" w:sz="4" w:space="0" w:color="auto"/>
            </w:tcBorders>
          </w:tcPr>
          <w:p w:rsidR="00F56E2F" w:rsidRPr="00AD78CA" w:rsidRDefault="003711F7" w:rsidP="004A5CD3">
            <w:pPr>
              <w:spacing w:after="0"/>
              <w:ind w:left="0"/>
              <w:rPr>
                <w:b/>
                <w:snapToGrid w:val="0"/>
                <w:color w:val="000000"/>
                <w:sz w:val="20"/>
              </w:rPr>
            </w:pPr>
            <w:r>
              <w:rPr>
                <w:b/>
                <w:snapToGrid w:val="0"/>
                <w:color w:val="000000"/>
                <w:sz w:val="20"/>
              </w:rPr>
              <w:t>SubInvoiceType</w:t>
            </w:r>
          </w:p>
        </w:tc>
      </w:tr>
      <w:tr w:rsidR="009F3320" w:rsidRPr="00AD78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76" w:type="dxa"/>
            <w:tcBorders>
              <w:left w:val="single" w:sz="4" w:space="0" w:color="auto"/>
              <w:right w:val="single" w:sz="4" w:space="0" w:color="auto"/>
            </w:tcBorders>
          </w:tcPr>
          <w:p w:rsidR="00F56E2F" w:rsidRPr="00AD78CA" w:rsidRDefault="00F56E2F" w:rsidP="004A5CD3">
            <w:pPr>
              <w:spacing w:after="0"/>
              <w:ind w:left="0"/>
              <w:rPr>
                <w:snapToGrid w:val="0"/>
                <w:color w:val="000000"/>
                <w:sz w:val="20"/>
              </w:rPr>
            </w:pPr>
          </w:p>
        </w:tc>
        <w:tc>
          <w:tcPr>
            <w:tcW w:w="276" w:type="dxa"/>
            <w:tcBorders>
              <w:left w:val="single" w:sz="4" w:space="0" w:color="auto"/>
              <w:right w:val="single" w:sz="4" w:space="0" w:color="auto"/>
            </w:tcBorders>
          </w:tcPr>
          <w:p w:rsidR="00F56E2F" w:rsidRPr="00AD78CA" w:rsidRDefault="00F56E2F" w:rsidP="004A5CD3">
            <w:pPr>
              <w:spacing w:after="0"/>
              <w:ind w:left="0"/>
              <w:rPr>
                <w:snapToGrid w:val="0"/>
                <w:color w:val="000000"/>
                <w:sz w:val="20"/>
              </w:rPr>
            </w:pPr>
          </w:p>
        </w:tc>
        <w:tc>
          <w:tcPr>
            <w:tcW w:w="285" w:type="dxa"/>
            <w:tcBorders>
              <w:left w:val="single" w:sz="4" w:space="0" w:color="auto"/>
              <w:right w:val="single" w:sz="4" w:space="0" w:color="auto"/>
            </w:tcBorders>
          </w:tcPr>
          <w:p w:rsidR="00F56E2F" w:rsidRPr="00AD78CA" w:rsidRDefault="00F56E2F" w:rsidP="004A5CD3">
            <w:pPr>
              <w:spacing w:after="0"/>
              <w:ind w:left="0"/>
              <w:rPr>
                <w:snapToGrid w:val="0"/>
                <w:color w:val="000000"/>
                <w:sz w:val="20"/>
              </w:rPr>
            </w:pPr>
          </w:p>
        </w:tc>
        <w:tc>
          <w:tcPr>
            <w:tcW w:w="288" w:type="dxa"/>
            <w:tcBorders>
              <w:top w:val="single" w:sz="4" w:space="0" w:color="auto"/>
              <w:left w:val="single" w:sz="4" w:space="0" w:color="auto"/>
              <w:bottom w:val="single" w:sz="4" w:space="0" w:color="auto"/>
              <w:right w:val="single" w:sz="4" w:space="0" w:color="auto"/>
            </w:tcBorders>
          </w:tcPr>
          <w:p w:rsidR="00F56E2F" w:rsidRPr="00AD78CA" w:rsidRDefault="00F56E2F" w:rsidP="004A5CD3">
            <w:pPr>
              <w:spacing w:after="0"/>
              <w:ind w:left="0"/>
              <w:rPr>
                <w:snapToGrid w:val="0"/>
                <w:color w:val="000000"/>
                <w:sz w:val="20"/>
              </w:rPr>
            </w:pPr>
          </w:p>
        </w:tc>
        <w:tc>
          <w:tcPr>
            <w:tcW w:w="2421" w:type="dxa"/>
            <w:gridSpan w:val="2"/>
            <w:tcBorders>
              <w:top w:val="single" w:sz="4" w:space="0" w:color="auto"/>
              <w:left w:val="single" w:sz="4" w:space="0" w:color="auto"/>
              <w:bottom w:val="single" w:sz="4" w:space="0" w:color="auto"/>
              <w:right w:val="single" w:sz="4" w:space="0" w:color="auto"/>
            </w:tcBorders>
          </w:tcPr>
          <w:p w:rsidR="00F56E2F" w:rsidRPr="00AD78CA" w:rsidRDefault="00F56E2F" w:rsidP="004A5CD3">
            <w:pPr>
              <w:spacing w:after="0"/>
              <w:ind w:left="0"/>
              <w:rPr>
                <w:snapToGrid w:val="0"/>
                <w:color w:val="000000"/>
                <w:sz w:val="20"/>
              </w:rPr>
            </w:pPr>
            <w:r w:rsidRPr="00AD78CA">
              <w:rPr>
                <w:snapToGrid w:val="0"/>
                <w:color w:val="000000"/>
                <w:sz w:val="20"/>
              </w:rPr>
              <w:t>Header</w:t>
            </w:r>
          </w:p>
        </w:tc>
        <w:tc>
          <w:tcPr>
            <w:tcW w:w="6662" w:type="dxa"/>
            <w:tcBorders>
              <w:top w:val="single" w:sz="4" w:space="0" w:color="auto"/>
              <w:left w:val="single" w:sz="4" w:space="0" w:color="auto"/>
              <w:bottom w:val="single" w:sz="4" w:space="0" w:color="auto"/>
              <w:right w:val="single" w:sz="4" w:space="0" w:color="auto"/>
            </w:tcBorders>
          </w:tcPr>
          <w:p w:rsidR="00F56E2F" w:rsidRPr="00AD78CA" w:rsidRDefault="00F56E2F" w:rsidP="004A5CD3">
            <w:pPr>
              <w:spacing w:after="0"/>
              <w:ind w:left="0"/>
              <w:rPr>
                <w:snapToGrid w:val="0"/>
                <w:color w:val="000000"/>
                <w:sz w:val="20"/>
              </w:rPr>
            </w:pPr>
            <w:r w:rsidRPr="00AD78CA">
              <w:rPr>
                <w:snapToGrid w:val="0"/>
                <w:color w:val="000000"/>
                <w:sz w:val="20"/>
              </w:rPr>
              <w:t>Fakturahode</w:t>
            </w:r>
            <w:r>
              <w:rPr>
                <w:snapToGrid w:val="0"/>
                <w:color w:val="000000"/>
                <w:sz w:val="20"/>
              </w:rPr>
              <w:t xml:space="preserve">: </w:t>
            </w:r>
            <w:r w:rsidRPr="00AD78CA">
              <w:rPr>
                <w:snapToGrid w:val="0"/>
                <w:color w:val="000000"/>
                <w:sz w:val="20"/>
              </w:rPr>
              <w:t>Standard e2b hodeinformasjon.</w:t>
            </w:r>
          </w:p>
        </w:tc>
        <w:tc>
          <w:tcPr>
            <w:tcW w:w="567" w:type="dxa"/>
            <w:tcBorders>
              <w:top w:val="single" w:sz="4" w:space="0" w:color="auto"/>
              <w:left w:val="single" w:sz="4" w:space="0" w:color="auto"/>
              <w:bottom w:val="single" w:sz="4" w:space="0" w:color="auto"/>
              <w:right w:val="single" w:sz="4" w:space="0" w:color="auto"/>
            </w:tcBorders>
          </w:tcPr>
          <w:p w:rsidR="00F56E2F" w:rsidRPr="00AD78CA" w:rsidRDefault="00F56E2F" w:rsidP="004A5CD3">
            <w:pPr>
              <w:spacing w:after="0"/>
              <w:ind w:left="0"/>
              <w:jc w:val="center"/>
              <w:rPr>
                <w:snapToGrid w:val="0"/>
                <w:color w:val="000000"/>
                <w:sz w:val="20"/>
              </w:rPr>
            </w:pPr>
            <w:r w:rsidRPr="00AD78CA">
              <w:rPr>
                <w:snapToGrid w:val="0"/>
                <w:color w:val="000000"/>
                <w:sz w:val="20"/>
              </w:rPr>
              <w:t>M</w:t>
            </w:r>
          </w:p>
        </w:tc>
        <w:tc>
          <w:tcPr>
            <w:tcW w:w="1276" w:type="dxa"/>
            <w:tcBorders>
              <w:top w:val="single" w:sz="4" w:space="0" w:color="auto"/>
              <w:left w:val="single" w:sz="4" w:space="0" w:color="auto"/>
              <w:bottom w:val="single" w:sz="4" w:space="0" w:color="auto"/>
              <w:right w:val="single" w:sz="4" w:space="0" w:color="auto"/>
            </w:tcBorders>
          </w:tcPr>
          <w:p w:rsidR="00F56E2F" w:rsidRPr="00AD78CA" w:rsidRDefault="00F56E2F" w:rsidP="004A5CD3">
            <w:pPr>
              <w:spacing w:after="0"/>
              <w:ind w:left="0"/>
              <w:jc w:val="center"/>
              <w:rPr>
                <w:snapToGrid w:val="0"/>
                <w:color w:val="000000"/>
                <w:sz w:val="20"/>
              </w:rPr>
            </w:pPr>
            <w:r>
              <w:rPr>
                <w:snapToGrid w:val="0"/>
                <w:color w:val="000000"/>
                <w:sz w:val="20"/>
              </w:rPr>
              <w:t>1</w:t>
            </w:r>
          </w:p>
        </w:tc>
        <w:tc>
          <w:tcPr>
            <w:tcW w:w="1701" w:type="dxa"/>
            <w:tcBorders>
              <w:top w:val="single" w:sz="4" w:space="0" w:color="auto"/>
              <w:left w:val="single" w:sz="4" w:space="0" w:color="auto"/>
              <w:bottom w:val="single" w:sz="4" w:space="0" w:color="auto"/>
              <w:right w:val="single" w:sz="4" w:space="0" w:color="auto"/>
            </w:tcBorders>
          </w:tcPr>
          <w:p w:rsidR="00F56E2F" w:rsidRPr="00AD78CA" w:rsidRDefault="004A5CD3" w:rsidP="004A5CD3">
            <w:pPr>
              <w:spacing w:after="0"/>
              <w:ind w:left="0"/>
              <w:rPr>
                <w:snapToGrid w:val="0"/>
                <w:color w:val="000000"/>
                <w:sz w:val="20"/>
              </w:rPr>
            </w:pPr>
            <w:r>
              <w:rPr>
                <w:snapToGrid w:val="0"/>
                <w:color w:val="000000"/>
                <w:sz w:val="20"/>
              </w:rPr>
              <w:t>HeaderType</w:t>
            </w:r>
          </w:p>
        </w:tc>
      </w:tr>
      <w:tr w:rsidR="009F3320" w:rsidRPr="00AD78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76" w:type="dxa"/>
            <w:tcBorders>
              <w:left w:val="single" w:sz="4" w:space="0" w:color="auto"/>
              <w:right w:val="single" w:sz="4" w:space="0" w:color="auto"/>
            </w:tcBorders>
          </w:tcPr>
          <w:p w:rsidR="00F56E2F" w:rsidRPr="00AD78CA" w:rsidRDefault="00F56E2F" w:rsidP="004A5CD3">
            <w:pPr>
              <w:spacing w:after="0"/>
              <w:ind w:left="0"/>
              <w:rPr>
                <w:snapToGrid w:val="0"/>
                <w:color w:val="000000"/>
                <w:sz w:val="20"/>
              </w:rPr>
            </w:pPr>
          </w:p>
        </w:tc>
        <w:tc>
          <w:tcPr>
            <w:tcW w:w="276" w:type="dxa"/>
            <w:tcBorders>
              <w:left w:val="single" w:sz="4" w:space="0" w:color="auto"/>
              <w:right w:val="single" w:sz="4" w:space="0" w:color="auto"/>
            </w:tcBorders>
          </w:tcPr>
          <w:p w:rsidR="00F56E2F" w:rsidRPr="00AD78CA" w:rsidRDefault="00F56E2F" w:rsidP="004A5CD3">
            <w:pPr>
              <w:spacing w:after="0"/>
              <w:ind w:left="0"/>
              <w:rPr>
                <w:snapToGrid w:val="0"/>
                <w:color w:val="000000"/>
                <w:sz w:val="20"/>
              </w:rPr>
            </w:pPr>
          </w:p>
        </w:tc>
        <w:tc>
          <w:tcPr>
            <w:tcW w:w="285" w:type="dxa"/>
            <w:tcBorders>
              <w:left w:val="single" w:sz="4" w:space="0" w:color="auto"/>
              <w:right w:val="single" w:sz="4" w:space="0" w:color="auto"/>
            </w:tcBorders>
          </w:tcPr>
          <w:p w:rsidR="00F56E2F" w:rsidRPr="00AD78CA" w:rsidRDefault="00F56E2F" w:rsidP="004A5CD3">
            <w:pPr>
              <w:spacing w:after="0"/>
              <w:ind w:left="0"/>
              <w:rPr>
                <w:snapToGrid w:val="0"/>
                <w:color w:val="000000"/>
                <w:sz w:val="20"/>
              </w:rPr>
            </w:pPr>
          </w:p>
        </w:tc>
        <w:tc>
          <w:tcPr>
            <w:tcW w:w="288" w:type="dxa"/>
            <w:tcBorders>
              <w:top w:val="single" w:sz="4" w:space="0" w:color="auto"/>
              <w:left w:val="single" w:sz="4" w:space="0" w:color="auto"/>
              <w:bottom w:val="single" w:sz="4" w:space="0" w:color="auto"/>
              <w:right w:val="single" w:sz="4" w:space="0" w:color="auto"/>
            </w:tcBorders>
          </w:tcPr>
          <w:p w:rsidR="00F56E2F" w:rsidRPr="00AD78CA" w:rsidRDefault="00F56E2F" w:rsidP="004A5CD3">
            <w:pPr>
              <w:spacing w:after="0"/>
              <w:ind w:left="0"/>
              <w:rPr>
                <w:snapToGrid w:val="0"/>
                <w:color w:val="000000"/>
                <w:sz w:val="20"/>
              </w:rPr>
            </w:pPr>
          </w:p>
        </w:tc>
        <w:tc>
          <w:tcPr>
            <w:tcW w:w="2421" w:type="dxa"/>
            <w:gridSpan w:val="2"/>
            <w:tcBorders>
              <w:top w:val="single" w:sz="4" w:space="0" w:color="auto"/>
              <w:left w:val="single" w:sz="4" w:space="0" w:color="auto"/>
              <w:bottom w:val="single" w:sz="4" w:space="0" w:color="auto"/>
              <w:right w:val="single" w:sz="4" w:space="0" w:color="auto"/>
            </w:tcBorders>
          </w:tcPr>
          <w:p w:rsidR="00F56E2F" w:rsidRPr="00AD78CA" w:rsidRDefault="00F56E2F" w:rsidP="004A5CD3">
            <w:pPr>
              <w:spacing w:after="0"/>
              <w:ind w:left="0"/>
              <w:rPr>
                <w:snapToGrid w:val="0"/>
                <w:color w:val="000000"/>
                <w:sz w:val="20"/>
              </w:rPr>
            </w:pPr>
            <w:r w:rsidRPr="00AD78CA">
              <w:rPr>
                <w:snapToGrid w:val="0"/>
                <w:color w:val="000000"/>
                <w:sz w:val="20"/>
              </w:rPr>
              <w:t>Details</w:t>
            </w:r>
          </w:p>
        </w:tc>
        <w:tc>
          <w:tcPr>
            <w:tcW w:w="6662" w:type="dxa"/>
            <w:tcBorders>
              <w:top w:val="single" w:sz="4" w:space="0" w:color="auto"/>
              <w:left w:val="single" w:sz="4" w:space="0" w:color="auto"/>
              <w:bottom w:val="single" w:sz="4" w:space="0" w:color="auto"/>
              <w:right w:val="single" w:sz="4" w:space="0" w:color="auto"/>
            </w:tcBorders>
          </w:tcPr>
          <w:p w:rsidR="00F56E2F" w:rsidRPr="00AD78CA" w:rsidRDefault="00F56E2F" w:rsidP="004A5CD3">
            <w:pPr>
              <w:spacing w:after="0"/>
              <w:ind w:left="0"/>
              <w:rPr>
                <w:snapToGrid w:val="0"/>
                <w:color w:val="000000"/>
                <w:sz w:val="20"/>
              </w:rPr>
            </w:pPr>
            <w:r w:rsidRPr="00AD78CA">
              <w:rPr>
                <w:snapToGrid w:val="0"/>
                <w:color w:val="000000"/>
                <w:sz w:val="20"/>
              </w:rPr>
              <w:t>Basisdetaljer</w:t>
            </w:r>
            <w:r>
              <w:rPr>
                <w:snapToGrid w:val="0"/>
                <w:color w:val="000000"/>
                <w:sz w:val="20"/>
              </w:rPr>
              <w:t xml:space="preserve">: </w:t>
            </w:r>
            <w:r w:rsidRPr="00AD78CA">
              <w:rPr>
                <w:snapToGrid w:val="0"/>
                <w:color w:val="000000"/>
                <w:sz w:val="20"/>
              </w:rPr>
              <w:t xml:space="preserve">Standard e2b basisdetaljer. </w:t>
            </w:r>
            <w:r w:rsidRPr="00AD78CA">
              <w:rPr>
                <w:snapToGrid w:val="0"/>
                <w:color w:val="000000"/>
                <w:sz w:val="20"/>
              </w:rPr>
              <w:br/>
              <w:t>En eller mange forekomster.</w:t>
            </w:r>
          </w:p>
        </w:tc>
        <w:tc>
          <w:tcPr>
            <w:tcW w:w="567" w:type="dxa"/>
            <w:tcBorders>
              <w:top w:val="single" w:sz="4" w:space="0" w:color="auto"/>
              <w:left w:val="single" w:sz="4" w:space="0" w:color="auto"/>
              <w:bottom w:val="single" w:sz="4" w:space="0" w:color="auto"/>
              <w:right w:val="single" w:sz="4" w:space="0" w:color="auto"/>
            </w:tcBorders>
          </w:tcPr>
          <w:p w:rsidR="00F56E2F" w:rsidRPr="00AD78CA" w:rsidRDefault="00F56E2F" w:rsidP="004A5CD3">
            <w:pPr>
              <w:spacing w:after="0"/>
              <w:ind w:left="0"/>
              <w:jc w:val="center"/>
              <w:rPr>
                <w:snapToGrid w:val="0"/>
                <w:color w:val="000000"/>
                <w:sz w:val="20"/>
              </w:rPr>
            </w:pPr>
            <w:r w:rsidRPr="00AD78CA">
              <w:rPr>
                <w:snapToGrid w:val="0"/>
                <w:color w:val="000000"/>
                <w:sz w:val="20"/>
              </w:rPr>
              <w:t>M</w:t>
            </w:r>
          </w:p>
        </w:tc>
        <w:tc>
          <w:tcPr>
            <w:tcW w:w="1276" w:type="dxa"/>
            <w:tcBorders>
              <w:top w:val="single" w:sz="4" w:space="0" w:color="auto"/>
              <w:left w:val="single" w:sz="4" w:space="0" w:color="auto"/>
              <w:bottom w:val="single" w:sz="4" w:space="0" w:color="auto"/>
              <w:right w:val="single" w:sz="4" w:space="0" w:color="auto"/>
            </w:tcBorders>
          </w:tcPr>
          <w:p w:rsidR="00F56E2F" w:rsidRPr="00AD78CA" w:rsidRDefault="004B032C" w:rsidP="004A5CD3">
            <w:pPr>
              <w:spacing w:after="0"/>
              <w:ind w:left="0"/>
              <w:jc w:val="center"/>
              <w:rPr>
                <w:snapToGrid w:val="0"/>
                <w:color w:val="000000"/>
                <w:sz w:val="20"/>
              </w:rPr>
            </w:pPr>
            <w:r>
              <w:rPr>
                <w:snapToGrid w:val="0"/>
                <w:color w:val="000000"/>
                <w:sz w:val="20"/>
              </w:rPr>
              <w:t>1..*</w:t>
            </w:r>
          </w:p>
        </w:tc>
        <w:tc>
          <w:tcPr>
            <w:tcW w:w="1701" w:type="dxa"/>
            <w:tcBorders>
              <w:top w:val="single" w:sz="4" w:space="0" w:color="auto"/>
              <w:left w:val="single" w:sz="4" w:space="0" w:color="auto"/>
              <w:bottom w:val="single" w:sz="4" w:space="0" w:color="auto"/>
              <w:right w:val="single" w:sz="4" w:space="0" w:color="auto"/>
            </w:tcBorders>
          </w:tcPr>
          <w:p w:rsidR="00F56E2F" w:rsidRPr="00AD78CA" w:rsidRDefault="004A5CD3" w:rsidP="004A5CD3">
            <w:pPr>
              <w:spacing w:after="0"/>
              <w:ind w:left="0"/>
              <w:rPr>
                <w:snapToGrid w:val="0"/>
                <w:color w:val="000000"/>
                <w:sz w:val="20"/>
              </w:rPr>
            </w:pPr>
            <w:r>
              <w:rPr>
                <w:snapToGrid w:val="0"/>
                <w:color w:val="000000"/>
                <w:sz w:val="20"/>
              </w:rPr>
              <w:t>DetailsType</w:t>
            </w:r>
          </w:p>
        </w:tc>
      </w:tr>
      <w:tr w:rsidR="009F3320" w:rsidRPr="00AD78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76" w:type="dxa"/>
            <w:tcBorders>
              <w:left w:val="single" w:sz="4" w:space="0" w:color="auto"/>
              <w:right w:val="single" w:sz="4" w:space="0" w:color="auto"/>
            </w:tcBorders>
          </w:tcPr>
          <w:p w:rsidR="00F56E2F" w:rsidRPr="00AD78CA" w:rsidRDefault="00F56E2F" w:rsidP="004A5CD3">
            <w:pPr>
              <w:spacing w:after="0"/>
              <w:ind w:left="0"/>
              <w:rPr>
                <w:b/>
                <w:snapToGrid w:val="0"/>
                <w:color w:val="000000"/>
                <w:sz w:val="20"/>
              </w:rPr>
            </w:pPr>
          </w:p>
        </w:tc>
        <w:tc>
          <w:tcPr>
            <w:tcW w:w="276" w:type="dxa"/>
            <w:tcBorders>
              <w:left w:val="single" w:sz="4" w:space="0" w:color="auto"/>
              <w:right w:val="single" w:sz="4" w:space="0" w:color="auto"/>
            </w:tcBorders>
          </w:tcPr>
          <w:p w:rsidR="00F56E2F" w:rsidRPr="00AD78CA" w:rsidRDefault="00F56E2F" w:rsidP="004A5CD3">
            <w:pPr>
              <w:spacing w:after="0"/>
              <w:ind w:left="0"/>
              <w:rPr>
                <w:b/>
                <w:snapToGrid w:val="0"/>
                <w:color w:val="000000"/>
                <w:sz w:val="20"/>
              </w:rPr>
            </w:pPr>
          </w:p>
        </w:tc>
        <w:tc>
          <w:tcPr>
            <w:tcW w:w="285" w:type="dxa"/>
            <w:tcBorders>
              <w:left w:val="single" w:sz="4" w:space="0" w:color="auto"/>
              <w:right w:val="single" w:sz="4" w:space="0" w:color="auto"/>
            </w:tcBorders>
          </w:tcPr>
          <w:p w:rsidR="00F56E2F" w:rsidRPr="00AD78CA" w:rsidRDefault="00F56E2F" w:rsidP="004A5CD3">
            <w:pPr>
              <w:spacing w:after="0"/>
              <w:ind w:left="0"/>
              <w:rPr>
                <w:b/>
                <w:snapToGrid w:val="0"/>
                <w:color w:val="000000"/>
                <w:sz w:val="20"/>
              </w:rPr>
            </w:pPr>
          </w:p>
        </w:tc>
        <w:tc>
          <w:tcPr>
            <w:tcW w:w="2709" w:type="dxa"/>
            <w:gridSpan w:val="3"/>
            <w:tcBorders>
              <w:left w:val="single" w:sz="4" w:space="0" w:color="auto"/>
              <w:bottom w:val="single" w:sz="4" w:space="0" w:color="auto"/>
              <w:right w:val="single" w:sz="4" w:space="0" w:color="auto"/>
            </w:tcBorders>
          </w:tcPr>
          <w:p w:rsidR="00F56E2F" w:rsidRPr="00AD78CA" w:rsidRDefault="00F56E2F" w:rsidP="004A5CD3">
            <w:pPr>
              <w:spacing w:after="0"/>
              <w:ind w:left="0"/>
              <w:rPr>
                <w:b/>
                <w:snapToGrid w:val="0"/>
                <w:color w:val="000000"/>
                <w:sz w:val="20"/>
              </w:rPr>
            </w:pPr>
            <w:r w:rsidRPr="00AD78CA">
              <w:rPr>
                <w:b/>
                <w:snapToGrid w:val="0"/>
                <w:color w:val="000000"/>
                <w:sz w:val="20"/>
              </w:rPr>
              <w:t>TravelDetails</w:t>
            </w:r>
          </w:p>
        </w:tc>
        <w:tc>
          <w:tcPr>
            <w:tcW w:w="6662" w:type="dxa"/>
            <w:tcBorders>
              <w:top w:val="single" w:sz="4" w:space="0" w:color="auto"/>
              <w:left w:val="single" w:sz="4" w:space="0" w:color="auto"/>
              <w:bottom w:val="single" w:sz="4" w:space="0" w:color="auto"/>
              <w:right w:val="single" w:sz="4" w:space="0" w:color="auto"/>
            </w:tcBorders>
          </w:tcPr>
          <w:p w:rsidR="00F56E2F" w:rsidRPr="00AD78CA" w:rsidRDefault="00F56E2F" w:rsidP="004A5CD3">
            <w:pPr>
              <w:spacing w:after="0"/>
              <w:ind w:left="0"/>
              <w:rPr>
                <w:b/>
                <w:snapToGrid w:val="0"/>
                <w:color w:val="000000"/>
                <w:sz w:val="20"/>
              </w:rPr>
            </w:pPr>
            <w:r w:rsidRPr="00AD78CA">
              <w:rPr>
                <w:b/>
                <w:snapToGrid w:val="0"/>
                <w:color w:val="000000"/>
                <w:sz w:val="20"/>
              </w:rPr>
              <w:t>Reisedetaljer</w:t>
            </w:r>
            <w:r w:rsidR="00342B5D">
              <w:rPr>
                <w:b/>
                <w:snapToGrid w:val="0"/>
                <w:color w:val="000000"/>
                <w:sz w:val="20"/>
              </w:rPr>
              <w:t>.</w:t>
            </w:r>
            <w:r>
              <w:rPr>
                <w:b/>
                <w:snapToGrid w:val="0"/>
                <w:color w:val="000000"/>
                <w:sz w:val="20"/>
              </w:rPr>
              <w:t xml:space="preserve"> </w:t>
            </w:r>
            <w:r w:rsidR="00342B5D">
              <w:rPr>
                <w:b/>
                <w:snapToGrid w:val="0"/>
                <w:color w:val="000000"/>
                <w:sz w:val="20"/>
              </w:rPr>
              <w:t>Bransjespesifikt tillegg for r</w:t>
            </w:r>
            <w:r w:rsidRPr="00AD78CA">
              <w:rPr>
                <w:b/>
                <w:snapToGrid w:val="0"/>
                <w:color w:val="000000"/>
                <w:sz w:val="20"/>
              </w:rPr>
              <w:t>eise</w:t>
            </w:r>
            <w:r w:rsidR="00342B5D">
              <w:rPr>
                <w:b/>
                <w:snapToGrid w:val="0"/>
                <w:color w:val="000000"/>
                <w:sz w:val="20"/>
              </w:rPr>
              <w:t>fakturaer</w:t>
            </w:r>
            <w:r w:rsidRPr="00AD78CA">
              <w:rPr>
                <w:b/>
                <w:snapToGrid w:val="0"/>
                <w:color w:val="000000"/>
                <w:sz w:val="20"/>
              </w:rPr>
              <w:t xml:space="preserve">. </w:t>
            </w:r>
            <w:r w:rsidR="00342B5D">
              <w:rPr>
                <w:b/>
                <w:snapToGrid w:val="0"/>
                <w:color w:val="000000"/>
                <w:sz w:val="20"/>
              </w:rPr>
              <w:br/>
            </w:r>
            <w:r w:rsidRPr="00AD78CA">
              <w:rPr>
                <w:b/>
                <w:snapToGrid w:val="0"/>
                <w:color w:val="000000"/>
                <w:sz w:val="20"/>
              </w:rPr>
              <w:t>Innhold er beskrevet i eget dokument.</w:t>
            </w:r>
          </w:p>
        </w:tc>
        <w:tc>
          <w:tcPr>
            <w:tcW w:w="567" w:type="dxa"/>
            <w:tcBorders>
              <w:top w:val="single" w:sz="4" w:space="0" w:color="auto"/>
              <w:left w:val="single" w:sz="4" w:space="0" w:color="auto"/>
              <w:bottom w:val="single" w:sz="4" w:space="0" w:color="auto"/>
              <w:right w:val="single" w:sz="4" w:space="0" w:color="auto"/>
            </w:tcBorders>
          </w:tcPr>
          <w:p w:rsidR="00F56E2F" w:rsidRPr="00AD78CA" w:rsidRDefault="00F56E2F" w:rsidP="004A5CD3">
            <w:pPr>
              <w:spacing w:after="0"/>
              <w:ind w:left="0"/>
              <w:jc w:val="center"/>
              <w:rPr>
                <w:b/>
                <w:snapToGrid w:val="0"/>
                <w:color w:val="000000"/>
                <w:sz w:val="20"/>
              </w:rPr>
            </w:pPr>
            <w:r w:rsidRPr="00AD78CA">
              <w:rPr>
                <w:b/>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F56E2F" w:rsidRPr="00AD78CA" w:rsidRDefault="00F56E2F" w:rsidP="004A5CD3">
            <w:pPr>
              <w:spacing w:after="0"/>
              <w:ind w:left="0"/>
              <w:jc w:val="center"/>
              <w:rPr>
                <w:b/>
                <w:snapToGrid w:val="0"/>
                <w:color w:val="000000"/>
                <w:sz w:val="20"/>
              </w:rPr>
            </w:pPr>
            <w:r>
              <w:rPr>
                <w:snapToGrid w:val="0"/>
                <w:color w:val="000000"/>
                <w:sz w:val="20"/>
              </w:rPr>
              <w:t>0..1</w:t>
            </w:r>
          </w:p>
        </w:tc>
        <w:tc>
          <w:tcPr>
            <w:tcW w:w="1701" w:type="dxa"/>
            <w:tcBorders>
              <w:top w:val="single" w:sz="4" w:space="0" w:color="auto"/>
              <w:left w:val="single" w:sz="4" w:space="0" w:color="auto"/>
              <w:bottom w:val="single" w:sz="4" w:space="0" w:color="auto"/>
              <w:right w:val="single" w:sz="4" w:space="0" w:color="auto"/>
            </w:tcBorders>
          </w:tcPr>
          <w:p w:rsidR="00F56E2F" w:rsidRPr="00AD78CA" w:rsidRDefault="003711F7" w:rsidP="004A5CD3">
            <w:pPr>
              <w:spacing w:after="0"/>
              <w:ind w:left="0"/>
              <w:rPr>
                <w:b/>
                <w:snapToGrid w:val="0"/>
                <w:color w:val="000000"/>
                <w:sz w:val="20"/>
              </w:rPr>
            </w:pPr>
            <w:r w:rsidRPr="00AD78CA">
              <w:rPr>
                <w:b/>
                <w:snapToGrid w:val="0"/>
                <w:color w:val="000000"/>
                <w:sz w:val="20"/>
              </w:rPr>
              <w:t>TravelDetails</w:t>
            </w:r>
            <w:r>
              <w:rPr>
                <w:b/>
                <w:snapToGrid w:val="0"/>
                <w:color w:val="000000"/>
                <w:sz w:val="20"/>
              </w:rPr>
              <w:t>Type</w:t>
            </w:r>
          </w:p>
        </w:tc>
      </w:tr>
      <w:tr w:rsidR="009F3320" w:rsidRPr="00AD78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76" w:type="dxa"/>
            <w:tcBorders>
              <w:left w:val="single" w:sz="4" w:space="0" w:color="auto"/>
              <w:right w:val="single" w:sz="4" w:space="0" w:color="auto"/>
            </w:tcBorders>
          </w:tcPr>
          <w:p w:rsidR="004A5CD3" w:rsidRPr="00AD78CA" w:rsidRDefault="004A5CD3" w:rsidP="004A5CD3">
            <w:pPr>
              <w:spacing w:after="0"/>
              <w:ind w:left="0"/>
              <w:rPr>
                <w:b/>
                <w:snapToGrid w:val="0"/>
                <w:color w:val="000000"/>
                <w:sz w:val="20"/>
              </w:rPr>
            </w:pPr>
          </w:p>
        </w:tc>
        <w:tc>
          <w:tcPr>
            <w:tcW w:w="276" w:type="dxa"/>
            <w:tcBorders>
              <w:left w:val="single" w:sz="4" w:space="0" w:color="auto"/>
              <w:right w:val="single" w:sz="4" w:space="0" w:color="auto"/>
            </w:tcBorders>
          </w:tcPr>
          <w:p w:rsidR="004A5CD3" w:rsidRPr="00AD78CA" w:rsidRDefault="004A5CD3" w:rsidP="004A5CD3">
            <w:pPr>
              <w:spacing w:after="0"/>
              <w:ind w:left="0"/>
              <w:rPr>
                <w:b/>
                <w:snapToGrid w:val="0"/>
                <w:color w:val="000000"/>
                <w:sz w:val="20"/>
              </w:rPr>
            </w:pPr>
          </w:p>
        </w:tc>
        <w:tc>
          <w:tcPr>
            <w:tcW w:w="285" w:type="dxa"/>
            <w:tcBorders>
              <w:left w:val="single" w:sz="4" w:space="0" w:color="auto"/>
              <w:right w:val="single" w:sz="4" w:space="0" w:color="auto"/>
            </w:tcBorders>
          </w:tcPr>
          <w:p w:rsidR="004A5CD3" w:rsidRPr="00AD78CA" w:rsidRDefault="004A5CD3" w:rsidP="004A5CD3">
            <w:pPr>
              <w:spacing w:after="0"/>
              <w:ind w:left="0"/>
              <w:rPr>
                <w:b/>
                <w:snapToGrid w:val="0"/>
                <w:color w:val="000000"/>
                <w:sz w:val="20"/>
              </w:rPr>
            </w:pPr>
          </w:p>
        </w:tc>
        <w:tc>
          <w:tcPr>
            <w:tcW w:w="2709" w:type="dxa"/>
            <w:gridSpan w:val="3"/>
            <w:tcBorders>
              <w:top w:val="single" w:sz="4" w:space="0" w:color="auto"/>
              <w:left w:val="single" w:sz="4" w:space="0" w:color="auto"/>
              <w:right w:val="single" w:sz="4" w:space="0" w:color="auto"/>
            </w:tcBorders>
          </w:tcPr>
          <w:p w:rsidR="004A5CD3" w:rsidRPr="00AD78CA" w:rsidRDefault="004A5CD3" w:rsidP="004A5CD3">
            <w:pPr>
              <w:spacing w:after="0"/>
              <w:ind w:left="0"/>
              <w:rPr>
                <w:b/>
                <w:snapToGrid w:val="0"/>
                <w:color w:val="000000"/>
                <w:sz w:val="20"/>
              </w:rPr>
            </w:pPr>
            <w:r w:rsidRPr="00AD78CA">
              <w:rPr>
                <w:b/>
                <w:snapToGrid w:val="0"/>
                <w:color w:val="000000"/>
                <w:sz w:val="20"/>
              </w:rPr>
              <w:t xml:space="preserve">TelecomDetails </w:t>
            </w:r>
          </w:p>
        </w:tc>
        <w:tc>
          <w:tcPr>
            <w:tcW w:w="6662" w:type="dxa"/>
            <w:tcBorders>
              <w:top w:val="single" w:sz="4" w:space="0" w:color="auto"/>
              <w:left w:val="single" w:sz="4" w:space="0" w:color="auto"/>
              <w:bottom w:val="single" w:sz="4" w:space="0" w:color="auto"/>
              <w:right w:val="single" w:sz="4" w:space="0" w:color="auto"/>
            </w:tcBorders>
          </w:tcPr>
          <w:p w:rsidR="004A5CD3" w:rsidRPr="00AD78CA" w:rsidRDefault="004A5CD3" w:rsidP="004A5CD3">
            <w:pPr>
              <w:spacing w:after="0"/>
              <w:ind w:left="0"/>
              <w:rPr>
                <w:b/>
                <w:snapToGrid w:val="0"/>
                <w:color w:val="000000"/>
                <w:sz w:val="20"/>
              </w:rPr>
            </w:pPr>
            <w:r w:rsidRPr="00AD78CA">
              <w:rPr>
                <w:b/>
                <w:snapToGrid w:val="0"/>
                <w:color w:val="000000"/>
                <w:sz w:val="20"/>
              </w:rPr>
              <w:t>Telecomdetaljer</w:t>
            </w:r>
            <w:r w:rsidR="00342B5D">
              <w:rPr>
                <w:b/>
                <w:snapToGrid w:val="0"/>
                <w:color w:val="000000"/>
                <w:sz w:val="20"/>
              </w:rPr>
              <w:t>.</w:t>
            </w:r>
            <w:r>
              <w:rPr>
                <w:b/>
                <w:snapToGrid w:val="0"/>
                <w:color w:val="000000"/>
                <w:sz w:val="20"/>
              </w:rPr>
              <w:t xml:space="preserve"> </w:t>
            </w:r>
            <w:r w:rsidR="00342B5D">
              <w:rPr>
                <w:b/>
                <w:snapToGrid w:val="0"/>
                <w:color w:val="000000"/>
                <w:sz w:val="20"/>
              </w:rPr>
              <w:t>Bransjespesifikt tillegg for t</w:t>
            </w:r>
            <w:r w:rsidRPr="00AD78CA">
              <w:rPr>
                <w:b/>
                <w:snapToGrid w:val="0"/>
                <w:color w:val="000000"/>
                <w:sz w:val="20"/>
              </w:rPr>
              <w:t>elecom</w:t>
            </w:r>
            <w:r w:rsidR="00342B5D">
              <w:rPr>
                <w:b/>
                <w:snapToGrid w:val="0"/>
                <w:color w:val="000000"/>
                <w:sz w:val="20"/>
              </w:rPr>
              <w:t>fakturaer</w:t>
            </w:r>
            <w:r w:rsidRPr="00AD78CA">
              <w:rPr>
                <w:b/>
                <w:snapToGrid w:val="0"/>
                <w:color w:val="000000"/>
                <w:sz w:val="20"/>
              </w:rPr>
              <w:t>.  Innhold er beskrevet i eget dokument.</w:t>
            </w:r>
          </w:p>
        </w:tc>
        <w:tc>
          <w:tcPr>
            <w:tcW w:w="567" w:type="dxa"/>
            <w:tcBorders>
              <w:top w:val="single" w:sz="4" w:space="0" w:color="auto"/>
              <w:left w:val="single" w:sz="4" w:space="0" w:color="auto"/>
              <w:bottom w:val="single" w:sz="4" w:space="0" w:color="auto"/>
              <w:right w:val="single" w:sz="4" w:space="0" w:color="auto"/>
            </w:tcBorders>
          </w:tcPr>
          <w:p w:rsidR="004A5CD3" w:rsidRPr="00AD78CA" w:rsidRDefault="004A5CD3" w:rsidP="004A5CD3">
            <w:pPr>
              <w:spacing w:after="0"/>
              <w:ind w:left="0"/>
              <w:jc w:val="center"/>
              <w:rPr>
                <w:b/>
                <w:snapToGrid w:val="0"/>
                <w:color w:val="000000"/>
                <w:sz w:val="20"/>
              </w:rPr>
            </w:pPr>
            <w:r w:rsidRPr="00AD78CA">
              <w:rPr>
                <w:b/>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4A5CD3" w:rsidRPr="00AD78CA" w:rsidRDefault="004A5CD3" w:rsidP="004A5CD3">
            <w:pPr>
              <w:spacing w:after="0"/>
              <w:ind w:left="0"/>
              <w:jc w:val="center"/>
              <w:rPr>
                <w:b/>
                <w:snapToGrid w:val="0"/>
                <w:color w:val="000000"/>
                <w:sz w:val="20"/>
              </w:rPr>
            </w:pPr>
            <w:r>
              <w:rPr>
                <w:snapToGrid w:val="0"/>
                <w:color w:val="000000"/>
                <w:sz w:val="20"/>
              </w:rPr>
              <w:t>0..1</w:t>
            </w:r>
          </w:p>
        </w:tc>
        <w:tc>
          <w:tcPr>
            <w:tcW w:w="1701" w:type="dxa"/>
            <w:tcBorders>
              <w:top w:val="single" w:sz="4" w:space="0" w:color="auto"/>
              <w:left w:val="single" w:sz="4" w:space="0" w:color="auto"/>
              <w:bottom w:val="single" w:sz="4" w:space="0" w:color="auto"/>
              <w:right w:val="single" w:sz="4" w:space="0" w:color="auto"/>
            </w:tcBorders>
          </w:tcPr>
          <w:p w:rsidR="004A5CD3" w:rsidRPr="00AD78CA" w:rsidRDefault="003711F7" w:rsidP="004A5CD3">
            <w:pPr>
              <w:spacing w:after="0"/>
              <w:ind w:left="0"/>
              <w:rPr>
                <w:b/>
                <w:snapToGrid w:val="0"/>
                <w:color w:val="000000"/>
                <w:sz w:val="20"/>
              </w:rPr>
            </w:pPr>
            <w:r w:rsidRPr="00AD78CA">
              <w:rPr>
                <w:b/>
                <w:snapToGrid w:val="0"/>
                <w:color w:val="000000"/>
                <w:sz w:val="20"/>
              </w:rPr>
              <w:t>TelecomDetails</w:t>
            </w:r>
            <w:r>
              <w:rPr>
                <w:b/>
                <w:snapToGrid w:val="0"/>
                <w:color w:val="000000"/>
                <w:sz w:val="20"/>
              </w:rPr>
              <w:t>Type</w:t>
            </w:r>
          </w:p>
        </w:tc>
      </w:tr>
      <w:tr w:rsidR="009F3320" w:rsidRPr="00AD78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76" w:type="dxa"/>
            <w:tcBorders>
              <w:left w:val="single" w:sz="4" w:space="0" w:color="auto"/>
              <w:right w:val="single" w:sz="4" w:space="0" w:color="auto"/>
            </w:tcBorders>
          </w:tcPr>
          <w:p w:rsidR="004A5CD3" w:rsidRPr="00AD78CA" w:rsidRDefault="004A5CD3" w:rsidP="004A5CD3">
            <w:pPr>
              <w:spacing w:after="0"/>
              <w:ind w:left="0"/>
              <w:rPr>
                <w:b/>
                <w:snapToGrid w:val="0"/>
                <w:color w:val="000000"/>
                <w:sz w:val="20"/>
              </w:rPr>
            </w:pPr>
          </w:p>
        </w:tc>
        <w:tc>
          <w:tcPr>
            <w:tcW w:w="276" w:type="dxa"/>
            <w:tcBorders>
              <w:left w:val="single" w:sz="4" w:space="0" w:color="auto"/>
              <w:right w:val="single" w:sz="4" w:space="0" w:color="auto"/>
            </w:tcBorders>
          </w:tcPr>
          <w:p w:rsidR="004A5CD3" w:rsidRPr="00AD78CA" w:rsidRDefault="004A5CD3" w:rsidP="004A5CD3">
            <w:pPr>
              <w:spacing w:after="0"/>
              <w:ind w:left="0"/>
              <w:rPr>
                <w:b/>
                <w:snapToGrid w:val="0"/>
                <w:color w:val="000000"/>
                <w:sz w:val="20"/>
              </w:rPr>
            </w:pPr>
          </w:p>
        </w:tc>
        <w:tc>
          <w:tcPr>
            <w:tcW w:w="285" w:type="dxa"/>
            <w:tcBorders>
              <w:left w:val="single" w:sz="4" w:space="0" w:color="auto"/>
              <w:right w:val="single" w:sz="4" w:space="0" w:color="auto"/>
            </w:tcBorders>
          </w:tcPr>
          <w:p w:rsidR="004A5CD3" w:rsidRPr="00AD78CA" w:rsidRDefault="004A5CD3" w:rsidP="004A5CD3">
            <w:pPr>
              <w:spacing w:after="0"/>
              <w:ind w:left="0"/>
              <w:rPr>
                <w:b/>
                <w:snapToGrid w:val="0"/>
                <w:color w:val="000000"/>
                <w:sz w:val="20"/>
              </w:rPr>
            </w:pPr>
          </w:p>
        </w:tc>
        <w:tc>
          <w:tcPr>
            <w:tcW w:w="2709" w:type="dxa"/>
            <w:gridSpan w:val="3"/>
            <w:tcBorders>
              <w:top w:val="single" w:sz="4" w:space="0" w:color="auto"/>
              <w:left w:val="single" w:sz="4" w:space="0" w:color="auto"/>
              <w:right w:val="single" w:sz="4" w:space="0" w:color="auto"/>
            </w:tcBorders>
          </w:tcPr>
          <w:p w:rsidR="004A5CD3" w:rsidRPr="00AD78CA" w:rsidRDefault="004A5CD3" w:rsidP="004A5CD3">
            <w:pPr>
              <w:spacing w:after="0"/>
              <w:ind w:left="0"/>
              <w:rPr>
                <w:b/>
                <w:snapToGrid w:val="0"/>
                <w:color w:val="000000"/>
                <w:sz w:val="20"/>
              </w:rPr>
            </w:pPr>
            <w:r>
              <w:rPr>
                <w:b/>
                <w:snapToGrid w:val="0"/>
                <w:color w:val="000000"/>
                <w:sz w:val="20"/>
              </w:rPr>
              <w:t>Transport</w:t>
            </w:r>
            <w:r w:rsidRPr="00AD78CA">
              <w:rPr>
                <w:b/>
                <w:snapToGrid w:val="0"/>
                <w:color w:val="000000"/>
                <w:sz w:val="20"/>
              </w:rPr>
              <w:t xml:space="preserve">Details </w:t>
            </w:r>
          </w:p>
        </w:tc>
        <w:tc>
          <w:tcPr>
            <w:tcW w:w="6662" w:type="dxa"/>
            <w:tcBorders>
              <w:top w:val="single" w:sz="4" w:space="0" w:color="auto"/>
              <w:left w:val="single" w:sz="4" w:space="0" w:color="auto"/>
              <w:bottom w:val="single" w:sz="4" w:space="0" w:color="auto"/>
              <w:right w:val="single" w:sz="4" w:space="0" w:color="auto"/>
            </w:tcBorders>
          </w:tcPr>
          <w:p w:rsidR="004A5CD3" w:rsidRPr="00AD78CA" w:rsidRDefault="004A5CD3" w:rsidP="004A5CD3">
            <w:pPr>
              <w:spacing w:after="0"/>
              <w:ind w:left="0"/>
              <w:rPr>
                <w:b/>
                <w:snapToGrid w:val="0"/>
                <w:color w:val="000000"/>
                <w:sz w:val="20"/>
              </w:rPr>
            </w:pPr>
            <w:r>
              <w:rPr>
                <w:b/>
                <w:snapToGrid w:val="0"/>
                <w:color w:val="000000"/>
                <w:sz w:val="20"/>
              </w:rPr>
              <w:t>Transport</w:t>
            </w:r>
            <w:r w:rsidRPr="00AD78CA">
              <w:rPr>
                <w:b/>
                <w:snapToGrid w:val="0"/>
                <w:color w:val="000000"/>
                <w:sz w:val="20"/>
              </w:rPr>
              <w:t>detaljer</w:t>
            </w:r>
            <w:r w:rsidR="00342B5D">
              <w:rPr>
                <w:b/>
                <w:snapToGrid w:val="0"/>
                <w:color w:val="000000"/>
                <w:sz w:val="20"/>
              </w:rPr>
              <w:t>.</w:t>
            </w:r>
            <w:r>
              <w:rPr>
                <w:b/>
                <w:snapToGrid w:val="0"/>
                <w:color w:val="000000"/>
                <w:sz w:val="20"/>
              </w:rPr>
              <w:t xml:space="preserve"> </w:t>
            </w:r>
            <w:r w:rsidRPr="00AD78CA">
              <w:rPr>
                <w:b/>
                <w:snapToGrid w:val="0"/>
                <w:color w:val="000000"/>
                <w:sz w:val="20"/>
              </w:rPr>
              <w:t xml:space="preserve">Bransjespesifikt tillegg for </w:t>
            </w:r>
            <w:r w:rsidR="00342B5D">
              <w:rPr>
                <w:b/>
                <w:snapToGrid w:val="0"/>
                <w:color w:val="000000"/>
                <w:sz w:val="20"/>
              </w:rPr>
              <w:t>t</w:t>
            </w:r>
            <w:r>
              <w:rPr>
                <w:b/>
                <w:snapToGrid w:val="0"/>
                <w:color w:val="000000"/>
                <w:sz w:val="20"/>
              </w:rPr>
              <w:t>ransport</w:t>
            </w:r>
            <w:r w:rsidR="00342B5D">
              <w:rPr>
                <w:b/>
                <w:snapToGrid w:val="0"/>
                <w:color w:val="000000"/>
                <w:sz w:val="20"/>
              </w:rPr>
              <w:t>fakturaer</w:t>
            </w:r>
            <w:r w:rsidRPr="00AD78CA">
              <w:rPr>
                <w:b/>
                <w:snapToGrid w:val="0"/>
                <w:color w:val="000000"/>
                <w:sz w:val="20"/>
              </w:rPr>
              <w:t>.  Innhold er beskrevet i eget dokument.</w:t>
            </w:r>
          </w:p>
        </w:tc>
        <w:tc>
          <w:tcPr>
            <w:tcW w:w="567" w:type="dxa"/>
            <w:tcBorders>
              <w:top w:val="single" w:sz="4" w:space="0" w:color="auto"/>
              <w:left w:val="single" w:sz="4" w:space="0" w:color="auto"/>
              <w:bottom w:val="single" w:sz="4" w:space="0" w:color="auto"/>
              <w:right w:val="single" w:sz="4" w:space="0" w:color="auto"/>
            </w:tcBorders>
          </w:tcPr>
          <w:p w:rsidR="004A5CD3" w:rsidRPr="00AD78CA" w:rsidRDefault="004A5CD3" w:rsidP="004A5CD3">
            <w:pPr>
              <w:spacing w:after="0"/>
              <w:ind w:left="0"/>
              <w:jc w:val="center"/>
              <w:rPr>
                <w:b/>
                <w:snapToGrid w:val="0"/>
                <w:color w:val="000000"/>
                <w:sz w:val="20"/>
              </w:rPr>
            </w:pPr>
            <w:r w:rsidRPr="00AD78CA">
              <w:rPr>
                <w:b/>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4A5CD3" w:rsidRPr="00AD78CA" w:rsidRDefault="004A5CD3" w:rsidP="004A5CD3">
            <w:pPr>
              <w:spacing w:after="0"/>
              <w:ind w:left="0"/>
              <w:jc w:val="center"/>
              <w:rPr>
                <w:b/>
                <w:snapToGrid w:val="0"/>
                <w:color w:val="000000"/>
                <w:sz w:val="20"/>
              </w:rPr>
            </w:pPr>
            <w:r>
              <w:rPr>
                <w:snapToGrid w:val="0"/>
                <w:color w:val="000000"/>
                <w:sz w:val="20"/>
              </w:rPr>
              <w:t>0..1</w:t>
            </w:r>
          </w:p>
        </w:tc>
        <w:tc>
          <w:tcPr>
            <w:tcW w:w="1701" w:type="dxa"/>
            <w:tcBorders>
              <w:top w:val="single" w:sz="4" w:space="0" w:color="auto"/>
              <w:left w:val="single" w:sz="4" w:space="0" w:color="auto"/>
              <w:bottom w:val="single" w:sz="4" w:space="0" w:color="auto"/>
              <w:right w:val="single" w:sz="4" w:space="0" w:color="auto"/>
            </w:tcBorders>
          </w:tcPr>
          <w:p w:rsidR="004A5CD3" w:rsidRPr="00AD78CA" w:rsidRDefault="003711F7" w:rsidP="004A5CD3">
            <w:pPr>
              <w:spacing w:after="0"/>
              <w:ind w:left="0"/>
              <w:rPr>
                <w:b/>
                <w:snapToGrid w:val="0"/>
                <w:color w:val="000000"/>
                <w:sz w:val="20"/>
              </w:rPr>
            </w:pPr>
            <w:r>
              <w:rPr>
                <w:b/>
                <w:snapToGrid w:val="0"/>
                <w:color w:val="000000"/>
                <w:sz w:val="20"/>
              </w:rPr>
              <w:t>Transport</w:t>
            </w:r>
            <w:r w:rsidRPr="00AD78CA">
              <w:rPr>
                <w:b/>
                <w:snapToGrid w:val="0"/>
                <w:color w:val="000000"/>
                <w:sz w:val="20"/>
              </w:rPr>
              <w:t>Details</w:t>
            </w:r>
            <w:r>
              <w:rPr>
                <w:b/>
                <w:snapToGrid w:val="0"/>
                <w:color w:val="000000"/>
                <w:sz w:val="20"/>
              </w:rPr>
              <w:t>Type</w:t>
            </w:r>
          </w:p>
        </w:tc>
      </w:tr>
      <w:tr w:rsidR="009F3320" w:rsidRPr="00AD78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76" w:type="dxa"/>
            <w:tcBorders>
              <w:left w:val="single" w:sz="4" w:space="0" w:color="auto"/>
              <w:bottom w:val="single" w:sz="4" w:space="0" w:color="auto"/>
              <w:right w:val="single" w:sz="4" w:space="0" w:color="auto"/>
            </w:tcBorders>
          </w:tcPr>
          <w:p w:rsidR="00F56E2F" w:rsidRPr="00AD78CA" w:rsidRDefault="00F56E2F" w:rsidP="004A5CD3">
            <w:pPr>
              <w:spacing w:after="0"/>
              <w:ind w:left="0"/>
              <w:rPr>
                <w:b/>
                <w:snapToGrid w:val="0"/>
                <w:color w:val="000000"/>
                <w:sz w:val="20"/>
              </w:rPr>
            </w:pPr>
          </w:p>
        </w:tc>
        <w:tc>
          <w:tcPr>
            <w:tcW w:w="276" w:type="dxa"/>
            <w:tcBorders>
              <w:left w:val="single" w:sz="4" w:space="0" w:color="auto"/>
              <w:bottom w:val="single" w:sz="4" w:space="0" w:color="auto"/>
              <w:right w:val="single" w:sz="4" w:space="0" w:color="auto"/>
            </w:tcBorders>
          </w:tcPr>
          <w:p w:rsidR="00F56E2F" w:rsidRPr="00AD78CA" w:rsidRDefault="00F56E2F" w:rsidP="004A5CD3">
            <w:pPr>
              <w:spacing w:after="0"/>
              <w:ind w:left="0"/>
              <w:rPr>
                <w:b/>
                <w:snapToGrid w:val="0"/>
                <w:color w:val="000000"/>
                <w:sz w:val="20"/>
              </w:rPr>
            </w:pPr>
          </w:p>
        </w:tc>
        <w:tc>
          <w:tcPr>
            <w:tcW w:w="285" w:type="dxa"/>
            <w:tcBorders>
              <w:left w:val="single" w:sz="4" w:space="0" w:color="auto"/>
              <w:bottom w:val="single" w:sz="4" w:space="0" w:color="auto"/>
              <w:right w:val="single" w:sz="4" w:space="0" w:color="auto"/>
            </w:tcBorders>
          </w:tcPr>
          <w:p w:rsidR="00F56E2F" w:rsidRPr="00AD78CA" w:rsidRDefault="00F56E2F" w:rsidP="004A5CD3">
            <w:pPr>
              <w:spacing w:after="0"/>
              <w:ind w:left="0"/>
              <w:rPr>
                <w:b/>
                <w:snapToGrid w:val="0"/>
                <w:color w:val="000000"/>
                <w:sz w:val="20"/>
              </w:rPr>
            </w:pPr>
          </w:p>
        </w:tc>
        <w:tc>
          <w:tcPr>
            <w:tcW w:w="2709" w:type="dxa"/>
            <w:gridSpan w:val="3"/>
            <w:tcBorders>
              <w:top w:val="single" w:sz="4" w:space="0" w:color="auto"/>
              <w:left w:val="single" w:sz="4" w:space="0" w:color="auto"/>
              <w:bottom w:val="single" w:sz="4" w:space="0" w:color="auto"/>
              <w:right w:val="single" w:sz="4" w:space="0" w:color="auto"/>
            </w:tcBorders>
          </w:tcPr>
          <w:p w:rsidR="00F56E2F" w:rsidRPr="00AD78CA" w:rsidRDefault="004A5CD3" w:rsidP="004A5CD3">
            <w:pPr>
              <w:spacing w:after="0"/>
              <w:ind w:left="0"/>
              <w:rPr>
                <w:b/>
                <w:snapToGrid w:val="0"/>
                <w:color w:val="000000"/>
                <w:sz w:val="20"/>
              </w:rPr>
            </w:pPr>
            <w:r>
              <w:rPr>
                <w:b/>
                <w:snapToGrid w:val="0"/>
                <w:color w:val="000000"/>
                <w:sz w:val="20"/>
              </w:rPr>
              <w:t>Carrier</w:t>
            </w:r>
            <w:r w:rsidR="00F56E2F" w:rsidRPr="00AD78CA">
              <w:rPr>
                <w:b/>
                <w:snapToGrid w:val="0"/>
                <w:color w:val="000000"/>
                <w:sz w:val="20"/>
              </w:rPr>
              <w:t xml:space="preserve">Details </w:t>
            </w:r>
          </w:p>
        </w:tc>
        <w:tc>
          <w:tcPr>
            <w:tcW w:w="6662" w:type="dxa"/>
            <w:tcBorders>
              <w:top w:val="single" w:sz="4" w:space="0" w:color="auto"/>
              <w:left w:val="single" w:sz="4" w:space="0" w:color="auto"/>
              <w:bottom w:val="single" w:sz="4" w:space="0" w:color="auto"/>
              <w:right w:val="single" w:sz="4" w:space="0" w:color="auto"/>
            </w:tcBorders>
          </w:tcPr>
          <w:p w:rsidR="00F56E2F" w:rsidRPr="00AD78CA" w:rsidRDefault="004A5CD3" w:rsidP="004A5CD3">
            <w:pPr>
              <w:spacing w:after="0"/>
              <w:ind w:left="0"/>
              <w:rPr>
                <w:b/>
                <w:snapToGrid w:val="0"/>
                <w:color w:val="000000"/>
                <w:sz w:val="20"/>
              </w:rPr>
            </w:pPr>
            <w:r>
              <w:rPr>
                <w:b/>
                <w:snapToGrid w:val="0"/>
                <w:color w:val="000000"/>
                <w:sz w:val="20"/>
              </w:rPr>
              <w:t>Frakt</w:t>
            </w:r>
            <w:r w:rsidR="00F56E2F" w:rsidRPr="00AD78CA">
              <w:rPr>
                <w:b/>
                <w:snapToGrid w:val="0"/>
                <w:color w:val="000000"/>
                <w:sz w:val="20"/>
              </w:rPr>
              <w:t>detaljer</w:t>
            </w:r>
            <w:r w:rsidR="00342B5D">
              <w:rPr>
                <w:b/>
                <w:snapToGrid w:val="0"/>
                <w:color w:val="000000"/>
                <w:sz w:val="20"/>
              </w:rPr>
              <w:t>.</w:t>
            </w:r>
            <w:r w:rsidR="00F56E2F">
              <w:rPr>
                <w:b/>
                <w:snapToGrid w:val="0"/>
                <w:color w:val="000000"/>
                <w:sz w:val="20"/>
              </w:rPr>
              <w:t xml:space="preserve"> </w:t>
            </w:r>
            <w:r w:rsidR="00F56E2F" w:rsidRPr="00AD78CA">
              <w:rPr>
                <w:b/>
                <w:snapToGrid w:val="0"/>
                <w:color w:val="000000"/>
                <w:sz w:val="20"/>
              </w:rPr>
              <w:t xml:space="preserve">Bransjespesifikt tillegg for </w:t>
            </w:r>
            <w:r w:rsidR="00342B5D">
              <w:rPr>
                <w:b/>
                <w:snapToGrid w:val="0"/>
                <w:color w:val="000000"/>
                <w:sz w:val="20"/>
              </w:rPr>
              <w:t>f</w:t>
            </w:r>
            <w:r>
              <w:rPr>
                <w:b/>
                <w:snapToGrid w:val="0"/>
                <w:color w:val="000000"/>
                <w:sz w:val="20"/>
              </w:rPr>
              <w:t>rakt</w:t>
            </w:r>
            <w:r w:rsidR="00342B5D">
              <w:rPr>
                <w:b/>
                <w:snapToGrid w:val="0"/>
                <w:color w:val="000000"/>
                <w:sz w:val="20"/>
              </w:rPr>
              <w:t>fakturaer</w:t>
            </w:r>
            <w:r w:rsidR="00F56E2F" w:rsidRPr="00AD78CA">
              <w:rPr>
                <w:b/>
                <w:snapToGrid w:val="0"/>
                <w:color w:val="000000"/>
                <w:sz w:val="20"/>
              </w:rPr>
              <w:t xml:space="preserve">. </w:t>
            </w:r>
            <w:r w:rsidR="00342B5D">
              <w:rPr>
                <w:b/>
                <w:snapToGrid w:val="0"/>
                <w:color w:val="000000"/>
                <w:sz w:val="20"/>
              </w:rPr>
              <w:br/>
            </w:r>
            <w:r w:rsidR="00F56E2F" w:rsidRPr="00AD78CA">
              <w:rPr>
                <w:b/>
                <w:snapToGrid w:val="0"/>
                <w:color w:val="000000"/>
                <w:sz w:val="20"/>
              </w:rPr>
              <w:t>Innhold er beskrevet i eget dokument.</w:t>
            </w:r>
          </w:p>
        </w:tc>
        <w:tc>
          <w:tcPr>
            <w:tcW w:w="567" w:type="dxa"/>
            <w:tcBorders>
              <w:top w:val="single" w:sz="4" w:space="0" w:color="auto"/>
              <w:left w:val="single" w:sz="4" w:space="0" w:color="auto"/>
              <w:bottom w:val="single" w:sz="4" w:space="0" w:color="auto"/>
              <w:right w:val="single" w:sz="4" w:space="0" w:color="auto"/>
            </w:tcBorders>
          </w:tcPr>
          <w:p w:rsidR="00F56E2F" w:rsidRPr="00AD78CA" w:rsidRDefault="00F56E2F" w:rsidP="004A5CD3">
            <w:pPr>
              <w:spacing w:after="0"/>
              <w:ind w:left="0"/>
              <w:jc w:val="center"/>
              <w:rPr>
                <w:b/>
                <w:snapToGrid w:val="0"/>
                <w:color w:val="000000"/>
                <w:sz w:val="20"/>
              </w:rPr>
            </w:pPr>
            <w:r w:rsidRPr="00AD78CA">
              <w:rPr>
                <w:b/>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F56E2F" w:rsidRPr="00AD78CA" w:rsidRDefault="00F56E2F" w:rsidP="004A5CD3">
            <w:pPr>
              <w:spacing w:after="0"/>
              <w:ind w:left="0"/>
              <w:jc w:val="center"/>
              <w:rPr>
                <w:b/>
                <w:snapToGrid w:val="0"/>
                <w:color w:val="000000"/>
                <w:sz w:val="20"/>
              </w:rPr>
            </w:pPr>
            <w:r>
              <w:rPr>
                <w:snapToGrid w:val="0"/>
                <w:color w:val="000000"/>
                <w:sz w:val="20"/>
              </w:rPr>
              <w:t>0..1</w:t>
            </w:r>
          </w:p>
        </w:tc>
        <w:tc>
          <w:tcPr>
            <w:tcW w:w="1701" w:type="dxa"/>
            <w:tcBorders>
              <w:top w:val="single" w:sz="4" w:space="0" w:color="auto"/>
              <w:left w:val="single" w:sz="4" w:space="0" w:color="auto"/>
              <w:bottom w:val="single" w:sz="4" w:space="0" w:color="auto"/>
              <w:right w:val="single" w:sz="4" w:space="0" w:color="auto"/>
            </w:tcBorders>
          </w:tcPr>
          <w:p w:rsidR="00F56E2F" w:rsidRPr="00AD78CA" w:rsidRDefault="003711F7" w:rsidP="004A5CD3">
            <w:pPr>
              <w:spacing w:after="0"/>
              <w:ind w:left="0"/>
              <w:rPr>
                <w:b/>
                <w:snapToGrid w:val="0"/>
                <w:color w:val="000000"/>
                <w:sz w:val="20"/>
              </w:rPr>
            </w:pPr>
            <w:r>
              <w:rPr>
                <w:b/>
                <w:snapToGrid w:val="0"/>
                <w:color w:val="000000"/>
                <w:sz w:val="20"/>
              </w:rPr>
              <w:t>Carrier</w:t>
            </w:r>
            <w:r w:rsidRPr="00AD78CA">
              <w:rPr>
                <w:b/>
                <w:snapToGrid w:val="0"/>
                <w:color w:val="000000"/>
                <w:sz w:val="20"/>
              </w:rPr>
              <w:t>Details</w:t>
            </w:r>
            <w:r>
              <w:rPr>
                <w:b/>
                <w:snapToGrid w:val="0"/>
                <w:color w:val="000000"/>
                <w:sz w:val="20"/>
              </w:rPr>
              <w:t>Type</w:t>
            </w:r>
          </w:p>
        </w:tc>
      </w:tr>
      <w:tr w:rsidR="009F3320" w:rsidRPr="00AD78CA">
        <w:trPr>
          <w:cantSplit/>
          <w:trHeight w:val="247"/>
        </w:trPr>
        <w:tc>
          <w:tcPr>
            <w:tcW w:w="276" w:type="dxa"/>
            <w:vMerge w:val="restart"/>
            <w:tcBorders>
              <w:top w:val="single" w:sz="4" w:space="0" w:color="auto"/>
              <w:bottom w:val="single" w:sz="4" w:space="0" w:color="auto"/>
            </w:tcBorders>
          </w:tcPr>
          <w:p w:rsidR="00F56E2F" w:rsidRPr="00AD78CA" w:rsidRDefault="00F56E2F">
            <w:pPr>
              <w:spacing w:after="0"/>
              <w:ind w:left="0"/>
              <w:rPr>
                <w:snapToGrid w:val="0"/>
                <w:color w:val="000000"/>
                <w:sz w:val="20"/>
              </w:rPr>
            </w:pPr>
          </w:p>
        </w:tc>
        <w:tc>
          <w:tcPr>
            <w:tcW w:w="276" w:type="dxa"/>
            <w:vMerge w:val="restart"/>
            <w:tcBorders>
              <w:top w:val="single" w:sz="4" w:space="0" w:color="auto"/>
              <w:bottom w:val="single" w:sz="4" w:space="0" w:color="auto"/>
            </w:tcBorders>
          </w:tcPr>
          <w:p w:rsidR="00F56E2F" w:rsidRPr="00AD78CA" w:rsidRDefault="00F56E2F">
            <w:pPr>
              <w:spacing w:after="0"/>
              <w:ind w:left="0"/>
              <w:rPr>
                <w:snapToGrid w:val="0"/>
                <w:color w:val="000000"/>
                <w:sz w:val="20"/>
              </w:rPr>
            </w:pPr>
          </w:p>
        </w:tc>
        <w:tc>
          <w:tcPr>
            <w:tcW w:w="285" w:type="dxa"/>
            <w:vMerge w:val="restart"/>
            <w:tcBorders>
              <w:top w:val="single" w:sz="4" w:space="0" w:color="auto"/>
              <w:bottom w:val="single" w:sz="4" w:space="0" w:color="auto"/>
            </w:tcBorders>
          </w:tcPr>
          <w:p w:rsidR="00F56E2F" w:rsidRPr="00AD78CA" w:rsidRDefault="00F56E2F">
            <w:pPr>
              <w:spacing w:after="0"/>
              <w:ind w:left="0"/>
              <w:rPr>
                <w:snapToGrid w:val="0"/>
                <w:color w:val="000000"/>
                <w:sz w:val="20"/>
              </w:rPr>
            </w:pPr>
          </w:p>
        </w:tc>
        <w:tc>
          <w:tcPr>
            <w:tcW w:w="2709" w:type="dxa"/>
            <w:gridSpan w:val="3"/>
            <w:tcBorders>
              <w:top w:val="single" w:sz="4" w:space="0" w:color="auto"/>
            </w:tcBorders>
          </w:tcPr>
          <w:p w:rsidR="00F56E2F" w:rsidRPr="00AD78CA" w:rsidRDefault="00F56E2F" w:rsidP="00C8716F">
            <w:pPr>
              <w:spacing w:after="0"/>
              <w:ind w:left="0"/>
              <w:rPr>
                <w:snapToGrid w:val="0"/>
                <w:color w:val="000000"/>
                <w:sz w:val="20"/>
              </w:rPr>
            </w:pPr>
            <w:r w:rsidRPr="00AD78CA">
              <w:rPr>
                <w:snapToGrid w:val="0"/>
                <w:color w:val="000000"/>
                <w:sz w:val="20"/>
              </w:rPr>
              <w:t>LineItemNum</w:t>
            </w:r>
          </w:p>
        </w:tc>
        <w:tc>
          <w:tcPr>
            <w:tcW w:w="6662" w:type="dxa"/>
            <w:tcBorders>
              <w:top w:val="single" w:sz="4" w:space="0" w:color="auto"/>
            </w:tcBorders>
          </w:tcPr>
          <w:p w:rsidR="00F56E2F" w:rsidRPr="00AD78CA" w:rsidRDefault="00F56E2F">
            <w:pPr>
              <w:spacing w:after="0"/>
              <w:ind w:left="0"/>
              <w:rPr>
                <w:snapToGrid w:val="0"/>
                <w:color w:val="000000"/>
                <w:sz w:val="20"/>
              </w:rPr>
            </w:pPr>
            <w:r w:rsidRPr="00AD78CA">
              <w:rPr>
                <w:snapToGrid w:val="0"/>
                <w:color w:val="000000"/>
                <w:sz w:val="20"/>
              </w:rPr>
              <w:t>Linjenummer på faktura. Fortløpende fra utsteder</w:t>
            </w:r>
          </w:p>
        </w:tc>
        <w:tc>
          <w:tcPr>
            <w:tcW w:w="567" w:type="dxa"/>
            <w:tcBorders>
              <w:top w:val="single" w:sz="4" w:space="0" w:color="auto"/>
            </w:tcBorders>
          </w:tcPr>
          <w:p w:rsidR="00F56E2F" w:rsidRPr="00AD78CA" w:rsidRDefault="00F56E2F">
            <w:pPr>
              <w:spacing w:after="0"/>
              <w:ind w:left="0"/>
              <w:jc w:val="center"/>
              <w:rPr>
                <w:snapToGrid w:val="0"/>
                <w:sz w:val="20"/>
              </w:rPr>
            </w:pPr>
            <w:r w:rsidRPr="00AD78CA">
              <w:rPr>
                <w:snapToGrid w:val="0"/>
                <w:sz w:val="20"/>
              </w:rPr>
              <w:t>K</w:t>
            </w:r>
          </w:p>
        </w:tc>
        <w:tc>
          <w:tcPr>
            <w:tcW w:w="1276" w:type="dxa"/>
            <w:tcBorders>
              <w:top w:val="single" w:sz="4" w:space="0" w:color="auto"/>
            </w:tcBorders>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Borders>
              <w:top w:val="single" w:sz="4" w:space="0" w:color="auto"/>
            </w:tcBorders>
          </w:tcPr>
          <w:p w:rsidR="00F56E2F" w:rsidRPr="00AD78CA" w:rsidRDefault="00F56E2F">
            <w:pPr>
              <w:spacing w:after="0"/>
              <w:ind w:left="0"/>
              <w:rPr>
                <w:snapToGrid w:val="0"/>
                <w:color w:val="000000"/>
                <w:sz w:val="20"/>
              </w:rPr>
            </w:pPr>
            <w:r w:rsidRPr="00AD78CA">
              <w:rPr>
                <w:snapToGrid w:val="0"/>
                <w:color w:val="000000"/>
                <w:sz w:val="20"/>
              </w:rPr>
              <w:t>String</w:t>
            </w:r>
          </w:p>
        </w:tc>
      </w:tr>
      <w:tr w:rsidR="009F3320" w:rsidRPr="00AD78CA">
        <w:trPr>
          <w:cantSplit/>
          <w:trHeight w:val="247"/>
        </w:trPr>
        <w:tc>
          <w:tcPr>
            <w:tcW w:w="276" w:type="dxa"/>
            <w:vMerge/>
            <w:tcBorders>
              <w:top w:val="single" w:sz="4" w:space="0" w:color="auto"/>
              <w:bottom w:val="single" w:sz="4" w:space="0" w:color="auto"/>
            </w:tcBorders>
          </w:tcPr>
          <w:p w:rsidR="00F56E2F" w:rsidRPr="00AD78CA" w:rsidRDefault="00F56E2F">
            <w:pPr>
              <w:spacing w:after="0"/>
              <w:ind w:left="0"/>
              <w:rPr>
                <w:snapToGrid w:val="0"/>
                <w:color w:val="000000"/>
                <w:sz w:val="20"/>
              </w:rPr>
            </w:pPr>
          </w:p>
        </w:tc>
        <w:tc>
          <w:tcPr>
            <w:tcW w:w="276" w:type="dxa"/>
            <w:vMerge/>
            <w:tcBorders>
              <w:top w:val="single" w:sz="4" w:space="0" w:color="auto"/>
              <w:bottom w:val="single" w:sz="4" w:space="0" w:color="auto"/>
            </w:tcBorders>
          </w:tcPr>
          <w:p w:rsidR="00F56E2F" w:rsidRPr="00AD78CA" w:rsidRDefault="00F56E2F">
            <w:pPr>
              <w:spacing w:after="0"/>
              <w:ind w:left="0"/>
              <w:rPr>
                <w:snapToGrid w:val="0"/>
                <w:color w:val="000000"/>
                <w:sz w:val="20"/>
              </w:rPr>
            </w:pPr>
          </w:p>
        </w:tc>
        <w:tc>
          <w:tcPr>
            <w:tcW w:w="285" w:type="dxa"/>
            <w:vMerge/>
            <w:tcBorders>
              <w:top w:val="single" w:sz="4" w:space="0" w:color="auto"/>
              <w:bottom w:val="single" w:sz="4" w:space="0" w:color="auto"/>
            </w:tcBorders>
          </w:tcPr>
          <w:p w:rsidR="00F56E2F" w:rsidRPr="00AD78CA" w:rsidRDefault="00F56E2F">
            <w:pPr>
              <w:spacing w:after="0"/>
              <w:ind w:left="0"/>
              <w:rPr>
                <w:snapToGrid w:val="0"/>
                <w:color w:val="000000"/>
                <w:sz w:val="20"/>
              </w:rPr>
            </w:pPr>
          </w:p>
        </w:tc>
        <w:tc>
          <w:tcPr>
            <w:tcW w:w="2709" w:type="dxa"/>
            <w:gridSpan w:val="3"/>
          </w:tcPr>
          <w:p w:rsidR="00F56E2F" w:rsidRPr="00AD78CA" w:rsidRDefault="00F56E2F" w:rsidP="00C8716F">
            <w:pPr>
              <w:spacing w:after="0"/>
              <w:ind w:left="0"/>
              <w:rPr>
                <w:snapToGrid w:val="0"/>
                <w:color w:val="000000"/>
                <w:sz w:val="20"/>
              </w:rPr>
            </w:pPr>
            <w:r w:rsidRPr="00AD78CA">
              <w:rPr>
                <w:snapToGrid w:val="0"/>
                <w:color w:val="000000"/>
                <w:sz w:val="20"/>
              </w:rPr>
              <w:t>Level</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Angir nivå i fakturaen og kan benyttes til aggregering/samlefakturering</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String</w:t>
            </w:r>
          </w:p>
        </w:tc>
      </w:tr>
      <w:tr w:rsidR="009F3320" w:rsidRPr="00AD78CA">
        <w:trPr>
          <w:cantSplit/>
          <w:trHeight w:val="281"/>
        </w:trPr>
        <w:tc>
          <w:tcPr>
            <w:tcW w:w="276" w:type="dxa"/>
            <w:vMerge/>
            <w:tcBorders>
              <w:top w:val="single" w:sz="4" w:space="0" w:color="auto"/>
              <w:bottom w:val="single" w:sz="4" w:space="0" w:color="auto"/>
            </w:tcBorders>
          </w:tcPr>
          <w:p w:rsidR="00F56E2F" w:rsidRPr="00AD78CA" w:rsidRDefault="00F56E2F">
            <w:pPr>
              <w:spacing w:after="0"/>
              <w:ind w:left="0"/>
              <w:rPr>
                <w:snapToGrid w:val="0"/>
                <w:color w:val="000000"/>
                <w:sz w:val="20"/>
              </w:rPr>
            </w:pPr>
          </w:p>
        </w:tc>
        <w:tc>
          <w:tcPr>
            <w:tcW w:w="276" w:type="dxa"/>
            <w:vMerge/>
            <w:tcBorders>
              <w:top w:val="single" w:sz="4" w:space="0" w:color="auto"/>
              <w:bottom w:val="single" w:sz="4" w:space="0" w:color="auto"/>
            </w:tcBorders>
          </w:tcPr>
          <w:p w:rsidR="00F56E2F" w:rsidRPr="00AD78CA" w:rsidRDefault="00F56E2F">
            <w:pPr>
              <w:spacing w:after="0"/>
              <w:ind w:left="0"/>
              <w:rPr>
                <w:snapToGrid w:val="0"/>
                <w:color w:val="000000"/>
                <w:sz w:val="20"/>
              </w:rPr>
            </w:pPr>
          </w:p>
        </w:tc>
        <w:tc>
          <w:tcPr>
            <w:tcW w:w="285" w:type="dxa"/>
            <w:vMerge/>
            <w:tcBorders>
              <w:top w:val="single" w:sz="4" w:space="0" w:color="auto"/>
              <w:bottom w:val="single" w:sz="4" w:space="0" w:color="auto"/>
            </w:tcBorders>
          </w:tcPr>
          <w:p w:rsidR="00F56E2F" w:rsidRPr="00AD78CA" w:rsidRDefault="00F56E2F">
            <w:pPr>
              <w:spacing w:after="0"/>
              <w:ind w:left="0"/>
              <w:rPr>
                <w:snapToGrid w:val="0"/>
                <w:color w:val="000000"/>
                <w:sz w:val="20"/>
              </w:rPr>
            </w:pPr>
          </w:p>
        </w:tc>
        <w:tc>
          <w:tcPr>
            <w:tcW w:w="2709" w:type="dxa"/>
            <w:gridSpan w:val="3"/>
          </w:tcPr>
          <w:p w:rsidR="00F56E2F" w:rsidRPr="00AD78CA" w:rsidRDefault="00F56E2F" w:rsidP="00C8716F">
            <w:pPr>
              <w:spacing w:after="0"/>
              <w:ind w:left="0"/>
              <w:rPr>
                <w:snapToGrid w:val="0"/>
                <w:sz w:val="20"/>
              </w:rPr>
            </w:pPr>
            <w:r w:rsidRPr="00AD78CA">
              <w:rPr>
                <w:snapToGrid w:val="0"/>
                <w:sz w:val="20"/>
              </w:rPr>
              <w:t>SuppliersProductId</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Leverandørs artikkel</w:t>
            </w:r>
            <w:r w:rsidR="00443013">
              <w:rPr>
                <w:snapToGrid w:val="0"/>
                <w:color w:val="000000"/>
                <w:sz w:val="20"/>
              </w:rPr>
              <w:t>-</w:t>
            </w:r>
            <w:r w:rsidRPr="00AD78CA">
              <w:rPr>
                <w:snapToGrid w:val="0"/>
                <w:color w:val="000000"/>
                <w:sz w:val="20"/>
              </w:rPr>
              <w:t>/produkt</w:t>
            </w:r>
            <w:r w:rsidR="00443013">
              <w:rPr>
                <w:snapToGrid w:val="0"/>
                <w:color w:val="000000"/>
                <w:sz w:val="20"/>
              </w:rPr>
              <w:t>-/tje</w:t>
            </w:r>
            <w:r w:rsidRPr="00AD78CA">
              <w:rPr>
                <w:snapToGrid w:val="0"/>
                <w:color w:val="000000"/>
                <w:sz w:val="20"/>
              </w:rPr>
              <w:t>nestenummer</w:t>
            </w:r>
          </w:p>
        </w:tc>
        <w:tc>
          <w:tcPr>
            <w:tcW w:w="567" w:type="dxa"/>
          </w:tcPr>
          <w:p w:rsidR="00F56E2F" w:rsidRPr="00AD78CA" w:rsidRDefault="00F56E2F">
            <w:pPr>
              <w:spacing w:after="0"/>
              <w:ind w:left="0"/>
              <w:jc w:val="center"/>
              <w:rPr>
                <w:snapToGrid w:val="0"/>
                <w:sz w:val="20"/>
              </w:rPr>
            </w:pPr>
            <w:r w:rsidRPr="00AD78CA">
              <w:rPr>
                <w:snapToGrid w:val="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String</w:t>
            </w:r>
          </w:p>
        </w:tc>
      </w:tr>
      <w:tr w:rsidR="009F3320" w:rsidRPr="00AD78CA">
        <w:trPr>
          <w:cantSplit/>
          <w:trHeight w:val="247"/>
        </w:trPr>
        <w:tc>
          <w:tcPr>
            <w:tcW w:w="276" w:type="dxa"/>
            <w:vMerge/>
            <w:tcBorders>
              <w:top w:val="single" w:sz="4" w:space="0" w:color="auto"/>
              <w:bottom w:val="single" w:sz="4" w:space="0" w:color="auto"/>
            </w:tcBorders>
          </w:tcPr>
          <w:p w:rsidR="00F56E2F" w:rsidRPr="00AD78CA" w:rsidRDefault="00F56E2F">
            <w:pPr>
              <w:spacing w:after="0"/>
              <w:ind w:left="0"/>
              <w:rPr>
                <w:snapToGrid w:val="0"/>
                <w:color w:val="000000"/>
                <w:sz w:val="20"/>
              </w:rPr>
            </w:pPr>
          </w:p>
        </w:tc>
        <w:tc>
          <w:tcPr>
            <w:tcW w:w="276" w:type="dxa"/>
            <w:vMerge/>
            <w:tcBorders>
              <w:top w:val="single" w:sz="4" w:space="0" w:color="auto"/>
              <w:bottom w:val="single" w:sz="4" w:space="0" w:color="auto"/>
            </w:tcBorders>
          </w:tcPr>
          <w:p w:rsidR="00F56E2F" w:rsidRPr="00AD78CA" w:rsidRDefault="00F56E2F">
            <w:pPr>
              <w:spacing w:after="0"/>
              <w:ind w:left="0"/>
              <w:rPr>
                <w:snapToGrid w:val="0"/>
                <w:color w:val="000000"/>
                <w:sz w:val="20"/>
              </w:rPr>
            </w:pPr>
          </w:p>
        </w:tc>
        <w:tc>
          <w:tcPr>
            <w:tcW w:w="285" w:type="dxa"/>
            <w:vMerge/>
            <w:tcBorders>
              <w:top w:val="single" w:sz="4" w:space="0" w:color="auto"/>
              <w:bottom w:val="single" w:sz="4" w:space="0" w:color="auto"/>
            </w:tcBorders>
          </w:tcPr>
          <w:p w:rsidR="00F56E2F" w:rsidRPr="00AD78CA" w:rsidRDefault="00F56E2F">
            <w:pPr>
              <w:spacing w:after="0"/>
              <w:ind w:left="0"/>
              <w:rPr>
                <w:snapToGrid w:val="0"/>
                <w:color w:val="000000"/>
                <w:sz w:val="20"/>
              </w:rPr>
            </w:pPr>
          </w:p>
        </w:tc>
        <w:tc>
          <w:tcPr>
            <w:tcW w:w="2709" w:type="dxa"/>
            <w:gridSpan w:val="3"/>
          </w:tcPr>
          <w:p w:rsidR="00F56E2F" w:rsidRPr="00AD78CA" w:rsidRDefault="00F56E2F" w:rsidP="00C8716F">
            <w:pPr>
              <w:spacing w:after="0"/>
              <w:ind w:left="0"/>
              <w:rPr>
                <w:snapToGrid w:val="0"/>
                <w:color w:val="000000"/>
                <w:sz w:val="20"/>
              </w:rPr>
            </w:pPr>
            <w:r w:rsidRPr="00AD78CA">
              <w:rPr>
                <w:snapToGrid w:val="0"/>
                <w:color w:val="000000"/>
                <w:sz w:val="20"/>
              </w:rPr>
              <w:t>Description</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Beskrivelse av artikkel</w:t>
            </w:r>
            <w:r w:rsidR="00443013">
              <w:rPr>
                <w:snapToGrid w:val="0"/>
                <w:color w:val="000000"/>
                <w:sz w:val="20"/>
              </w:rPr>
              <w:t>/</w:t>
            </w:r>
            <w:r w:rsidRPr="00AD78CA">
              <w:rPr>
                <w:snapToGrid w:val="0"/>
                <w:color w:val="000000"/>
                <w:sz w:val="20"/>
              </w:rPr>
              <w:t>produkt/tjeneste</w:t>
            </w:r>
          </w:p>
        </w:tc>
        <w:tc>
          <w:tcPr>
            <w:tcW w:w="567" w:type="dxa"/>
          </w:tcPr>
          <w:p w:rsidR="00F56E2F" w:rsidRPr="00AD78CA" w:rsidRDefault="00F56E2F">
            <w:pPr>
              <w:spacing w:after="0"/>
              <w:ind w:left="0"/>
              <w:jc w:val="center"/>
              <w:rPr>
                <w:snapToGrid w:val="0"/>
                <w:sz w:val="20"/>
              </w:rPr>
            </w:pPr>
            <w:r w:rsidRPr="00AD78CA">
              <w:rPr>
                <w:snapToGrid w:val="0"/>
                <w:sz w:val="20"/>
              </w:rPr>
              <w:t>M</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String</w:t>
            </w:r>
          </w:p>
        </w:tc>
      </w:tr>
      <w:tr w:rsidR="009F3320" w:rsidRPr="00AD78CA">
        <w:trPr>
          <w:cantSplit/>
          <w:trHeight w:val="247"/>
        </w:trPr>
        <w:tc>
          <w:tcPr>
            <w:tcW w:w="276" w:type="dxa"/>
            <w:vMerge/>
            <w:tcBorders>
              <w:top w:val="single" w:sz="4" w:space="0" w:color="auto"/>
              <w:bottom w:val="single" w:sz="4" w:space="0" w:color="auto"/>
            </w:tcBorders>
          </w:tcPr>
          <w:p w:rsidR="00F56E2F" w:rsidRPr="00AD78CA" w:rsidRDefault="00F56E2F">
            <w:pPr>
              <w:spacing w:after="0"/>
              <w:ind w:left="0"/>
              <w:rPr>
                <w:snapToGrid w:val="0"/>
                <w:color w:val="000000"/>
                <w:sz w:val="20"/>
              </w:rPr>
            </w:pPr>
          </w:p>
        </w:tc>
        <w:tc>
          <w:tcPr>
            <w:tcW w:w="276" w:type="dxa"/>
            <w:vMerge/>
            <w:tcBorders>
              <w:top w:val="single" w:sz="4" w:space="0" w:color="auto"/>
              <w:bottom w:val="single" w:sz="4" w:space="0" w:color="auto"/>
            </w:tcBorders>
          </w:tcPr>
          <w:p w:rsidR="00F56E2F" w:rsidRPr="00AD78CA" w:rsidRDefault="00F56E2F">
            <w:pPr>
              <w:spacing w:after="0"/>
              <w:ind w:left="0"/>
              <w:rPr>
                <w:snapToGrid w:val="0"/>
                <w:color w:val="000000"/>
                <w:sz w:val="20"/>
              </w:rPr>
            </w:pPr>
          </w:p>
        </w:tc>
        <w:tc>
          <w:tcPr>
            <w:tcW w:w="285" w:type="dxa"/>
            <w:vMerge/>
            <w:tcBorders>
              <w:top w:val="single" w:sz="4" w:space="0" w:color="auto"/>
              <w:bottom w:val="single" w:sz="4" w:space="0" w:color="auto"/>
            </w:tcBorders>
          </w:tcPr>
          <w:p w:rsidR="00F56E2F" w:rsidRPr="00AD78CA" w:rsidRDefault="00F56E2F">
            <w:pPr>
              <w:spacing w:after="0"/>
              <w:ind w:left="0"/>
              <w:rPr>
                <w:snapToGrid w:val="0"/>
                <w:color w:val="000000"/>
                <w:sz w:val="20"/>
              </w:rPr>
            </w:pPr>
          </w:p>
        </w:tc>
        <w:tc>
          <w:tcPr>
            <w:tcW w:w="2709" w:type="dxa"/>
            <w:gridSpan w:val="3"/>
          </w:tcPr>
          <w:p w:rsidR="00F56E2F" w:rsidRPr="00AD78CA" w:rsidRDefault="00F56E2F" w:rsidP="00C8716F">
            <w:pPr>
              <w:spacing w:after="0"/>
              <w:ind w:left="0"/>
              <w:rPr>
                <w:snapToGrid w:val="0"/>
                <w:sz w:val="20"/>
              </w:rPr>
            </w:pPr>
            <w:r w:rsidRPr="00AD78CA">
              <w:rPr>
                <w:snapToGrid w:val="0"/>
                <w:sz w:val="20"/>
              </w:rPr>
              <w:t>BuyersProductId</w:t>
            </w:r>
          </w:p>
        </w:tc>
        <w:tc>
          <w:tcPr>
            <w:tcW w:w="6662" w:type="dxa"/>
          </w:tcPr>
          <w:p w:rsidR="00F56E2F" w:rsidRPr="00AD78CA" w:rsidRDefault="00BD6B60">
            <w:pPr>
              <w:spacing w:after="0"/>
              <w:ind w:left="0"/>
              <w:rPr>
                <w:snapToGrid w:val="0"/>
                <w:color w:val="000000"/>
                <w:sz w:val="20"/>
              </w:rPr>
            </w:pPr>
            <w:r>
              <w:rPr>
                <w:snapToGrid w:val="0"/>
                <w:color w:val="000000"/>
                <w:sz w:val="20"/>
              </w:rPr>
              <w:t>Kjøperens</w:t>
            </w:r>
            <w:r w:rsidRPr="00AD78CA">
              <w:rPr>
                <w:snapToGrid w:val="0"/>
                <w:color w:val="000000"/>
                <w:sz w:val="20"/>
              </w:rPr>
              <w:t xml:space="preserve"> </w:t>
            </w:r>
            <w:r w:rsidR="00F56E2F" w:rsidRPr="00AD78CA">
              <w:rPr>
                <w:snapToGrid w:val="0"/>
                <w:color w:val="000000"/>
                <w:sz w:val="20"/>
              </w:rPr>
              <w:t>artikkel</w:t>
            </w:r>
            <w:r w:rsidR="00443013">
              <w:rPr>
                <w:snapToGrid w:val="0"/>
                <w:color w:val="000000"/>
                <w:sz w:val="20"/>
              </w:rPr>
              <w:t>-</w:t>
            </w:r>
            <w:r w:rsidR="00F56E2F" w:rsidRPr="00AD78CA">
              <w:rPr>
                <w:snapToGrid w:val="0"/>
                <w:color w:val="000000"/>
                <w:sz w:val="20"/>
              </w:rPr>
              <w:t>/produkt</w:t>
            </w:r>
            <w:r w:rsidR="00443013">
              <w:rPr>
                <w:snapToGrid w:val="0"/>
                <w:color w:val="000000"/>
                <w:sz w:val="20"/>
              </w:rPr>
              <w:t>-</w:t>
            </w:r>
            <w:r w:rsidR="00F56E2F" w:rsidRPr="00AD78CA">
              <w:rPr>
                <w:snapToGrid w:val="0"/>
                <w:color w:val="000000"/>
                <w:sz w:val="20"/>
              </w:rPr>
              <w:t xml:space="preserve">/tjenestenummer </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String</w:t>
            </w:r>
          </w:p>
        </w:tc>
      </w:tr>
      <w:tr w:rsidR="009F3320" w:rsidRPr="00AD78CA">
        <w:trPr>
          <w:cantSplit/>
          <w:trHeight w:val="84"/>
        </w:trPr>
        <w:tc>
          <w:tcPr>
            <w:tcW w:w="276" w:type="dxa"/>
            <w:vMerge/>
            <w:tcBorders>
              <w:top w:val="single" w:sz="4" w:space="0" w:color="auto"/>
              <w:bottom w:val="nil"/>
            </w:tcBorders>
          </w:tcPr>
          <w:p w:rsidR="00F56E2F" w:rsidRPr="00AD78CA" w:rsidRDefault="00F56E2F">
            <w:pPr>
              <w:spacing w:after="0"/>
              <w:ind w:left="0"/>
              <w:rPr>
                <w:b/>
                <w:snapToGrid w:val="0"/>
                <w:color w:val="000000"/>
                <w:sz w:val="20"/>
              </w:rPr>
            </w:pPr>
          </w:p>
        </w:tc>
        <w:tc>
          <w:tcPr>
            <w:tcW w:w="276" w:type="dxa"/>
            <w:vMerge/>
            <w:tcBorders>
              <w:top w:val="single" w:sz="4" w:space="0" w:color="auto"/>
              <w:bottom w:val="nil"/>
            </w:tcBorders>
          </w:tcPr>
          <w:p w:rsidR="00F56E2F" w:rsidRPr="00AD78CA" w:rsidRDefault="00F56E2F">
            <w:pPr>
              <w:spacing w:after="0"/>
              <w:ind w:left="0"/>
              <w:rPr>
                <w:b/>
                <w:snapToGrid w:val="0"/>
                <w:color w:val="000000"/>
                <w:sz w:val="20"/>
              </w:rPr>
            </w:pPr>
          </w:p>
        </w:tc>
        <w:tc>
          <w:tcPr>
            <w:tcW w:w="285" w:type="dxa"/>
            <w:vMerge/>
            <w:tcBorders>
              <w:top w:val="single" w:sz="4" w:space="0" w:color="auto"/>
              <w:bottom w:val="nil"/>
            </w:tcBorders>
          </w:tcPr>
          <w:p w:rsidR="00F56E2F" w:rsidRPr="00AD78CA" w:rsidRDefault="00F56E2F">
            <w:pPr>
              <w:spacing w:after="0"/>
              <w:ind w:left="0"/>
              <w:rPr>
                <w:b/>
                <w:snapToGrid w:val="0"/>
                <w:color w:val="000000"/>
                <w:sz w:val="20"/>
              </w:rPr>
            </w:pPr>
          </w:p>
        </w:tc>
        <w:tc>
          <w:tcPr>
            <w:tcW w:w="2709" w:type="dxa"/>
            <w:gridSpan w:val="3"/>
          </w:tcPr>
          <w:p w:rsidR="00F56E2F" w:rsidRPr="00AD78CA" w:rsidRDefault="00F56E2F" w:rsidP="00C8716F">
            <w:pPr>
              <w:spacing w:after="0"/>
              <w:ind w:left="0"/>
              <w:rPr>
                <w:b/>
                <w:snapToGrid w:val="0"/>
                <w:color w:val="000000"/>
                <w:sz w:val="20"/>
              </w:rPr>
            </w:pPr>
            <w:r w:rsidRPr="00AD78CA">
              <w:rPr>
                <w:b/>
                <w:snapToGrid w:val="0"/>
                <w:color w:val="000000"/>
                <w:sz w:val="20"/>
              </w:rPr>
              <w:t>AdditionalProductId</w:t>
            </w:r>
          </w:p>
        </w:tc>
        <w:tc>
          <w:tcPr>
            <w:tcW w:w="6662" w:type="dxa"/>
          </w:tcPr>
          <w:p w:rsidR="00F56E2F" w:rsidRPr="00AD78CA" w:rsidRDefault="00F56E2F">
            <w:pPr>
              <w:spacing w:after="0"/>
              <w:ind w:left="0"/>
              <w:rPr>
                <w:b/>
                <w:snapToGrid w:val="0"/>
                <w:color w:val="000000"/>
                <w:sz w:val="20"/>
              </w:rPr>
            </w:pPr>
            <w:r w:rsidRPr="00AD78CA">
              <w:rPr>
                <w:b/>
                <w:snapToGrid w:val="0"/>
                <w:color w:val="000000"/>
                <w:sz w:val="20"/>
              </w:rPr>
              <w:t>Ekstra produktidentifikasjon</w:t>
            </w:r>
            <w:r>
              <w:rPr>
                <w:b/>
                <w:snapToGrid w:val="0"/>
                <w:color w:val="000000"/>
                <w:sz w:val="20"/>
              </w:rPr>
              <w:t xml:space="preserve">: </w:t>
            </w:r>
            <w:r w:rsidRPr="00AD78CA">
              <w:rPr>
                <w:b/>
                <w:snapToGrid w:val="0"/>
                <w:color w:val="000000"/>
                <w:sz w:val="20"/>
              </w:rPr>
              <w:t>Null eller mange forekomster</w:t>
            </w:r>
          </w:p>
        </w:tc>
        <w:tc>
          <w:tcPr>
            <w:tcW w:w="567" w:type="dxa"/>
          </w:tcPr>
          <w:p w:rsidR="00F56E2F" w:rsidRPr="00AD78CA" w:rsidRDefault="00F56E2F">
            <w:pPr>
              <w:spacing w:after="0"/>
              <w:ind w:left="0"/>
              <w:jc w:val="center"/>
              <w:rPr>
                <w:b/>
                <w:snapToGrid w:val="0"/>
                <w:color w:val="000000"/>
                <w:sz w:val="20"/>
              </w:rPr>
            </w:pPr>
            <w:r w:rsidRPr="00AD78CA">
              <w:rPr>
                <w:b/>
                <w:snapToGrid w:val="0"/>
                <w:color w:val="000000"/>
                <w:sz w:val="20"/>
              </w:rPr>
              <w:t>K</w:t>
            </w:r>
          </w:p>
        </w:tc>
        <w:tc>
          <w:tcPr>
            <w:tcW w:w="1276" w:type="dxa"/>
          </w:tcPr>
          <w:p w:rsidR="00F56E2F" w:rsidRPr="00AD78CA" w:rsidRDefault="00F56E2F" w:rsidP="00F56E2F">
            <w:pPr>
              <w:spacing w:after="0"/>
              <w:ind w:left="0"/>
              <w:jc w:val="center"/>
              <w:rPr>
                <w:b/>
                <w:snapToGrid w:val="0"/>
                <w:color w:val="000000"/>
                <w:sz w:val="20"/>
              </w:rPr>
            </w:pPr>
            <w:r>
              <w:rPr>
                <w:snapToGrid w:val="0"/>
                <w:color w:val="000000"/>
                <w:sz w:val="20"/>
              </w:rPr>
              <w:t>0..</w:t>
            </w:r>
            <w:r w:rsidR="002930F1">
              <w:rPr>
                <w:snapToGrid w:val="0"/>
                <w:color w:val="000000"/>
                <w:sz w:val="20"/>
              </w:rPr>
              <w:t>*</w:t>
            </w:r>
          </w:p>
        </w:tc>
        <w:tc>
          <w:tcPr>
            <w:tcW w:w="1701" w:type="dxa"/>
          </w:tcPr>
          <w:p w:rsidR="00F56E2F" w:rsidRPr="00AD78CA" w:rsidRDefault="003711F7">
            <w:pPr>
              <w:spacing w:after="0"/>
              <w:ind w:left="0"/>
              <w:rPr>
                <w:b/>
                <w:snapToGrid w:val="0"/>
                <w:color w:val="000000"/>
                <w:sz w:val="20"/>
              </w:rPr>
            </w:pPr>
            <w:r w:rsidRPr="00AD78CA">
              <w:rPr>
                <w:b/>
                <w:snapToGrid w:val="0"/>
                <w:color w:val="000000"/>
                <w:sz w:val="20"/>
              </w:rPr>
              <w:t>AdditionalProductId</w:t>
            </w:r>
            <w:r>
              <w:rPr>
                <w:b/>
                <w:snapToGrid w:val="0"/>
                <w:color w:val="000000"/>
                <w:sz w:val="20"/>
              </w:rPr>
              <w:t>Type</w:t>
            </w:r>
          </w:p>
        </w:tc>
      </w:tr>
      <w:tr w:rsidR="009F3320" w:rsidRPr="00AD78CA">
        <w:trPr>
          <w:cantSplit/>
          <w:trHeight w:val="247"/>
        </w:trPr>
        <w:tc>
          <w:tcPr>
            <w:tcW w:w="276" w:type="dxa"/>
            <w:vMerge w:val="restart"/>
            <w:tcBorders>
              <w:top w:val="nil"/>
              <w:bottom w:val="single" w:sz="4" w:space="0" w:color="auto"/>
            </w:tcBorders>
          </w:tcPr>
          <w:p w:rsidR="00F56E2F" w:rsidRPr="00AD78CA" w:rsidRDefault="00F56E2F">
            <w:pPr>
              <w:spacing w:after="0"/>
              <w:ind w:left="0"/>
              <w:rPr>
                <w:snapToGrid w:val="0"/>
                <w:color w:val="000000"/>
                <w:sz w:val="20"/>
              </w:rPr>
            </w:pPr>
          </w:p>
        </w:tc>
        <w:tc>
          <w:tcPr>
            <w:tcW w:w="276" w:type="dxa"/>
            <w:vMerge w:val="restart"/>
            <w:tcBorders>
              <w:top w:val="nil"/>
              <w:bottom w:val="single" w:sz="4" w:space="0" w:color="auto"/>
            </w:tcBorders>
          </w:tcPr>
          <w:p w:rsidR="00F56E2F" w:rsidRPr="00AD78CA" w:rsidRDefault="00F56E2F">
            <w:pPr>
              <w:spacing w:after="0"/>
              <w:ind w:left="0"/>
              <w:rPr>
                <w:snapToGrid w:val="0"/>
                <w:color w:val="000000"/>
                <w:sz w:val="20"/>
              </w:rPr>
            </w:pPr>
          </w:p>
        </w:tc>
        <w:tc>
          <w:tcPr>
            <w:tcW w:w="285" w:type="dxa"/>
            <w:vMerge w:val="restart"/>
            <w:tcBorders>
              <w:top w:val="nil"/>
              <w:bottom w:val="single" w:sz="4" w:space="0" w:color="auto"/>
            </w:tcBorders>
          </w:tcPr>
          <w:p w:rsidR="00F56E2F" w:rsidRPr="00AD78CA" w:rsidRDefault="00F56E2F">
            <w:pPr>
              <w:spacing w:after="0"/>
              <w:ind w:left="0"/>
              <w:rPr>
                <w:snapToGrid w:val="0"/>
                <w:color w:val="000000"/>
                <w:sz w:val="20"/>
              </w:rPr>
            </w:pPr>
          </w:p>
        </w:tc>
        <w:tc>
          <w:tcPr>
            <w:tcW w:w="288" w:type="dxa"/>
            <w:vMerge w:val="restart"/>
          </w:tcPr>
          <w:p w:rsidR="00F56E2F" w:rsidRPr="00AD78CA" w:rsidRDefault="00F56E2F">
            <w:pPr>
              <w:spacing w:after="0"/>
              <w:ind w:left="0"/>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Code</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Kode</w:t>
            </w:r>
            <w:r>
              <w:rPr>
                <w:snapToGrid w:val="0"/>
                <w:color w:val="000000"/>
                <w:sz w:val="20"/>
              </w:rPr>
              <w:t xml:space="preserve">: </w:t>
            </w:r>
            <w:r w:rsidRPr="00AD78CA">
              <w:rPr>
                <w:snapToGrid w:val="0"/>
                <w:color w:val="000000"/>
                <w:sz w:val="20"/>
              </w:rPr>
              <w:t xml:space="preserve">Kan være referanse til en produktkode på en Innkjøpsportal eller en bransjespesifikk kode, f.eks EPD, GTIN (tidligere EAN-artikkelnummer) eller NOBB </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M</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String</w:t>
            </w:r>
          </w:p>
        </w:tc>
      </w:tr>
      <w:tr w:rsidR="009F3320" w:rsidRPr="00AD78CA">
        <w:trPr>
          <w:cantSplit/>
          <w:trHeight w:val="247"/>
        </w:trPr>
        <w:tc>
          <w:tcPr>
            <w:tcW w:w="276" w:type="dxa"/>
            <w:vMerge/>
            <w:tcBorders>
              <w:top w:val="single" w:sz="4" w:space="0" w:color="auto"/>
              <w:bottom w:val="nil"/>
            </w:tcBorders>
          </w:tcPr>
          <w:p w:rsidR="00F56E2F" w:rsidRPr="00AD78CA" w:rsidRDefault="00F56E2F">
            <w:pPr>
              <w:keepNext/>
              <w:keepLines/>
              <w:spacing w:after="0"/>
              <w:ind w:left="0"/>
              <w:rPr>
                <w:snapToGrid w:val="0"/>
                <w:color w:val="000000"/>
                <w:sz w:val="20"/>
              </w:rPr>
            </w:pPr>
          </w:p>
        </w:tc>
        <w:tc>
          <w:tcPr>
            <w:tcW w:w="276" w:type="dxa"/>
            <w:vMerge/>
            <w:tcBorders>
              <w:top w:val="single" w:sz="4" w:space="0" w:color="auto"/>
              <w:bottom w:val="nil"/>
            </w:tcBorders>
          </w:tcPr>
          <w:p w:rsidR="00F56E2F" w:rsidRPr="00AD78CA" w:rsidRDefault="00F56E2F">
            <w:pPr>
              <w:keepNext/>
              <w:keepLines/>
              <w:spacing w:after="0"/>
              <w:ind w:left="0"/>
              <w:rPr>
                <w:snapToGrid w:val="0"/>
                <w:color w:val="000000"/>
                <w:sz w:val="20"/>
              </w:rPr>
            </w:pPr>
          </w:p>
        </w:tc>
        <w:tc>
          <w:tcPr>
            <w:tcW w:w="285" w:type="dxa"/>
            <w:vMerge/>
            <w:tcBorders>
              <w:top w:val="single" w:sz="4" w:space="0" w:color="auto"/>
              <w:bottom w:val="nil"/>
            </w:tcBorders>
          </w:tcPr>
          <w:p w:rsidR="00F56E2F" w:rsidRPr="00AD78CA" w:rsidRDefault="00F56E2F">
            <w:pPr>
              <w:keepNext/>
              <w:keepLines/>
              <w:spacing w:after="0"/>
              <w:ind w:left="0"/>
              <w:rPr>
                <w:snapToGrid w:val="0"/>
                <w:color w:val="000000"/>
                <w:sz w:val="20"/>
              </w:rPr>
            </w:pPr>
          </w:p>
        </w:tc>
        <w:tc>
          <w:tcPr>
            <w:tcW w:w="288" w:type="dxa"/>
            <w:vMerge/>
          </w:tcPr>
          <w:p w:rsidR="00F56E2F" w:rsidRPr="00AD78CA" w:rsidRDefault="00F56E2F">
            <w:pPr>
              <w:keepNext/>
              <w:keepLines/>
              <w:spacing w:after="0"/>
              <w:ind w:left="0"/>
              <w:rPr>
                <w:snapToGrid w:val="0"/>
                <w:color w:val="000000"/>
                <w:sz w:val="20"/>
              </w:rPr>
            </w:pPr>
          </w:p>
        </w:tc>
        <w:tc>
          <w:tcPr>
            <w:tcW w:w="2421" w:type="dxa"/>
            <w:gridSpan w:val="2"/>
          </w:tcPr>
          <w:p w:rsidR="00F56E2F" w:rsidRPr="00AD78CA" w:rsidRDefault="00F56E2F" w:rsidP="00C8716F">
            <w:pPr>
              <w:keepNext/>
              <w:keepLines/>
              <w:spacing w:after="0"/>
              <w:ind w:left="0"/>
              <w:rPr>
                <w:snapToGrid w:val="0"/>
                <w:color w:val="000000"/>
                <w:sz w:val="20"/>
              </w:rPr>
            </w:pPr>
            <w:r w:rsidRPr="00AD78CA">
              <w:rPr>
                <w:snapToGrid w:val="0"/>
                <w:color w:val="000000"/>
                <w:sz w:val="20"/>
              </w:rPr>
              <w:t>Text</w:t>
            </w:r>
          </w:p>
        </w:tc>
        <w:tc>
          <w:tcPr>
            <w:tcW w:w="6662" w:type="dxa"/>
          </w:tcPr>
          <w:p w:rsidR="00F56E2F" w:rsidRPr="00AD78CA" w:rsidRDefault="00F56E2F">
            <w:pPr>
              <w:keepNext/>
              <w:keepLines/>
              <w:spacing w:after="0"/>
              <w:ind w:left="0"/>
              <w:rPr>
                <w:snapToGrid w:val="0"/>
                <w:color w:val="000000"/>
                <w:sz w:val="20"/>
              </w:rPr>
            </w:pPr>
            <w:r w:rsidRPr="00AD78CA">
              <w:rPr>
                <w:snapToGrid w:val="0"/>
                <w:color w:val="000000"/>
                <w:sz w:val="20"/>
              </w:rPr>
              <w:t>ProduktId</w:t>
            </w:r>
            <w:r>
              <w:rPr>
                <w:snapToGrid w:val="0"/>
                <w:color w:val="000000"/>
                <w:sz w:val="20"/>
              </w:rPr>
              <w:t xml:space="preserve">: </w:t>
            </w:r>
            <w:r w:rsidRPr="00AD78CA">
              <w:rPr>
                <w:snapToGrid w:val="0"/>
                <w:color w:val="000000"/>
                <w:sz w:val="20"/>
              </w:rPr>
              <w:t>Faktisk verdi.</w:t>
            </w:r>
          </w:p>
        </w:tc>
        <w:tc>
          <w:tcPr>
            <w:tcW w:w="567" w:type="dxa"/>
          </w:tcPr>
          <w:p w:rsidR="00F56E2F" w:rsidRPr="00AD78CA" w:rsidRDefault="00F56E2F">
            <w:pPr>
              <w:keepNext/>
              <w:keepLines/>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keepNext/>
              <w:keepLines/>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keepNext/>
              <w:keepLines/>
              <w:spacing w:after="0"/>
              <w:ind w:left="0"/>
              <w:rPr>
                <w:snapToGrid w:val="0"/>
                <w:color w:val="000000"/>
                <w:sz w:val="20"/>
              </w:rPr>
            </w:pPr>
            <w:r w:rsidRPr="00AD78CA">
              <w:rPr>
                <w:snapToGrid w:val="0"/>
                <w:color w:val="000000"/>
                <w:sz w:val="20"/>
              </w:rPr>
              <w:t>String</w:t>
            </w:r>
          </w:p>
        </w:tc>
      </w:tr>
      <w:tr w:rsidR="009F3320" w:rsidRPr="00AD78CA">
        <w:trPr>
          <w:cantSplit/>
          <w:trHeight w:val="247"/>
        </w:trPr>
        <w:tc>
          <w:tcPr>
            <w:tcW w:w="276" w:type="dxa"/>
            <w:tcBorders>
              <w:top w:val="nil"/>
              <w:bottom w:val="nil"/>
            </w:tcBorders>
          </w:tcPr>
          <w:p w:rsidR="00F56E2F" w:rsidRPr="00AD78CA" w:rsidRDefault="00F56E2F">
            <w:pPr>
              <w:spacing w:after="0"/>
              <w:ind w:left="0"/>
              <w:rPr>
                <w:snapToGrid w:val="0"/>
                <w:color w:val="000000"/>
                <w:sz w:val="20"/>
              </w:rPr>
            </w:pPr>
          </w:p>
        </w:tc>
        <w:tc>
          <w:tcPr>
            <w:tcW w:w="276" w:type="dxa"/>
            <w:tcBorders>
              <w:top w:val="nil"/>
              <w:bottom w:val="nil"/>
            </w:tcBorders>
          </w:tcPr>
          <w:p w:rsidR="00F56E2F" w:rsidRPr="00AD78CA" w:rsidRDefault="00F56E2F">
            <w:pPr>
              <w:spacing w:after="0"/>
              <w:ind w:left="0"/>
              <w:rPr>
                <w:snapToGrid w:val="0"/>
                <w:color w:val="000000"/>
                <w:sz w:val="20"/>
              </w:rPr>
            </w:pPr>
          </w:p>
        </w:tc>
        <w:tc>
          <w:tcPr>
            <w:tcW w:w="285" w:type="dxa"/>
            <w:tcBorders>
              <w:top w:val="nil"/>
              <w:bottom w:val="nil"/>
            </w:tcBorders>
          </w:tcPr>
          <w:p w:rsidR="00F56E2F" w:rsidRPr="00AD78CA" w:rsidRDefault="00F56E2F">
            <w:pPr>
              <w:spacing w:after="0"/>
              <w:ind w:left="0"/>
              <w:rPr>
                <w:snapToGrid w:val="0"/>
                <w:color w:val="000000"/>
                <w:sz w:val="20"/>
              </w:rPr>
            </w:pPr>
          </w:p>
        </w:tc>
        <w:tc>
          <w:tcPr>
            <w:tcW w:w="2709" w:type="dxa"/>
            <w:gridSpan w:val="3"/>
          </w:tcPr>
          <w:p w:rsidR="00F56E2F" w:rsidRPr="00AD78CA" w:rsidRDefault="00F56E2F" w:rsidP="00C8716F">
            <w:pPr>
              <w:spacing w:after="0"/>
              <w:ind w:left="0"/>
              <w:rPr>
                <w:snapToGrid w:val="0"/>
                <w:color w:val="000000"/>
                <w:sz w:val="20"/>
              </w:rPr>
            </w:pPr>
            <w:r w:rsidRPr="00AD78CA">
              <w:rPr>
                <w:snapToGrid w:val="0"/>
                <w:color w:val="000000"/>
                <w:sz w:val="20"/>
              </w:rPr>
              <w:t>UnitPrice</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Enhetspris</w:t>
            </w:r>
            <w:r>
              <w:rPr>
                <w:snapToGrid w:val="0"/>
                <w:color w:val="000000"/>
                <w:sz w:val="20"/>
              </w:rPr>
              <w:t xml:space="preserve">: </w:t>
            </w:r>
            <w:r w:rsidRPr="00AD78CA">
              <w:rPr>
                <w:snapToGrid w:val="0"/>
                <w:color w:val="000000"/>
                <w:sz w:val="20"/>
              </w:rPr>
              <w:t>Utifra pristype</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Decimal</w:t>
            </w:r>
          </w:p>
        </w:tc>
      </w:tr>
      <w:tr w:rsidR="009F3320" w:rsidRPr="00AD78CA">
        <w:trPr>
          <w:cantSplit/>
          <w:trHeight w:val="247"/>
        </w:trPr>
        <w:tc>
          <w:tcPr>
            <w:tcW w:w="276" w:type="dxa"/>
            <w:tcBorders>
              <w:top w:val="nil"/>
              <w:bottom w:val="nil"/>
            </w:tcBorders>
          </w:tcPr>
          <w:p w:rsidR="00B26132" w:rsidRPr="00AD78CA" w:rsidRDefault="00B26132" w:rsidP="00295AEF">
            <w:pPr>
              <w:spacing w:after="0"/>
              <w:ind w:left="0"/>
              <w:rPr>
                <w:snapToGrid w:val="0"/>
                <w:color w:val="000000"/>
                <w:sz w:val="20"/>
              </w:rPr>
            </w:pPr>
          </w:p>
        </w:tc>
        <w:tc>
          <w:tcPr>
            <w:tcW w:w="276" w:type="dxa"/>
            <w:tcBorders>
              <w:top w:val="nil"/>
              <w:bottom w:val="nil"/>
            </w:tcBorders>
          </w:tcPr>
          <w:p w:rsidR="00B26132" w:rsidRPr="00AD78CA" w:rsidRDefault="00B26132" w:rsidP="00295AEF">
            <w:pPr>
              <w:spacing w:after="0"/>
              <w:ind w:left="0"/>
              <w:rPr>
                <w:snapToGrid w:val="0"/>
                <w:color w:val="000000"/>
                <w:sz w:val="20"/>
              </w:rPr>
            </w:pPr>
          </w:p>
        </w:tc>
        <w:tc>
          <w:tcPr>
            <w:tcW w:w="285" w:type="dxa"/>
            <w:tcBorders>
              <w:top w:val="nil"/>
              <w:bottom w:val="nil"/>
            </w:tcBorders>
          </w:tcPr>
          <w:p w:rsidR="00B26132" w:rsidRPr="00AD78CA" w:rsidRDefault="00B26132" w:rsidP="00295AEF">
            <w:pPr>
              <w:spacing w:after="0"/>
              <w:ind w:left="0"/>
              <w:rPr>
                <w:snapToGrid w:val="0"/>
                <w:color w:val="000000"/>
                <w:sz w:val="20"/>
              </w:rPr>
            </w:pPr>
          </w:p>
        </w:tc>
        <w:tc>
          <w:tcPr>
            <w:tcW w:w="2709" w:type="dxa"/>
            <w:gridSpan w:val="3"/>
          </w:tcPr>
          <w:p w:rsidR="00B26132" w:rsidRPr="00AD78CA" w:rsidRDefault="00B26132" w:rsidP="00295AEF">
            <w:pPr>
              <w:spacing w:after="0"/>
              <w:ind w:left="0"/>
              <w:rPr>
                <w:snapToGrid w:val="0"/>
                <w:color w:val="000000"/>
                <w:sz w:val="20"/>
              </w:rPr>
            </w:pPr>
            <w:r w:rsidRPr="00AD78CA">
              <w:rPr>
                <w:snapToGrid w:val="0"/>
                <w:color w:val="000000"/>
                <w:sz w:val="20"/>
              </w:rPr>
              <w:t>Price</w:t>
            </w:r>
            <w:r>
              <w:rPr>
                <w:snapToGrid w:val="0"/>
                <w:color w:val="000000"/>
                <w:sz w:val="20"/>
              </w:rPr>
              <w:t>Denomination</w:t>
            </w:r>
          </w:p>
        </w:tc>
        <w:tc>
          <w:tcPr>
            <w:tcW w:w="6662" w:type="dxa"/>
          </w:tcPr>
          <w:p w:rsidR="00B26132" w:rsidRPr="00AD78CA" w:rsidRDefault="00B26132" w:rsidP="00295AEF">
            <w:pPr>
              <w:spacing w:after="0"/>
              <w:ind w:left="0"/>
              <w:rPr>
                <w:snapToGrid w:val="0"/>
                <w:color w:val="000000"/>
                <w:sz w:val="20"/>
              </w:rPr>
            </w:pPr>
            <w:r>
              <w:rPr>
                <w:snapToGrid w:val="0"/>
                <w:color w:val="000000"/>
                <w:sz w:val="20"/>
              </w:rPr>
              <w:t>Prisbeskrivelse. Angis dersom pris oppgis i enhet forskjellig fra beløp.</w:t>
            </w:r>
          </w:p>
        </w:tc>
        <w:tc>
          <w:tcPr>
            <w:tcW w:w="567" w:type="dxa"/>
          </w:tcPr>
          <w:p w:rsidR="00B26132" w:rsidRPr="00AD78CA" w:rsidRDefault="00B26132" w:rsidP="00295AEF">
            <w:pPr>
              <w:spacing w:after="0"/>
              <w:ind w:left="0"/>
              <w:jc w:val="center"/>
              <w:rPr>
                <w:snapToGrid w:val="0"/>
                <w:color w:val="000000"/>
                <w:sz w:val="20"/>
              </w:rPr>
            </w:pPr>
            <w:r w:rsidRPr="00AD78CA">
              <w:rPr>
                <w:snapToGrid w:val="0"/>
                <w:color w:val="000000"/>
                <w:sz w:val="20"/>
              </w:rPr>
              <w:t>K</w:t>
            </w:r>
          </w:p>
        </w:tc>
        <w:tc>
          <w:tcPr>
            <w:tcW w:w="1276" w:type="dxa"/>
          </w:tcPr>
          <w:p w:rsidR="00B26132" w:rsidRPr="00AD78CA" w:rsidRDefault="00B26132" w:rsidP="00295AEF">
            <w:pPr>
              <w:spacing w:after="0"/>
              <w:ind w:left="0"/>
              <w:jc w:val="center"/>
              <w:rPr>
                <w:snapToGrid w:val="0"/>
                <w:color w:val="000000"/>
                <w:sz w:val="20"/>
              </w:rPr>
            </w:pPr>
            <w:r>
              <w:rPr>
                <w:snapToGrid w:val="0"/>
                <w:color w:val="000000"/>
                <w:sz w:val="20"/>
              </w:rPr>
              <w:t>0..1</w:t>
            </w:r>
          </w:p>
        </w:tc>
        <w:tc>
          <w:tcPr>
            <w:tcW w:w="1701" w:type="dxa"/>
          </w:tcPr>
          <w:p w:rsidR="00B26132" w:rsidRPr="00AD78CA" w:rsidRDefault="00B26132" w:rsidP="00295AEF">
            <w:pPr>
              <w:spacing w:after="0"/>
              <w:ind w:left="0"/>
              <w:rPr>
                <w:snapToGrid w:val="0"/>
                <w:color w:val="000000"/>
                <w:sz w:val="20"/>
              </w:rPr>
            </w:pPr>
            <w:r>
              <w:rPr>
                <w:snapToGrid w:val="0"/>
                <w:color w:val="000000"/>
                <w:sz w:val="20"/>
              </w:rPr>
              <w:t>String</w:t>
            </w:r>
          </w:p>
        </w:tc>
      </w:tr>
      <w:tr w:rsidR="009F3320" w:rsidRPr="00AD78CA">
        <w:trPr>
          <w:cantSplit/>
        </w:trPr>
        <w:tc>
          <w:tcPr>
            <w:tcW w:w="276" w:type="dxa"/>
            <w:tcBorders>
              <w:top w:val="nil"/>
              <w:bottom w:val="nil"/>
            </w:tcBorders>
          </w:tcPr>
          <w:p w:rsidR="00F56E2F" w:rsidRPr="00AD78CA" w:rsidRDefault="00F56E2F">
            <w:pPr>
              <w:spacing w:after="0"/>
              <w:ind w:left="0"/>
              <w:rPr>
                <w:snapToGrid w:val="0"/>
                <w:color w:val="000000"/>
                <w:sz w:val="20"/>
              </w:rPr>
            </w:pPr>
          </w:p>
        </w:tc>
        <w:tc>
          <w:tcPr>
            <w:tcW w:w="276" w:type="dxa"/>
            <w:tcBorders>
              <w:top w:val="nil"/>
              <w:bottom w:val="nil"/>
            </w:tcBorders>
          </w:tcPr>
          <w:p w:rsidR="00F56E2F" w:rsidRPr="00AD78CA" w:rsidRDefault="00F56E2F">
            <w:pPr>
              <w:spacing w:after="0"/>
              <w:ind w:left="0"/>
              <w:rPr>
                <w:snapToGrid w:val="0"/>
                <w:color w:val="000000"/>
                <w:sz w:val="20"/>
              </w:rPr>
            </w:pPr>
          </w:p>
        </w:tc>
        <w:tc>
          <w:tcPr>
            <w:tcW w:w="285" w:type="dxa"/>
            <w:tcBorders>
              <w:top w:val="nil"/>
              <w:bottom w:val="nil"/>
            </w:tcBorders>
          </w:tcPr>
          <w:p w:rsidR="00F56E2F" w:rsidRPr="00AD78CA" w:rsidRDefault="00F56E2F">
            <w:pPr>
              <w:spacing w:after="0"/>
              <w:ind w:left="0"/>
              <w:rPr>
                <w:snapToGrid w:val="0"/>
                <w:color w:val="000000"/>
                <w:sz w:val="20"/>
              </w:rPr>
            </w:pPr>
          </w:p>
        </w:tc>
        <w:tc>
          <w:tcPr>
            <w:tcW w:w="2709" w:type="dxa"/>
            <w:gridSpan w:val="3"/>
          </w:tcPr>
          <w:p w:rsidR="00F56E2F" w:rsidRPr="00AD78CA" w:rsidRDefault="00F56E2F" w:rsidP="00C8716F">
            <w:pPr>
              <w:spacing w:after="0"/>
              <w:ind w:left="0"/>
              <w:rPr>
                <w:snapToGrid w:val="0"/>
                <w:color w:val="000000"/>
                <w:sz w:val="20"/>
              </w:rPr>
            </w:pPr>
            <w:r w:rsidRPr="00AD78CA">
              <w:rPr>
                <w:snapToGrid w:val="0"/>
                <w:color w:val="000000"/>
                <w:sz w:val="20"/>
              </w:rPr>
              <w:t>PriceType</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Pristype</w:t>
            </w:r>
            <w:r w:rsidR="00443013">
              <w:rPr>
                <w:snapToGrid w:val="0"/>
                <w:color w:val="000000"/>
                <w:sz w:val="20"/>
              </w:rPr>
              <w:t>.</w:t>
            </w:r>
            <w:r w:rsidRPr="00AD78CA">
              <w:rPr>
                <w:snapToGrid w:val="0"/>
                <w:color w:val="000000"/>
                <w:sz w:val="20"/>
              </w:rPr>
              <w:t xml:space="preserve"> Lovlige </w:t>
            </w:r>
            <w:r w:rsidR="00443013">
              <w:rPr>
                <w:snapToGrid w:val="0"/>
                <w:color w:val="000000"/>
                <w:sz w:val="20"/>
              </w:rPr>
              <w:t>verdier</w:t>
            </w:r>
            <w:r w:rsidR="003711F7">
              <w:rPr>
                <w:snapToGrid w:val="0"/>
                <w:color w:val="000000"/>
                <w:sz w:val="20"/>
              </w:rPr>
              <w:t xml:space="preserve"> er:</w:t>
            </w:r>
          </w:p>
          <w:p w:rsidR="00F56E2F" w:rsidRPr="00AD78CA" w:rsidRDefault="00F56E2F">
            <w:pPr>
              <w:spacing w:after="0"/>
              <w:ind w:left="0"/>
              <w:rPr>
                <w:snapToGrid w:val="0"/>
                <w:color w:val="000000"/>
                <w:sz w:val="20"/>
              </w:rPr>
            </w:pPr>
            <w:r w:rsidRPr="00AD78CA">
              <w:rPr>
                <w:snapToGrid w:val="0"/>
                <w:color w:val="000000"/>
                <w:sz w:val="20"/>
              </w:rPr>
              <w:t>AAA (Nettopris med rabatt/gebyr)</w:t>
            </w:r>
          </w:p>
          <w:p w:rsidR="00F56E2F" w:rsidRPr="00AD78CA" w:rsidRDefault="00F56E2F">
            <w:pPr>
              <w:spacing w:after="0"/>
              <w:ind w:left="0"/>
              <w:rPr>
                <w:snapToGrid w:val="0"/>
                <w:color w:val="000000"/>
                <w:sz w:val="20"/>
              </w:rPr>
            </w:pPr>
            <w:r w:rsidRPr="00AD78CA">
              <w:rPr>
                <w:snapToGrid w:val="0"/>
                <w:color w:val="000000"/>
                <w:sz w:val="20"/>
              </w:rPr>
              <w:t>AAB (Bruttopris uten rabatt/gebyr)</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String</w:t>
            </w:r>
          </w:p>
        </w:tc>
      </w:tr>
      <w:tr w:rsidR="009F3320" w:rsidRPr="00AD78CA">
        <w:trPr>
          <w:cantSplit/>
          <w:trHeight w:val="243"/>
        </w:trPr>
        <w:tc>
          <w:tcPr>
            <w:tcW w:w="276" w:type="dxa"/>
            <w:tcBorders>
              <w:top w:val="nil"/>
              <w:left w:val="single" w:sz="4" w:space="0" w:color="auto"/>
              <w:bottom w:val="nil"/>
              <w:right w:val="single" w:sz="4" w:space="0" w:color="auto"/>
            </w:tcBorders>
          </w:tcPr>
          <w:p w:rsidR="00F56E2F" w:rsidRPr="00AD78CA" w:rsidRDefault="00F56E2F" w:rsidP="00B308C8">
            <w:pPr>
              <w:spacing w:after="0"/>
              <w:ind w:left="0"/>
              <w:rPr>
                <w:snapToGrid w:val="0"/>
                <w:color w:val="000000"/>
                <w:sz w:val="20"/>
              </w:rPr>
            </w:pPr>
          </w:p>
        </w:tc>
        <w:tc>
          <w:tcPr>
            <w:tcW w:w="276" w:type="dxa"/>
            <w:tcBorders>
              <w:top w:val="nil"/>
              <w:left w:val="single" w:sz="4" w:space="0" w:color="auto"/>
              <w:bottom w:val="nil"/>
              <w:right w:val="single" w:sz="4" w:space="0" w:color="auto"/>
            </w:tcBorders>
          </w:tcPr>
          <w:p w:rsidR="00F56E2F" w:rsidRPr="00AD78CA" w:rsidRDefault="00F56E2F" w:rsidP="00B308C8">
            <w:pPr>
              <w:spacing w:after="0"/>
              <w:ind w:left="0"/>
              <w:rPr>
                <w:snapToGrid w:val="0"/>
                <w:color w:val="000000"/>
                <w:sz w:val="20"/>
              </w:rPr>
            </w:pPr>
          </w:p>
        </w:tc>
        <w:tc>
          <w:tcPr>
            <w:tcW w:w="285" w:type="dxa"/>
            <w:tcBorders>
              <w:top w:val="nil"/>
              <w:left w:val="single" w:sz="4" w:space="0" w:color="auto"/>
              <w:bottom w:val="nil"/>
              <w:right w:val="single" w:sz="4" w:space="0" w:color="auto"/>
            </w:tcBorders>
          </w:tcPr>
          <w:p w:rsidR="00F56E2F" w:rsidRPr="00AD78CA" w:rsidRDefault="00F56E2F" w:rsidP="00B308C8">
            <w:pPr>
              <w:spacing w:after="0"/>
              <w:ind w:left="0"/>
              <w:rPr>
                <w:snapToGrid w:val="0"/>
                <w:color w:val="000000"/>
                <w:sz w:val="20"/>
              </w:rPr>
            </w:pPr>
          </w:p>
        </w:tc>
        <w:tc>
          <w:tcPr>
            <w:tcW w:w="288" w:type="dxa"/>
            <w:tcBorders>
              <w:top w:val="single" w:sz="4" w:space="0" w:color="auto"/>
              <w:left w:val="single" w:sz="4" w:space="0" w:color="auto"/>
              <w:bottom w:val="single" w:sz="4" w:space="0" w:color="auto"/>
              <w:right w:val="single" w:sz="4" w:space="0" w:color="auto"/>
            </w:tcBorders>
          </w:tcPr>
          <w:p w:rsidR="00F56E2F" w:rsidRPr="00AD78CA" w:rsidRDefault="00F56E2F" w:rsidP="00B308C8">
            <w:pPr>
              <w:spacing w:after="0"/>
              <w:ind w:left="0"/>
              <w:rPr>
                <w:snapToGrid w:val="0"/>
                <w:color w:val="000000"/>
                <w:sz w:val="20"/>
              </w:rPr>
            </w:pPr>
          </w:p>
        </w:tc>
        <w:tc>
          <w:tcPr>
            <w:tcW w:w="2421" w:type="dxa"/>
            <w:gridSpan w:val="2"/>
            <w:tcBorders>
              <w:top w:val="single" w:sz="4" w:space="0" w:color="auto"/>
              <w:left w:val="single" w:sz="4" w:space="0" w:color="auto"/>
              <w:bottom w:val="single" w:sz="4" w:space="0" w:color="auto"/>
              <w:right w:val="single" w:sz="4" w:space="0" w:color="auto"/>
            </w:tcBorders>
          </w:tcPr>
          <w:p w:rsidR="00F56E2F" w:rsidRPr="00AD78CA" w:rsidRDefault="00F56E2F" w:rsidP="00C8716F">
            <w:pPr>
              <w:spacing w:after="0"/>
              <w:ind w:left="0"/>
              <w:rPr>
                <w:snapToGrid w:val="0"/>
                <w:color w:val="000000"/>
                <w:sz w:val="20"/>
              </w:rPr>
            </w:pPr>
            <w:r w:rsidRPr="00AD78CA">
              <w:rPr>
                <w:snapToGrid w:val="0"/>
                <w:color w:val="000000"/>
                <w:sz w:val="20"/>
              </w:rPr>
              <w:t>@codetext</w:t>
            </w:r>
          </w:p>
        </w:tc>
        <w:tc>
          <w:tcPr>
            <w:tcW w:w="6662" w:type="dxa"/>
            <w:tcBorders>
              <w:top w:val="single" w:sz="4" w:space="0" w:color="auto"/>
              <w:left w:val="single" w:sz="4" w:space="0" w:color="auto"/>
              <w:bottom w:val="single" w:sz="4" w:space="0" w:color="auto"/>
              <w:right w:val="single" w:sz="4" w:space="0" w:color="auto"/>
            </w:tcBorders>
          </w:tcPr>
          <w:p w:rsidR="00F56E2F" w:rsidRPr="00AD78CA" w:rsidRDefault="00F56E2F" w:rsidP="00B308C8">
            <w:pPr>
              <w:spacing w:after="0"/>
              <w:ind w:left="0"/>
              <w:rPr>
                <w:snapToGrid w:val="0"/>
                <w:color w:val="000000"/>
                <w:sz w:val="20"/>
              </w:rPr>
            </w:pPr>
            <w:r w:rsidRPr="00AD78CA">
              <w:rPr>
                <w:snapToGrid w:val="0"/>
                <w:color w:val="000000"/>
                <w:sz w:val="20"/>
              </w:rPr>
              <w:t>Kodebeskrivelse</w:t>
            </w:r>
            <w:r>
              <w:rPr>
                <w:snapToGrid w:val="0"/>
                <w:color w:val="000000"/>
                <w:sz w:val="20"/>
              </w:rPr>
              <w:t xml:space="preserve">: </w:t>
            </w:r>
            <w:r w:rsidRPr="00AD78CA">
              <w:rPr>
                <w:snapToGrid w:val="0"/>
                <w:color w:val="000000"/>
                <w:sz w:val="20"/>
              </w:rPr>
              <w:t>Valgfri beskrivelse i attributt</w:t>
            </w:r>
          </w:p>
        </w:tc>
        <w:tc>
          <w:tcPr>
            <w:tcW w:w="567" w:type="dxa"/>
            <w:tcBorders>
              <w:top w:val="single" w:sz="4" w:space="0" w:color="auto"/>
              <w:left w:val="single" w:sz="4" w:space="0" w:color="auto"/>
              <w:bottom w:val="single" w:sz="4" w:space="0" w:color="auto"/>
              <w:right w:val="single" w:sz="4" w:space="0" w:color="auto"/>
            </w:tcBorders>
          </w:tcPr>
          <w:p w:rsidR="00F56E2F" w:rsidRPr="00AD78CA" w:rsidRDefault="00F56E2F" w:rsidP="00B308C8">
            <w:pPr>
              <w:spacing w:after="0"/>
              <w:ind w:left="0"/>
              <w:jc w:val="center"/>
              <w:rPr>
                <w:snapToGrid w:val="0"/>
                <w:color w:val="000000"/>
                <w:sz w:val="20"/>
              </w:rPr>
            </w:pPr>
            <w:r w:rsidRPr="00AD78CA">
              <w:rPr>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Borders>
              <w:top w:val="single" w:sz="4" w:space="0" w:color="auto"/>
              <w:left w:val="single" w:sz="4" w:space="0" w:color="auto"/>
              <w:bottom w:val="single" w:sz="4" w:space="0" w:color="auto"/>
              <w:right w:val="single" w:sz="4" w:space="0" w:color="auto"/>
            </w:tcBorders>
          </w:tcPr>
          <w:p w:rsidR="00F56E2F" w:rsidRPr="00AD78CA" w:rsidRDefault="00F56E2F" w:rsidP="00B308C8">
            <w:pPr>
              <w:spacing w:after="0"/>
              <w:ind w:left="0"/>
              <w:rPr>
                <w:snapToGrid w:val="0"/>
                <w:color w:val="000000"/>
                <w:sz w:val="20"/>
              </w:rPr>
            </w:pPr>
            <w:r w:rsidRPr="00AD78CA">
              <w:rPr>
                <w:snapToGrid w:val="0"/>
                <w:color w:val="000000"/>
                <w:sz w:val="20"/>
              </w:rPr>
              <w:t>String</w:t>
            </w:r>
          </w:p>
        </w:tc>
      </w:tr>
      <w:tr w:rsidR="009F3320" w:rsidRPr="00AD78CA">
        <w:trPr>
          <w:cantSplit/>
          <w:trHeight w:val="247"/>
        </w:trPr>
        <w:tc>
          <w:tcPr>
            <w:tcW w:w="276" w:type="dxa"/>
            <w:tcBorders>
              <w:top w:val="nil"/>
              <w:bottom w:val="nil"/>
            </w:tcBorders>
          </w:tcPr>
          <w:p w:rsidR="00F56E2F" w:rsidRPr="00AD78CA" w:rsidRDefault="00F56E2F">
            <w:pPr>
              <w:spacing w:after="0"/>
              <w:ind w:left="0"/>
              <w:rPr>
                <w:snapToGrid w:val="0"/>
                <w:color w:val="000000"/>
                <w:sz w:val="20"/>
              </w:rPr>
            </w:pPr>
          </w:p>
        </w:tc>
        <w:tc>
          <w:tcPr>
            <w:tcW w:w="276" w:type="dxa"/>
            <w:tcBorders>
              <w:top w:val="nil"/>
              <w:bottom w:val="nil"/>
            </w:tcBorders>
          </w:tcPr>
          <w:p w:rsidR="00F56E2F" w:rsidRPr="00AD78CA" w:rsidRDefault="00F56E2F">
            <w:pPr>
              <w:spacing w:after="0"/>
              <w:ind w:left="0"/>
              <w:rPr>
                <w:snapToGrid w:val="0"/>
                <w:color w:val="000000"/>
                <w:sz w:val="20"/>
              </w:rPr>
            </w:pPr>
          </w:p>
        </w:tc>
        <w:tc>
          <w:tcPr>
            <w:tcW w:w="285" w:type="dxa"/>
            <w:tcBorders>
              <w:top w:val="nil"/>
              <w:bottom w:val="nil"/>
            </w:tcBorders>
          </w:tcPr>
          <w:p w:rsidR="00F56E2F" w:rsidRPr="00AD78CA" w:rsidRDefault="00F56E2F">
            <w:pPr>
              <w:spacing w:after="0"/>
              <w:ind w:left="0"/>
              <w:rPr>
                <w:snapToGrid w:val="0"/>
                <w:color w:val="000000"/>
                <w:sz w:val="20"/>
              </w:rPr>
            </w:pPr>
          </w:p>
        </w:tc>
        <w:tc>
          <w:tcPr>
            <w:tcW w:w="2709" w:type="dxa"/>
            <w:gridSpan w:val="3"/>
          </w:tcPr>
          <w:p w:rsidR="00F56E2F" w:rsidRPr="00AD78CA" w:rsidRDefault="00F56E2F" w:rsidP="00C8716F">
            <w:pPr>
              <w:spacing w:after="0"/>
              <w:ind w:left="0"/>
              <w:rPr>
                <w:snapToGrid w:val="0"/>
                <w:color w:val="000000"/>
                <w:sz w:val="20"/>
              </w:rPr>
            </w:pPr>
            <w:r w:rsidRPr="00AD78CA">
              <w:rPr>
                <w:snapToGrid w:val="0"/>
                <w:color w:val="000000"/>
                <w:sz w:val="20"/>
              </w:rPr>
              <w:t>PerQuantity</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Pris pr.</w:t>
            </w:r>
            <w:r>
              <w:rPr>
                <w:snapToGrid w:val="0"/>
                <w:color w:val="000000"/>
                <w:sz w:val="20"/>
              </w:rPr>
              <w:t xml:space="preserve">: </w:t>
            </w:r>
            <w:r w:rsidRPr="00AD78CA">
              <w:rPr>
                <w:snapToGrid w:val="0"/>
                <w:color w:val="000000"/>
                <w:sz w:val="20"/>
              </w:rPr>
              <w:t xml:space="preserve">Kvantum som enhetspris gjelder for  </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Decimal</w:t>
            </w:r>
          </w:p>
        </w:tc>
      </w:tr>
      <w:tr w:rsidR="009F3320" w:rsidRPr="00AD78CA">
        <w:trPr>
          <w:cantSplit/>
          <w:trHeight w:val="494"/>
        </w:trPr>
        <w:tc>
          <w:tcPr>
            <w:tcW w:w="276" w:type="dxa"/>
            <w:tcBorders>
              <w:top w:val="nil"/>
              <w:bottom w:val="nil"/>
            </w:tcBorders>
          </w:tcPr>
          <w:p w:rsidR="00F56E2F" w:rsidRPr="00AD78CA" w:rsidRDefault="00F56E2F">
            <w:pPr>
              <w:spacing w:after="0"/>
              <w:ind w:left="0"/>
              <w:rPr>
                <w:snapToGrid w:val="0"/>
                <w:color w:val="000000"/>
                <w:sz w:val="20"/>
              </w:rPr>
            </w:pPr>
          </w:p>
        </w:tc>
        <w:tc>
          <w:tcPr>
            <w:tcW w:w="276" w:type="dxa"/>
            <w:tcBorders>
              <w:top w:val="nil"/>
              <w:bottom w:val="nil"/>
            </w:tcBorders>
          </w:tcPr>
          <w:p w:rsidR="00F56E2F" w:rsidRPr="00AD78CA" w:rsidRDefault="00F56E2F">
            <w:pPr>
              <w:spacing w:after="0"/>
              <w:ind w:left="0"/>
              <w:rPr>
                <w:snapToGrid w:val="0"/>
                <w:color w:val="000000"/>
                <w:sz w:val="20"/>
              </w:rPr>
            </w:pPr>
          </w:p>
        </w:tc>
        <w:tc>
          <w:tcPr>
            <w:tcW w:w="285" w:type="dxa"/>
            <w:tcBorders>
              <w:top w:val="nil"/>
              <w:bottom w:val="nil"/>
            </w:tcBorders>
          </w:tcPr>
          <w:p w:rsidR="00F56E2F" w:rsidRPr="00AD78CA" w:rsidRDefault="00F56E2F">
            <w:pPr>
              <w:spacing w:after="0"/>
              <w:ind w:left="0"/>
              <w:rPr>
                <w:snapToGrid w:val="0"/>
                <w:color w:val="000000"/>
                <w:sz w:val="20"/>
              </w:rPr>
            </w:pPr>
          </w:p>
        </w:tc>
        <w:tc>
          <w:tcPr>
            <w:tcW w:w="2709" w:type="dxa"/>
            <w:gridSpan w:val="3"/>
          </w:tcPr>
          <w:p w:rsidR="00F56E2F" w:rsidRPr="00AD78CA" w:rsidRDefault="00F56E2F" w:rsidP="00C8716F">
            <w:pPr>
              <w:spacing w:after="0"/>
              <w:ind w:left="0"/>
              <w:rPr>
                <w:snapToGrid w:val="0"/>
                <w:color w:val="000000"/>
                <w:sz w:val="20"/>
              </w:rPr>
            </w:pPr>
            <w:r w:rsidRPr="00AD78CA">
              <w:rPr>
                <w:rFonts w:cs="Arial"/>
                <w:sz w:val="20"/>
              </w:rPr>
              <w:t>LineItemPreDiscount Amount</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Linjebeløp før gebyr/rabatt</w:t>
            </w:r>
            <w:r>
              <w:rPr>
                <w:snapToGrid w:val="0"/>
                <w:color w:val="000000"/>
                <w:sz w:val="20"/>
              </w:rPr>
              <w:t xml:space="preserve">: </w:t>
            </w:r>
            <w:r w:rsidRPr="00AD78CA">
              <w:rPr>
                <w:snapToGrid w:val="0"/>
                <w:color w:val="000000"/>
                <w:sz w:val="20"/>
              </w:rPr>
              <w:t>Linjebeløp før gebyr/rabatt</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Decimal</w:t>
            </w:r>
          </w:p>
        </w:tc>
      </w:tr>
      <w:tr w:rsidR="009F3320" w:rsidRPr="00AD78CA">
        <w:trPr>
          <w:cantSplit/>
          <w:trHeight w:val="247"/>
        </w:trPr>
        <w:tc>
          <w:tcPr>
            <w:tcW w:w="276" w:type="dxa"/>
            <w:tcBorders>
              <w:top w:val="nil"/>
              <w:bottom w:val="nil"/>
            </w:tcBorders>
          </w:tcPr>
          <w:p w:rsidR="00F56E2F" w:rsidRPr="00AD78CA" w:rsidRDefault="00F56E2F">
            <w:pPr>
              <w:spacing w:after="0"/>
              <w:ind w:left="0"/>
              <w:rPr>
                <w:rFonts w:cs="Arial"/>
                <w:sz w:val="20"/>
              </w:rPr>
            </w:pPr>
          </w:p>
        </w:tc>
        <w:tc>
          <w:tcPr>
            <w:tcW w:w="276" w:type="dxa"/>
            <w:tcBorders>
              <w:top w:val="nil"/>
              <w:bottom w:val="nil"/>
            </w:tcBorders>
          </w:tcPr>
          <w:p w:rsidR="00F56E2F" w:rsidRPr="00AD78CA" w:rsidRDefault="00F56E2F">
            <w:pPr>
              <w:spacing w:after="0"/>
              <w:ind w:left="0"/>
              <w:rPr>
                <w:rFonts w:cs="Arial"/>
                <w:sz w:val="20"/>
              </w:rPr>
            </w:pPr>
          </w:p>
        </w:tc>
        <w:tc>
          <w:tcPr>
            <w:tcW w:w="285" w:type="dxa"/>
            <w:tcBorders>
              <w:top w:val="nil"/>
              <w:bottom w:val="nil"/>
            </w:tcBorders>
          </w:tcPr>
          <w:p w:rsidR="00F56E2F" w:rsidRPr="00AD78CA" w:rsidRDefault="00F56E2F">
            <w:pPr>
              <w:spacing w:after="0"/>
              <w:ind w:left="0"/>
              <w:rPr>
                <w:rFonts w:cs="Arial"/>
                <w:sz w:val="20"/>
              </w:rPr>
            </w:pPr>
          </w:p>
        </w:tc>
        <w:tc>
          <w:tcPr>
            <w:tcW w:w="2709" w:type="dxa"/>
            <w:gridSpan w:val="3"/>
          </w:tcPr>
          <w:p w:rsidR="00F56E2F" w:rsidRPr="00AD78CA" w:rsidRDefault="00F56E2F" w:rsidP="00C8716F">
            <w:pPr>
              <w:spacing w:after="0"/>
              <w:ind w:left="0"/>
              <w:rPr>
                <w:rFonts w:cs="Arial"/>
                <w:sz w:val="20"/>
              </w:rPr>
            </w:pPr>
            <w:r w:rsidRPr="00AD78CA">
              <w:rPr>
                <w:rFonts w:cs="Arial"/>
                <w:sz w:val="20"/>
              </w:rPr>
              <w:t>PrePaidAmount</w:t>
            </w:r>
          </w:p>
        </w:tc>
        <w:tc>
          <w:tcPr>
            <w:tcW w:w="6662" w:type="dxa"/>
          </w:tcPr>
          <w:p w:rsidR="00F56E2F" w:rsidRPr="00AD78CA" w:rsidRDefault="00F56E2F">
            <w:pPr>
              <w:spacing w:after="0"/>
              <w:ind w:left="0"/>
              <w:rPr>
                <w:rFonts w:cs="Arial"/>
                <w:sz w:val="20"/>
              </w:rPr>
            </w:pPr>
            <w:r w:rsidRPr="00AD78CA">
              <w:rPr>
                <w:rFonts w:cs="Arial"/>
                <w:sz w:val="20"/>
              </w:rPr>
              <w:t>Forhåndsbetalt beløp</w:t>
            </w:r>
            <w:r>
              <w:rPr>
                <w:rFonts w:cs="Arial"/>
                <w:sz w:val="20"/>
              </w:rPr>
              <w:t xml:space="preserve">: </w:t>
            </w:r>
            <w:r w:rsidRPr="00AD78CA">
              <w:rPr>
                <w:rFonts w:cs="Arial"/>
                <w:sz w:val="20"/>
              </w:rPr>
              <w:t>F.eks. akonto-beløp</w:t>
            </w:r>
          </w:p>
        </w:tc>
        <w:tc>
          <w:tcPr>
            <w:tcW w:w="567" w:type="dxa"/>
          </w:tcPr>
          <w:p w:rsidR="00F56E2F" w:rsidRPr="00AD78CA" w:rsidRDefault="00F56E2F">
            <w:pPr>
              <w:spacing w:after="0"/>
              <w:ind w:left="0"/>
              <w:jc w:val="center"/>
              <w:rPr>
                <w:rFonts w:cs="Arial"/>
                <w:sz w:val="20"/>
              </w:rPr>
            </w:pPr>
            <w:r w:rsidRPr="00AD78CA">
              <w:rPr>
                <w:rFonts w:cs="Arial"/>
                <w:sz w:val="20"/>
              </w:rPr>
              <w:t>K</w:t>
            </w:r>
          </w:p>
        </w:tc>
        <w:tc>
          <w:tcPr>
            <w:tcW w:w="1276" w:type="dxa"/>
          </w:tcPr>
          <w:p w:rsidR="00F56E2F" w:rsidRPr="00AD78CA" w:rsidRDefault="00F56E2F" w:rsidP="00F56E2F">
            <w:pPr>
              <w:spacing w:after="0"/>
              <w:ind w:left="0"/>
              <w:jc w:val="center"/>
              <w:rPr>
                <w:rFonts w:cs="Arial"/>
                <w:sz w:val="20"/>
              </w:rPr>
            </w:pPr>
            <w:r>
              <w:rPr>
                <w:snapToGrid w:val="0"/>
                <w:color w:val="000000"/>
                <w:sz w:val="20"/>
              </w:rPr>
              <w:t>0..1</w:t>
            </w:r>
          </w:p>
        </w:tc>
        <w:tc>
          <w:tcPr>
            <w:tcW w:w="1701" w:type="dxa"/>
          </w:tcPr>
          <w:p w:rsidR="00F56E2F" w:rsidRPr="00AD78CA" w:rsidRDefault="00F56E2F">
            <w:pPr>
              <w:spacing w:after="0"/>
              <w:ind w:left="0"/>
              <w:rPr>
                <w:rFonts w:cs="Arial"/>
                <w:sz w:val="20"/>
              </w:rPr>
            </w:pPr>
            <w:r w:rsidRPr="00AD78CA">
              <w:rPr>
                <w:rFonts w:cs="Arial"/>
                <w:sz w:val="20"/>
              </w:rPr>
              <w:t>Decimal</w:t>
            </w:r>
          </w:p>
        </w:tc>
      </w:tr>
      <w:tr w:rsidR="009F3320" w:rsidRPr="00AD78CA">
        <w:trPr>
          <w:cantSplit/>
          <w:trHeight w:val="247"/>
        </w:trPr>
        <w:tc>
          <w:tcPr>
            <w:tcW w:w="276" w:type="dxa"/>
            <w:tcBorders>
              <w:top w:val="nil"/>
              <w:bottom w:val="nil"/>
            </w:tcBorders>
          </w:tcPr>
          <w:p w:rsidR="00F56E2F" w:rsidRPr="00AD78CA" w:rsidRDefault="00F56E2F">
            <w:pPr>
              <w:spacing w:after="0"/>
              <w:ind w:left="0"/>
              <w:rPr>
                <w:rFonts w:cs="Arial"/>
                <w:sz w:val="20"/>
              </w:rPr>
            </w:pPr>
          </w:p>
        </w:tc>
        <w:tc>
          <w:tcPr>
            <w:tcW w:w="276" w:type="dxa"/>
            <w:tcBorders>
              <w:top w:val="nil"/>
              <w:bottom w:val="nil"/>
            </w:tcBorders>
          </w:tcPr>
          <w:p w:rsidR="00F56E2F" w:rsidRPr="00AD78CA" w:rsidRDefault="00F56E2F">
            <w:pPr>
              <w:spacing w:after="0"/>
              <w:ind w:left="0"/>
              <w:rPr>
                <w:rFonts w:cs="Arial"/>
                <w:sz w:val="20"/>
              </w:rPr>
            </w:pPr>
          </w:p>
        </w:tc>
        <w:tc>
          <w:tcPr>
            <w:tcW w:w="285" w:type="dxa"/>
            <w:tcBorders>
              <w:top w:val="nil"/>
              <w:bottom w:val="nil"/>
            </w:tcBorders>
          </w:tcPr>
          <w:p w:rsidR="00F56E2F" w:rsidRPr="00AD78CA" w:rsidRDefault="00F56E2F">
            <w:pPr>
              <w:spacing w:after="0"/>
              <w:ind w:left="0"/>
              <w:rPr>
                <w:rFonts w:cs="Arial"/>
                <w:sz w:val="20"/>
              </w:rPr>
            </w:pPr>
          </w:p>
        </w:tc>
        <w:tc>
          <w:tcPr>
            <w:tcW w:w="2709" w:type="dxa"/>
            <w:gridSpan w:val="3"/>
          </w:tcPr>
          <w:p w:rsidR="00F56E2F" w:rsidRPr="00AD78CA" w:rsidRDefault="00F56E2F" w:rsidP="00C8716F">
            <w:pPr>
              <w:spacing w:after="0"/>
              <w:ind w:left="0"/>
              <w:rPr>
                <w:rFonts w:cs="Arial"/>
                <w:sz w:val="20"/>
              </w:rPr>
            </w:pPr>
            <w:r w:rsidRPr="00AD78CA">
              <w:rPr>
                <w:rFonts w:cs="Arial"/>
                <w:sz w:val="20"/>
              </w:rPr>
              <w:t>CommissionAmount</w:t>
            </w:r>
          </w:p>
        </w:tc>
        <w:tc>
          <w:tcPr>
            <w:tcW w:w="6662" w:type="dxa"/>
          </w:tcPr>
          <w:p w:rsidR="00F56E2F" w:rsidRPr="00AD78CA" w:rsidRDefault="00F56E2F">
            <w:pPr>
              <w:spacing w:after="0"/>
              <w:ind w:left="0"/>
              <w:rPr>
                <w:rFonts w:cs="Arial"/>
                <w:sz w:val="20"/>
              </w:rPr>
            </w:pPr>
            <w:r w:rsidRPr="00AD78CA">
              <w:rPr>
                <w:rFonts w:cs="Arial"/>
                <w:sz w:val="20"/>
              </w:rPr>
              <w:t>Provisjonsbeløp</w:t>
            </w:r>
            <w:r>
              <w:rPr>
                <w:snapToGrid w:val="0"/>
                <w:color w:val="000000"/>
                <w:sz w:val="20"/>
              </w:rPr>
              <w:t xml:space="preserve">: </w:t>
            </w:r>
            <w:r w:rsidRPr="00AD78CA">
              <w:rPr>
                <w:snapToGrid w:val="0"/>
                <w:color w:val="000000"/>
                <w:sz w:val="20"/>
              </w:rPr>
              <w:t>Provisjonsbeløp f.eks. ved bruk av reisebyrå</w:t>
            </w:r>
          </w:p>
        </w:tc>
        <w:tc>
          <w:tcPr>
            <w:tcW w:w="567" w:type="dxa"/>
          </w:tcPr>
          <w:p w:rsidR="00F56E2F" w:rsidRPr="00AD78CA" w:rsidRDefault="00F56E2F">
            <w:pPr>
              <w:spacing w:after="0"/>
              <w:ind w:left="0"/>
              <w:jc w:val="center"/>
              <w:rPr>
                <w:rFonts w:cs="Arial"/>
                <w:sz w:val="20"/>
              </w:rPr>
            </w:pPr>
            <w:r w:rsidRPr="00AD78CA">
              <w:rPr>
                <w:rFonts w:cs="Arial"/>
                <w:sz w:val="20"/>
              </w:rPr>
              <w:t>K</w:t>
            </w:r>
          </w:p>
        </w:tc>
        <w:tc>
          <w:tcPr>
            <w:tcW w:w="1276" w:type="dxa"/>
          </w:tcPr>
          <w:p w:rsidR="00F56E2F" w:rsidRPr="00AD78CA" w:rsidRDefault="00F56E2F" w:rsidP="00F56E2F">
            <w:pPr>
              <w:spacing w:after="0"/>
              <w:ind w:left="0"/>
              <w:jc w:val="center"/>
              <w:rPr>
                <w:rFonts w:cs="Arial"/>
                <w:sz w:val="20"/>
              </w:rPr>
            </w:pPr>
            <w:r>
              <w:rPr>
                <w:snapToGrid w:val="0"/>
                <w:color w:val="000000"/>
                <w:sz w:val="20"/>
              </w:rPr>
              <w:t>0..1</w:t>
            </w:r>
          </w:p>
        </w:tc>
        <w:tc>
          <w:tcPr>
            <w:tcW w:w="1701" w:type="dxa"/>
          </w:tcPr>
          <w:p w:rsidR="00F56E2F" w:rsidRPr="00AD78CA" w:rsidRDefault="00F56E2F">
            <w:pPr>
              <w:spacing w:after="0"/>
              <w:ind w:left="0"/>
              <w:rPr>
                <w:rFonts w:cs="Arial"/>
                <w:sz w:val="20"/>
              </w:rPr>
            </w:pPr>
            <w:r w:rsidRPr="00AD78CA">
              <w:rPr>
                <w:rFonts w:cs="Arial"/>
                <w:sz w:val="20"/>
              </w:rPr>
              <w:t>Decimal</w:t>
            </w:r>
          </w:p>
        </w:tc>
      </w:tr>
      <w:tr w:rsidR="009F3320" w:rsidRPr="00AD78CA">
        <w:trPr>
          <w:cantSplit/>
          <w:trHeight w:val="247"/>
        </w:trPr>
        <w:tc>
          <w:tcPr>
            <w:tcW w:w="276" w:type="dxa"/>
            <w:tcBorders>
              <w:top w:val="nil"/>
              <w:left w:val="single" w:sz="4" w:space="0" w:color="auto"/>
              <w:bottom w:val="nil"/>
              <w:right w:val="single" w:sz="4" w:space="0" w:color="auto"/>
            </w:tcBorders>
          </w:tcPr>
          <w:p w:rsidR="00F56E2F" w:rsidRPr="00AD78CA" w:rsidRDefault="00F56E2F" w:rsidP="002B4779">
            <w:pPr>
              <w:spacing w:after="0"/>
              <w:ind w:left="0"/>
              <w:rPr>
                <w:rFonts w:cs="Arial"/>
                <w:sz w:val="20"/>
              </w:rPr>
            </w:pPr>
          </w:p>
        </w:tc>
        <w:tc>
          <w:tcPr>
            <w:tcW w:w="276" w:type="dxa"/>
            <w:tcBorders>
              <w:top w:val="nil"/>
              <w:left w:val="single" w:sz="4" w:space="0" w:color="auto"/>
              <w:bottom w:val="nil"/>
              <w:right w:val="single" w:sz="4" w:space="0" w:color="auto"/>
            </w:tcBorders>
          </w:tcPr>
          <w:p w:rsidR="00F56E2F" w:rsidRPr="00AD78CA" w:rsidRDefault="00F56E2F" w:rsidP="002B4779">
            <w:pPr>
              <w:spacing w:after="0"/>
              <w:ind w:left="0"/>
              <w:rPr>
                <w:rFonts w:cs="Arial"/>
                <w:sz w:val="20"/>
              </w:rPr>
            </w:pPr>
          </w:p>
        </w:tc>
        <w:tc>
          <w:tcPr>
            <w:tcW w:w="285" w:type="dxa"/>
            <w:tcBorders>
              <w:top w:val="nil"/>
              <w:left w:val="single" w:sz="4" w:space="0" w:color="auto"/>
              <w:bottom w:val="nil"/>
              <w:right w:val="single" w:sz="4" w:space="0" w:color="auto"/>
            </w:tcBorders>
          </w:tcPr>
          <w:p w:rsidR="00F56E2F" w:rsidRPr="00AD78CA" w:rsidRDefault="00F56E2F" w:rsidP="002B4779">
            <w:pPr>
              <w:spacing w:after="0"/>
              <w:ind w:left="0"/>
              <w:rPr>
                <w:rFonts w:cs="Arial"/>
                <w:sz w:val="20"/>
              </w:rPr>
            </w:pPr>
          </w:p>
        </w:tc>
        <w:tc>
          <w:tcPr>
            <w:tcW w:w="2709" w:type="dxa"/>
            <w:gridSpan w:val="3"/>
            <w:tcBorders>
              <w:top w:val="single" w:sz="4" w:space="0" w:color="auto"/>
              <w:left w:val="single" w:sz="4" w:space="0" w:color="auto"/>
              <w:bottom w:val="single" w:sz="4" w:space="0" w:color="auto"/>
              <w:right w:val="single" w:sz="4" w:space="0" w:color="auto"/>
            </w:tcBorders>
          </w:tcPr>
          <w:p w:rsidR="00F56E2F" w:rsidRPr="00AD78CA" w:rsidRDefault="00F56E2F" w:rsidP="00C8716F">
            <w:pPr>
              <w:spacing w:after="0"/>
              <w:ind w:left="0"/>
              <w:rPr>
                <w:rFonts w:cs="Arial"/>
                <w:sz w:val="20"/>
              </w:rPr>
            </w:pPr>
            <w:r w:rsidRPr="00AD78CA">
              <w:rPr>
                <w:rFonts w:cs="Arial"/>
                <w:sz w:val="20"/>
              </w:rPr>
              <w:t>LineItemAmount</w:t>
            </w:r>
          </w:p>
        </w:tc>
        <w:tc>
          <w:tcPr>
            <w:tcW w:w="6662" w:type="dxa"/>
            <w:tcBorders>
              <w:top w:val="single" w:sz="4" w:space="0" w:color="auto"/>
              <w:left w:val="single" w:sz="4" w:space="0" w:color="auto"/>
              <w:bottom w:val="single" w:sz="4" w:space="0" w:color="auto"/>
              <w:right w:val="single" w:sz="4" w:space="0" w:color="auto"/>
            </w:tcBorders>
          </w:tcPr>
          <w:p w:rsidR="00F56E2F" w:rsidRPr="00AD78CA" w:rsidRDefault="00F56E2F" w:rsidP="002B4779">
            <w:pPr>
              <w:spacing w:after="0"/>
              <w:ind w:left="0"/>
              <w:rPr>
                <w:snapToGrid w:val="0"/>
                <w:color w:val="000000"/>
                <w:sz w:val="20"/>
              </w:rPr>
            </w:pPr>
            <w:r w:rsidRPr="00AD78CA">
              <w:rPr>
                <w:snapToGrid w:val="0"/>
                <w:color w:val="000000"/>
                <w:sz w:val="20"/>
              </w:rPr>
              <w:t>Linjebeløp uten MVA inklud</w:t>
            </w:r>
            <w:r w:rsidR="00E16B5A">
              <w:rPr>
                <w:snapToGrid w:val="0"/>
                <w:color w:val="000000"/>
                <w:sz w:val="20"/>
              </w:rPr>
              <w:t>ert eventuelle gebyrer/rabatter.</w:t>
            </w:r>
            <w:r w:rsidR="00E16B5A">
              <w:rPr>
                <w:snapToGrid w:val="0"/>
                <w:color w:val="000000"/>
                <w:sz w:val="20"/>
              </w:rPr>
              <w:br/>
              <w:t>Må fylles ut dersom LineItemGrossAmount ikker er utfyllt.</w:t>
            </w:r>
          </w:p>
        </w:tc>
        <w:tc>
          <w:tcPr>
            <w:tcW w:w="567" w:type="dxa"/>
            <w:tcBorders>
              <w:top w:val="single" w:sz="4" w:space="0" w:color="auto"/>
              <w:left w:val="single" w:sz="4" w:space="0" w:color="auto"/>
              <w:bottom w:val="single" w:sz="4" w:space="0" w:color="auto"/>
              <w:right w:val="single" w:sz="4" w:space="0" w:color="auto"/>
            </w:tcBorders>
          </w:tcPr>
          <w:p w:rsidR="00F56E2F" w:rsidRPr="00AD78CA" w:rsidRDefault="00E16B5A" w:rsidP="002B4779">
            <w:pPr>
              <w:spacing w:after="0"/>
              <w:ind w:left="0"/>
              <w:jc w:val="center"/>
              <w:rPr>
                <w:rFonts w:cs="Arial"/>
                <w:sz w:val="20"/>
              </w:rPr>
            </w:pPr>
            <w:r>
              <w:rPr>
                <w:rFonts w:cs="Arial"/>
                <w:sz w:val="20"/>
              </w:rPr>
              <w:t>A</w:t>
            </w:r>
          </w:p>
        </w:tc>
        <w:tc>
          <w:tcPr>
            <w:tcW w:w="1276" w:type="dxa"/>
            <w:tcBorders>
              <w:top w:val="single" w:sz="4" w:space="0" w:color="auto"/>
              <w:left w:val="single" w:sz="4" w:space="0" w:color="auto"/>
              <w:bottom w:val="single" w:sz="4" w:space="0" w:color="auto"/>
              <w:right w:val="single" w:sz="4" w:space="0" w:color="auto"/>
            </w:tcBorders>
          </w:tcPr>
          <w:p w:rsidR="00F56E2F" w:rsidRPr="00AD78CA" w:rsidRDefault="00F56E2F" w:rsidP="00F56E2F">
            <w:pPr>
              <w:spacing w:after="0"/>
              <w:ind w:left="0"/>
              <w:jc w:val="center"/>
              <w:rPr>
                <w:rFonts w:cs="Arial"/>
                <w:sz w:val="20"/>
              </w:rPr>
            </w:pPr>
            <w:r>
              <w:rPr>
                <w:rFonts w:cs="Arial"/>
                <w:sz w:val="20"/>
              </w:rPr>
              <w:t>1</w:t>
            </w:r>
          </w:p>
        </w:tc>
        <w:tc>
          <w:tcPr>
            <w:tcW w:w="1701" w:type="dxa"/>
            <w:tcBorders>
              <w:top w:val="single" w:sz="4" w:space="0" w:color="auto"/>
              <w:left w:val="single" w:sz="4" w:space="0" w:color="auto"/>
              <w:bottom w:val="single" w:sz="4" w:space="0" w:color="auto"/>
              <w:right w:val="single" w:sz="4" w:space="0" w:color="auto"/>
            </w:tcBorders>
          </w:tcPr>
          <w:p w:rsidR="00F56E2F" w:rsidRPr="00AD78CA" w:rsidRDefault="00F56E2F" w:rsidP="002B4779">
            <w:pPr>
              <w:spacing w:after="0"/>
              <w:ind w:left="0"/>
              <w:rPr>
                <w:rFonts w:cs="Arial"/>
                <w:sz w:val="20"/>
              </w:rPr>
            </w:pPr>
            <w:r w:rsidRPr="00AD78CA">
              <w:rPr>
                <w:rFonts w:cs="Arial"/>
                <w:sz w:val="20"/>
              </w:rPr>
              <w:t>Decimal</w:t>
            </w:r>
          </w:p>
        </w:tc>
      </w:tr>
      <w:tr w:rsidR="009F3320" w:rsidRPr="00AD78CA">
        <w:trPr>
          <w:cantSplit/>
          <w:trHeight w:val="247"/>
        </w:trPr>
        <w:tc>
          <w:tcPr>
            <w:tcW w:w="276" w:type="dxa"/>
            <w:tcBorders>
              <w:top w:val="nil"/>
              <w:left w:val="single" w:sz="4" w:space="0" w:color="auto"/>
              <w:bottom w:val="nil"/>
              <w:right w:val="single" w:sz="4" w:space="0" w:color="auto"/>
            </w:tcBorders>
          </w:tcPr>
          <w:p w:rsidR="00F56E2F" w:rsidRPr="00AD78CA" w:rsidRDefault="00F56E2F" w:rsidP="002B4779">
            <w:pPr>
              <w:spacing w:after="0"/>
              <w:ind w:left="0"/>
              <w:rPr>
                <w:rFonts w:cs="Arial"/>
                <w:sz w:val="20"/>
              </w:rPr>
            </w:pPr>
          </w:p>
        </w:tc>
        <w:tc>
          <w:tcPr>
            <w:tcW w:w="276" w:type="dxa"/>
            <w:tcBorders>
              <w:top w:val="nil"/>
              <w:left w:val="single" w:sz="4" w:space="0" w:color="auto"/>
              <w:bottom w:val="nil"/>
              <w:right w:val="single" w:sz="4" w:space="0" w:color="auto"/>
            </w:tcBorders>
          </w:tcPr>
          <w:p w:rsidR="00F56E2F" w:rsidRPr="00AD78CA" w:rsidRDefault="00F56E2F" w:rsidP="002B4779">
            <w:pPr>
              <w:spacing w:after="0"/>
              <w:ind w:left="0"/>
              <w:rPr>
                <w:rFonts w:cs="Arial"/>
                <w:sz w:val="20"/>
              </w:rPr>
            </w:pPr>
          </w:p>
        </w:tc>
        <w:tc>
          <w:tcPr>
            <w:tcW w:w="285" w:type="dxa"/>
            <w:tcBorders>
              <w:top w:val="nil"/>
              <w:left w:val="single" w:sz="4" w:space="0" w:color="auto"/>
              <w:bottom w:val="nil"/>
              <w:right w:val="single" w:sz="4" w:space="0" w:color="auto"/>
            </w:tcBorders>
          </w:tcPr>
          <w:p w:rsidR="00F56E2F" w:rsidRPr="00AD78CA" w:rsidRDefault="00F56E2F" w:rsidP="002B4779">
            <w:pPr>
              <w:spacing w:after="0"/>
              <w:ind w:left="0"/>
              <w:rPr>
                <w:rFonts w:cs="Arial"/>
                <w:sz w:val="20"/>
              </w:rPr>
            </w:pPr>
          </w:p>
        </w:tc>
        <w:tc>
          <w:tcPr>
            <w:tcW w:w="2709" w:type="dxa"/>
            <w:gridSpan w:val="3"/>
            <w:tcBorders>
              <w:top w:val="single" w:sz="4" w:space="0" w:color="auto"/>
              <w:left w:val="single" w:sz="4" w:space="0" w:color="auto"/>
              <w:bottom w:val="single" w:sz="4" w:space="0" w:color="auto"/>
              <w:right w:val="single" w:sz="4" w:space="0" w:color="auto"/>
            </w:tcBorders>
          </w:tcPr>
          <w:p w:rsidR="00F56E2F" w:rsidRPr="00AD78CA" w:rsidRDefault="00F56E2F" w:rsidP="00C8716F">
            <w:pPr>
              <w:spacing w:after="0"/>
              <w:ind w:left="0"/>
              <w:rPr>
                <w:rFonts w:cs="Arial"/>
                <w:sz w:val="20"/>
              </w:rPr>
            </w:pPr>
            <w:r w:rsidRPr="00AD78CA">
              <w:rPr>
                <w:rFonts w:cs="Arial"/>
                <w:sz w:val="20"/>
              </w:rPr>
              <w:t>LineItemGrossAmount</w:t>
            </w:r>
          </w:p>
        </w:tc>
        <w:tc>
          <w:tcPr>
            <w:tcW w:w="6662" w:type="dxa"/>
            <w:tcBorders>
              <w:top w:val="single" w:sz="4" w:space="0" w:color="auto"/>
              <w:left w:val="single" w:sz="4" w:space="0" w:color="auto"/>
              <w:bottom w:val="single" w:sz="4" w:space="0" w:color="auto"/>
              <w:right w:val="single" w:sz="4" w:space="0" w:color="auto"/>
            </w:tcBorders>
          </w:tcPr>
          <w:p w:rsidR="00F56E2F" w:rsidRPr="00AD78CA" w:rsidRDefault="00B26132" w:rsidP="002B4779">
            <w:pPr>
              <w:spacing w:after="0"/>
              <w:ind w:left="0"/>
              <w:rPr>
                <w:snapToGrid w:val="0"/>
                <w:color w:val="000000"/>
                <w:sz w:val="20"/>
              </w:rPr>
            </w:pPr>
            <w:r w:rsidRPr="00AD78CA">
              <w:rPr>
                <w:snapToGrid w:val="0"/>
                <w:color w:val="000000"/>
                <w:sz w:val="20"/>
              </w:rPr>
              <w:t xml:space="preserve">Linjebeløp </w:t>
            </w:r>
            <w:r>
              <w:rPr>
                <w:snapToGrid w:val="0"/>
                <w:color w:val="000000"/>
                <w:sz w:val="20"/>
              </w:rPr>
              <w:t>inkludert</w:t>
            </w:r>
            <w:r w:rsidRPr="00AD78CA">
              <w:rPr>
                <w:snapToGrid w:val="0"/>
                <w:color w:val="000000"/>
                <w:sz w:val="20"/>
              </w:rPr>
              <w:t xml:space="preserve"> MVA </w:t>
            </w:r>
            <w:r>
              <w:rPr>
                <w:snapToGrid w:val="0"/>
                <w:color w:val="000000"/>
                <w:sz w:val="20"/>
              </w:rPr>
              <w:t>og</w:t>
            </w:r>
            <w:r w:rsidRPr="00AD78CA">
              <w:rPr>
                <w:snapToGrid w:val="0"/>
                <w:color w:val="000000"/>
                <w:sz w:val="20"/>
              </w:rPr>
              <w:t xml:space="preserve"> eventuelle gebyrer/rabatter</w:t>
            </w:r>
            <w:r w:rsidR="00194A44">
              <w:rPr>
                <w:snapToGrid w:val="0"/>
                <w:color w:val="000000"/>
                <w:sz w:val="20"/>
              </w:rPr>
              <w:t xml:space="preserve">. </w:t>
            </w:r>
            <w:r w:rsidR="00E16B5A">
              <w:rPr>
                <w:snapToGrid w:val="0"/>
                <w:color w:val="000000"/>
                <w:sz w:val="20"/>
              </w:rPr>
              <w:br/>
            </w:r>
            <w:r w:rsidR="00194A44">
              <w:rPr>
                <w:snapToGrid w:val="0"/>
                <w:color w:val="000000"/>
                <w:sz w:val="20"/>
              </w:rPr>
              <w:t>Må fylles ut dersom LineItemAmount ikker er utfyllt.</w:t>
            </w:r>
          </w:p>
        </w:tc>
        <w:tc>
          <w:tcPr>
            <w:tcW w:w="567" w:type="dxa"/>
            <w:tcBorders>
              <w:top w:val="single" w:sz="4" w:space="0" w:color="auto"/>
              <w:left w:val="single" w:sz="4" w:space="0" w:color="auto"/>
              <w:bottom w:val="single" w:sz="4" w:space="0" w:color="auto"/>
              <w:right w:val="single" w:sz="4" w:space="0" w:color="auto"/>
            </w:tcBorders>
          </w:tcPr>
          <w:p w:rsidR="00F56E2F" w:rsidRPr="00AD78CA" w:rsidRDefault="00E16B5A" w:rsidP="002B4779">
            <w:pPr>
              <w:spacing w:after="0"/>
              <w:ind w:left="0"/>
              <w:jc w:val="center"/>
              <w:rPr>
                <w:rFonts w:cs="Arial"/>
                <w:sz w:val="20"/>
              </w:rPr>
            </w:pPr>
            <w:r>
              <w:rPr>
                <w:rFonts w:cs="Arial"/>
                <w:sz w:val="20"/>
              </w:rPr>
              <w:t>A</w:t>
            </w:r>
          </w:p>
        </w:tc>
        <w:tc>
          <w:tcPr>
            <w:tcW w:w="1276" w:type="dxa"/>
            <w:tcBorders>
              <w:top w:val="single" w:sz="4" w:space="0" w:color="auto"/>
              <w:left w:val="single" w:sz="4" w:space="0" w:color="auto"/>
              <w:bottom w:val="single" w:sz="4" w:space="0" w:color="auto"/>
              <w:right w:val="single" w:sz="4" w:space="0" w:color="auto"/>
            </w:tcBorders>
          </w:tcPr>
          <w:p w:rsidR="00F56E2F" w:rsidRPr="00AD78CA" w:rsidRDefault="00F56E2F" w:rsidP="00F56E2F">
            <w:pPr>
              <w:spacing w:after="0"/>
              <w:ind w:left="0"/>
              <w:jc w:val="center"/>
              <w:rPr>
                <w:rFonts w:cs="Arial"/>
                <w:sz w:val="20"/>
              </w:rPr>
            </w:pPr>
            <w:r>
              <w:rPr>
                <w:snapToGrid w:val="0"/>
                <w:color w:val="000000"/>
                <w:sz w:val="20"/>
              </w:rPr>
              <w:t>1</w:t>
            </w:r>
          </w:p>
        </w:tc>
        <w:tc>
          <w:tcPr>
            <w:tcW w:w="1701" w:type="dxa"/>
            <w:tcBorders>
              <w:top w:val="single" w:sz="4" w:space="0" w:color="auto"/>
              <w:left w:val="single" w:sz="4" w:space="0" w:color="auto"/>
              <w:bottom w:val="single" w:sz="4" w:space="0" w:color="auto"/>
              <w:right w:val="single" w:sz="4" w:space="0" w:color="auto"/>
            </w:tcBorders>
          </w:tcPr>
          <w:p w:rsidR="00F56E2F" w:rsidRPr="00AD78CA" w:rsidRDefault="00F56E2F" w:rsidP="002B4779">
            <w:pPr>
              <w:spacing w:after="0"/>
              <w:ind w:left="0"/>
              <w:rPr>
                <w:rFonts w:cs="Arial"/>
                <w:sz w:val="20"/>
              </w:rPr>
            </w:pPr>
            <w:r w:rsidRPr="00AD78CA">
              <w:rPr>
                <w:rFonts w:cs="Arial"/>
                <w:sz w:val="20"/>
              </w:rPr>
              <w:t>Decimal</w:t>
            </w:r>
          </w:p>
        </w:tc>
      </w:tr>
      <w:tr w:rsidR="009F3320" w:rsidRPr="00AD78CA">
        <w:trPr>
          <w:cantSplit/>
          <w:trHeight w:val="247"/>
        </w:trPr>
        <w:tc>
          <w:tcPr>
            <w:tcW w:w="276" w:type="dxa"/>
            <w:vMerge w:val="restart"/>
            <w:tcBorders>
              <w:top w:val="nil"/>
              <w:bottom w:val="single" w:sz="4" w:space="0" w:color="auto"/>
            </w:tcBorders>
          </w:tcPr>
          <w:p w:rsidR="00F56E2F" w:rsidRPr="00AD78CA" w:rsidRDefault="00F56E2F">
            <w:pPr>
              <w:spacing w:after="0"/>
              <w:ind w:left="0"/>
              <w:rPr>
                <w:snapToGrid w:val="0"/>
                <w:color w:val="000000"/>
                <w:sz w:val="20"/>
              </w:rPr>
            </w:pPr>
          </w:p>
        </w:tc>
        <w:tc>
          <w:tcPr>
            <w:tcW w:w="276" w:type="dxa"/>
            <w:vMerge w:val="restart"/>
            <w:tcBorders>
              <w:top w:val="nil"/>
              <w:bottom w:val="single" w:sz="4" w:space="0" w:color="auto"/>
            </w:tcBorders>
          </w:tcPr>
          <w:p w:rsidR="00F56E2F" w:rsidRPr="00AD78CA" w:rsidRDefault="00F56E2F">
            <w:pPr>
              <w:spacing w:after="0"/>
              <w:ind w:left="0"/>
              <w:rPr>
                <w:snapToGrid w:val="0"/>
                <w:color w:val="000000"/>
                <w:sz w:val="20"/>
              </w:rPr>
            </w:pPr>
          </w:p>
        </w:tc>
        <w:tc>
          <w:tcPr>
            <w:tcW w:w="285" w:type="dxa"/>
            <w:vMerge w:val="restart"/>
            <w:tcBorders>
              <w:top w:val="nil"/>
              <w:bottom w:val="single" w:sz="4" w:space="0" w:color="auto"/>
            </w:tcBorders>
          </w:tcPr>
          <w:p w:rsidR="00F56E2F" w:rsidRPr="00AD78CA" w:rsidRDefault="00F56E2F">
            <w:pPr>
              <w:spacing w:after="0"/>
              <w:ind w:left="0"/>
              <w:rPr>
                <w:snapToGrid w:val="0"/>
                <w:color w:val="000000"/>
                <w:sz w:val="20"/>
              </w:rPr>
            </w:pPr>
          </w:p>
        </w:tc>
        <w:tc>
          <w:tcPr>
            <w:tcW w:w="2709" w:type="dxa"/>
            <w:gridSpan w:val="3"/>
          </w:tcPr>
          <w:p w:rsidR="00F56E2F" w:rsidRPr="00AD78CA" w:rsidRDefault="00F56E2F" w:rsidP="00C8716F">
            <w:pPr>
              <w:spacing w:after="0"/>
              <w:ind w:left="0"/>
              <w:rPr>
                <w:snapToGrid w:val="0"/>
                <w:color w:val="000000"/>
                <w:sz w:val="20"/>
              </w:rPr>
            </w:pPr>
            <w:r w:rsidRPr="00AD78CA">
              <w:rPr>
                <w:rFonts w:cs="Arial"/>
                <w:sz w:val="20"/>
              </w:rPr>
              <w:t>QuantityInvoiced</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Fakturert kvantum</w:t>
            </w:r>
          </w:p>
        </w:tc>
        <w:tc>
          <w:tcPr>
            <w:tcW w:w="567" w:type="dxa"/>
          </w:tcPr>
          <w:p w:rsidR="00F56E2F" w:rsidRPr="00AD78CA" w:rsidRDefault="00F56E2F">
            <w:pPr>
              <w:spacing w:after="0"/>
              <w:ind w:left="0"/>
              <w:jc w:val="center"/>
              <w:rPr>
                <w:snapToGrid w:val="0"/>
                <w:sz w:val="20"/>
              </w:rPr>
            </w:pPr>
            <w:r w:rsidRPr="00AD78CA">
              <w:rPr>
                <w:snapToGrid w:val="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Decimal</w:t>
            </w:r>
          </w:p>
        </w:tc>
      </w:tr>
      <w:tr w:rsidR="009F3320" w:rsidRPr="00AD78CA">
        <w:trPr>
          <w:cantSplit/>
          <w:trHeight w:val="247"/>
        </w:trPr>
        <w:tc>
          <w:tcPr>
            <w:tcW w:w="276" w:type="dxa"/>
            <w:vMerge/>
            <w:tcBorders>
              <w:top w:val="nil"/>
              <w:bottom w:val="nil"/>
            </w:tcBorders>
          </w:tcPr>
          <w:p w:rsidR="00F56E2F" w:rsidRPr="00AD78CA" w:rsidRDefault="00F56E2F">
            <w:pPr>
              <w:spacing w:after="0"/>
              <w:ind w:left="0"/>
              <w:rPr>
                <w:snapToGrid w:val="0"/>
                <w:color w:val="000000"/>
                <w:sz w:val="20"/>
              </w:rPr>
            </w:pPr>
          </w:p>
        </w:tc>
        <w:tc>
          <w:tcPr>
            <w:tcW w:w="276" w:type="dxa"/>
            <w:vMerge/>
            <w:tcBorders>
              <w:top w:val="nil"/>
              <w:bottom w:val="nil"/>
            </w:tcBorders>
          </w:tcPr>
          <w:p w:rsidR="00F56E2F" w:rsidRPr="00AD78CA" w:rsidRDefault="00F56E2F">
            <w:pPr>
              <w:spacing w:after="0"/>
              <w:ind w:left="0"/>
              <w:rPr>
                <w:snapToGrid w:val="0"/>
                <w:color w:val="000000"/>
                <w:sz w:val="20"/>
              </w:rPr>
            </w:pPr>
          </w:p>
        </w:tc>
        <w:tc>
          <w:tcPr>
            <w:tcW w:w="285" w:type="dxa"/>
            <w:vMerge/>
            <w:tcBorders>
              <w:top w:val="nil"/>
              <w:bottom w:val="nil"/>
            </w:tcBorders>
          </w:tcPr>
          <w:p w:rsidR="00F56E2F" w:rsidRPr="00AD78CA" w:rsidRDefault="00F56E2F">
            <w:pPr>
              <w:spacing w:after="0"/>
              <w:ind w:left="0"/>
              <w:rPr>
                <w:b/>
                <w:snapToGrid w:val="0"/>
                <w:color w:val="000000"/>
                <w:sz w:val="20"/>
              </w:rPr>
            </w:pPr>
          </w:p>
        </w:tc>
        <w:tc>
          <w:tcPr>
            <w:tcW w:w="2709" w:type="dxa"/>
            <w:gridSpan w:val="3"/>
          </w:tcPr>
          <w:p w:rsidR="00F56E2F" w:rsidRPr="00AD78CA" w:rsidRDefault="00F56E2F" w:rsidP="00C8716F">
            <w:pPr>
              <w:spacing w:after="0"/>
              <w:ind w:left="0"/>
              <w:rPr>
                <w:snapToGrid w:val="0"/>
                <w:color w:val="000000"/>
                <w:sz w:val="20"/>
              </w:rPr>
            </w:pPr>
            <w:r w:rsidRPr="00AD78CA">
              <w:rPr>
                <w:snapToGrid w:val="0"/>
                <w:color w:val="000000"/>
                <w:sz w:val="20"/>
              </w:rPr>
              <w:t>UnitOfMeasure</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Enhet</w:t>
            </w:r>
            <w:r>
              <w:rPr>
                <w:snapToGrid w:val="0"/>
                <w:color w:val="000000"/>
                <w:sz w:val="20"/>
              </w:rPr>
              <w:t xml:space="preserve"> </w:t>
            </w:r>
            <w:r w:rsidR="00B26132">
              <w:rPr>
                <w:snapToGrid w:val="0"/>
                <w:color w:val="000000"/>
                <w:sz w:val="20"/>
              </w:rPr>
              <w:t>i</w:t>
            </w:r>
            <w:r w:rsidRPr="00AD78CA">
              <w:rPr>
                <w:snapToGrid w:val="0"/>
                <w:color w:val="000000"/>
                <w:sz w:val="20"/>
              </w:rPr>
              <w:t xml:space="preserve"> henhold til ISO standard 31</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String</w:t>
            </w:r>
          </w:p>
        </w:tc>
      </w:tr>
      <w:tr w:rsidR="009F3320" w:rsidRPr="00AD78CA">
        <w:trPr>
          <w:cantSplit/>
        </w:trPr>
        <w:tc>
          <w:tcPr>
            <w:tcW w:w="276" w:type="dxa"/>
            <w:tcBorders>
              <w:top w:val="nil"/>
              <w:bottom w:val="nil"/>
            </w:tcBorders>
          </w:tcPr>
          <w:p w:rsidR="00F56E2F" w:rsidRPr="00AD78CA" w:rsidRDefault="00F56E2F">
            <w:pPr>
              <w:spacing w:after="0"/>
              <w:ind w:left="0"/>
              <w:rPr>
                <w:b/>
                <w:snapToGrid w:val="0"/>
                <w:color w:val="000000"/>
                <w:sz w:val="20"/>
              </w:rPr>
            </w:pPr>
          </w:p>
        </w:tc>
        <w:tc>
          <w:tcPr>
            <w:tcW w:w="276" w:type="dxa"/>
            <w:tcBorders>
              <w:top w:val="nil"/>
              <w:bottom w:val="nil"/>
            </w:tcBorders>
          </w:tcPr>
          <w:p w:rsidR="00F56E2F" w:rsidRPr="00AD78CA" w:rsidRDefault="00F56E2F">
            <w:pPr>
              <w:spacing w:after="0"/>
              <w:ind w:left="0"/>
              <w:rPr>
                <w:b/>
                <w:snapToGrid w:val="0"/>
                <w:color w:val="000000"/>
                <w:sz w:val="20"/>
              </w:rPr>
            </w:pPr>
          </w:p>
        </w:tc>
        <w:tc>
          <w:tcPr>
            <w:tcW w:w="285" w:type="dxa"/>
            <w:tcBorders>
              <w:top w:val="nil"/>
              <w:bottom w:val="nil"/>
            </w:tcBorders>
          </w:tcPr>
          <w:p w:rsidR="00F56E2F" w:rsidRPr="00AD78CA" w:rsidRDefault="00F56E2F">
            <w:pPr>
              <w:spacing w:after="0"/>
              <w:ind w:left="0"/>
              <w:rPr>
                <w:b/>
                <w:snapToGrid w:val="0"/>
                <w:color w:val="000000"/>
                <w:sz w:val="20"/>
              </w:rPr>
            </w:pPr>
          </w:p>
        </w:tc>
        <w:tc>
          <w:tcPr>
            <w:tcW w:w="2709" w:type="dxa"/>
            <w:gridSpan w:val="3"/>
          </w:tcPr>
          <w:p w:rsidR="00F56E2F" w:rsidRPr="00AD78CA" w:rsidRDefault="00F56E2F" w:rsidP="00C8716F">
            <w:pPr>
              <w:spacing w:after="0"/>
              <w:ind w:left="0"/>
              <w:rPr>
                <w:b/>
                <w:snapToGrid w:val="0"/>
                <w:color w:val="000000"/>
                <w:sz w:val="20"/>
              </w:rPr>
            </w:pPr>
            <w:r w:rsidRPr="00AD78CA">
              <w:rPr>
                <w:b/>
                <w:snapToGrid w:val="0"/>
                <w:color w:val="000000"/>
                <w:sz w:val="20"/>
              </w:rPr>
              <w:t>ExchangeInformation</w:t>
            </w:r>
          </w:p>
        </w:tc>
        <w:tc>
          <w:tcPr>
            <w:tcW w:w="6662" w:type="dxa"/>
          </w:tcPr>
          <w:p w:rsidR="00F56E2F" w:rsidRPr="00AD78CA" w:rsidRDefault="00F56E2F">
            <w:pPr>
              <w:spacing w:after="0"/>
              <w:ind w:left="0"/>
              <w:rPr>
                <w:b/>
                <w:snapToGrid w:val="0"/>
                <w:color w:val="000000"/>
                <w:sz w:val="20"/>
              </w:rPr>
            </w:pPr>
            <w:r w:rsidRPr="00AD78CA">
              <w:rPr>
                <w:b/>
                <w:snapToGrid w:val="0"/>
                <w:color w:val="000000"/>
                <w:sz w:val="20"/>
              </w:rPr>
              <w:t>Vekslingsinformasjon</w:t>
            </w:r>
            <w:r>
              <w:rPr>
                <w:b/>
                <w:snapToGrid w:val="0"/>
                <w:color w:val="000000"/>
                <w:sz w:val="20"/>
              </w:rPr>
              <w:t xml:space="preserve">: </w:t>
            </w:r>
            <w:r w:rsidRPr="00AD78CA">
              <w:rPr>
                <w:b/>
                <w:snapToGrid w:val="0"/>
                <w:color w:val="000000"/>
                <w:sz w:val="20"/>
              </w:rPr>
              <w:t>Informasjon om beløp i annen valuta.</w:t>
            </w:r>
            <w:r w:rsidRPr="00AD78CA">
              <w:rPr>
                <w:b/>
                <w:snapToGrid w:val="0"/>
                <w:color w:val="000000"/>
                <w:sz w:val="20"/>
              </w:rPr>
              <w:br/>
              <w:t>Null eller en forekomst</w:t>
            </w:r>
          </w:p>
        </w:tc>
        <w:tc>
          <w:tcPr>
            <w:tcW w:w="567" w:type="dxa"/>
          </w:tcPr>
          <w:p w:rsidR="00F56E2F" w:rsidRPr="00AD78CA" w:rsidRDefault="00F56E2F">
            <w:pPr>
              <w:spacing w:after="0"/>
              <w:ind w:left="0"/>
              <w:jc w:val="center"/>
              <w:rPr>
                <w:b/>
                <w:snapToGrid w:val="0"/>
                <w:color w:val="000000"/>
                <w:sz w:val="20"/>
              </w:rPr>
            </w:pPr>
            <w:r w:rsidRPr="00AD78CA">
              <w:rPr>
                <w:b/>
                <w:snapToGrid w:val="0"/>
                <w:color w:val="000000"/>
                <w:sz w:val="20"/>
              </w:rPr>
              <w:t>K</w:t>
            </w:r>
          </w:p>
        </w:tc>
        <w:tc>
          <w:tcPr>
            <w:tcW w:w="1276" w:type="dxa"/>
          </w:tcPr>
          <w:p w:rsidR="00F56E2F" w:rsidRPr="003711F7" w:rsidRDefault="00F56E2F" w:rsidP="00F56E2F">
            <w:pPr>
              <w:spacing w:after="0"/>
              <w:ind w:left="0"/>
              <w:jc w:val="center"/>
              <w:rPr>
                <w:b/>
                <w:snapToGrid w:val="0"/>
                <w:color w:val="000000"/>
                <w:sz w:val="20"/>
              </w:rPr>
            </w:pPr>
            <w:r w:rsidRPr="003711F7">
              <w:rPr>
                <w:b/>
                <w:snapToGrid w:val="0"/>
                <w:color w:val="000000"/>
                <w:sz w:val="20"/>
              </w:rPr>
              <w:t>0..1</w:t>
            </w:r>
          </w:p>
        </w:tc>
        <w:tc>
          <w:tcPr>
            <w:tcW w:w="1701" w:type="dxa"/>
          </w:tcPr>
          <w:p w:rsidR="00F56E2F" w:rsidRPr="00AD78CA" w:rsidRDefault="003711F7">
            <w:pPr>
              <w:spacing w:after="0"/>
              <w:ind w:left="0"/>
              <w:rPr>
                <w:b/>
                <w:snapToGrid w:val="0"/>
                <w:color w:val="000000"/>
                <w:sz w:val="20"/>
              </w:rPr>
            </w:pPr>
            <w:r w:rsidRPr="00AD78CA">
              <w:rPr>
                <w:b/>
                <w:snapToGrid w:val="0"/>
                <w:color w:val="000000"/>
                <w:sz w:val="20"/>
              </w:rPr>
              <w:t>ExchangeInformation</w:t>
            </w:r>
            <w:r>
              <w:rPr>
                <w:b/>
                <w:snapToGrid w:val="0"/>
                <w:color w:val="000000"/>
                <w:sz w:val="20"/>
              </w:rPr>
              <w:t>Type</w:t>
            </w:r>
          </w:p>
        </w:tc>
      </w:tr>
      <w:tr w:rsidR="009F3320" w:rsidRPr="00AD78CA">
        <w:trPr>
          <w:cantSplit/>
        </w:trPr>
        <w:tc>
          <w:tcPr>
            <w:tcW w:w="276" w:type="dxa"/>
            <w:vMerge w:val="restart"/>
            <w:tcBorders>
              <w:top w:val="nil"/>
              <w:bottom w:val="single" w:sz="4" w:space="0" w:color="auto"/>
            </w:tcBorders>
          </w:tcPr>
          <w:p w:rsidR="00F56E2F" w:rsidRPr="00AD78CA" w:rsidRDefault="00F56E2F">
            <w:pPr>
              <w:spacing w:after="0"/>
              <w:ind w:left="0"/>
              <w:rPr>
                <w:snapToGrid w:val="0"/>
                <w:color w:val="000000"/>
                <w:sz w:val="20"/>
              </w:rPr>
            </w:pPr>
          </w:p>
        </w:tc>
        <w:tc>
          <w:tcPr>
            <w:tcW w:w="276" w:type="dxa"/>
            <w:vMerge w:val="restart"/>
            <w:tcBorders>
              <w:top w:val="nil"/>
              <w:bottom w:val="single" w:sz="4" w:space="0" w:color="auto"/>
            </w:tcBorders>
          </w:tcPr>
          <w:p w:rsidR="00F56E2F" w:rsidRPr="00AD78CA" w:rsidRDefault="00F56E2F">
            <w:pPr>
              <w:spacing w:after="0"/>
              <w:ind w:left="0"/>
              <w:rPr>
                <w:snapToGrid w:val="0"/>
                <w:color w:val="000000"/>
                <w:sz w:val="20"/>
              </w:rPr>
            </w:pPr>
          </w:p>
        </w:tc>
        <w:tc>
          <w:tcPr>
            <w:tcW w:w="285" w:type="dxa"/>
            <w:vMerge w:val="restart"/>
            <w:tcBorders>
              <w:top w:val="nil"/>
              <w:bottom w:val="single" w:sz="4" w:space="0" w:color="auto"/>
            </w:tcBorders>
          </w:tcPr>
          <w:p w:rsidR="00F56E2F" w:rsidRPr="00AD78CA" w:rsidRDefault="00F56E2F">
            <w:pPr>
              <w:spacing w:after="0"/>
              <w:ind w:left="0"/>
              <w:rPr>
                <w:snapToGrid w:val="0"/>
                <w:color w:val="000000"/>
                <w:sz w:val="20"/>
              </w:rPr>
            </w:pPr>
          </w:p>
        </w:tc>
        <w:tc>
          <w:tcPr>
            <w:tcW w:w="288" w:type="dxa"/>
            <w:vMerge w:val="restart"/>
          </w:tcPr>
          <w:p w:rsidR="00F56E2F" w:rsidRPr="00AD78CA" w:rsidRDefault="00F56E2F">
            <w:pPr>
              <w:spacing w:after="0"/>
              <w:ind w:left="0"/>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Currency</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Valutakode</w:t>
            </w:r>
            <w:r>
              <w:rPr>
                <w:snapToGrid w:val="0"/>
                <w:color w:val="000000"/>
                <w:sz w:val="20"/>
              </w:rPr>
              <w:t xml:space="preserve">: </w:t>
            </w:r>
            <w:r w:rsidRPr="00AD78CA">
              <w:rPr>
                <w:snapToGrid w:val="0"/>
                <w:color w:val="000000"/>
                <w:sz w:val="20"/>
              </w:rPr>
              <w:t>ISO Alpha kode (3 tegn) ISO 4217</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M</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String</w:t>
            </w:r>
          </w:p>
        </w:tc>
      </w:tr>
      <w:tr w:rsidR="009F3320" w:rsidRPr="00AD78CA">
        <w:trPr>
          <w:cantSplit/>
        </w:trPr>
        <w:tc>
          <w:tcPr>
            <w:tcW w:w="276" w:type="dxa"/>
            <w:vMerge/>
            <w:tcBorders>
              <w:top w:val="single" w:sz="4" w:space="0" w:color="auto"/>
              <w:bottom w:val="single" w:sz="4" w:space="0" w:color="auto"/>
            </w:tcBorders>
          </w:tcPr>
          <w:p w:rsidR="00F56E2F" w:rsidRPr="00AD78CA" w:rsidRDefault="00F56E2F">
            <w:pPr>
              <w:spacing w:after="0"/>
              <w:ind w:left="0"/>
              <w:rPr>
                <w:snapToGrid w:val="0"/>
                <w:color w:val="000000"/>
                <w:sz w:val="20"/>
              </w:rPr>
            </w:pPr>
          </w:p>
        </w:tc>
        <w:tc>
          <w:tcPr>
            <w:tcW w:w="276" w:type="dxa"/>
            <w:vMerge/>
            <w:tcBorders>
              <w:top w:val="single" w:sz="4" w:space="0" w:color="auto"/>
              <w:bottom w:val="single" w:sz="4" w:space="0" w:color="auto"/>
            </w:tcBorders>
          </w:tcPr>
          <w:p w:rsidR="00F56E2F" w:rsidRPr="00AD78CA" w:rsidRDefault="00F56E2F">
            <w:pPr>
              <w:spacing w:after="0"/>
              <w:ind w:left="0"/>
              <w:rPr>
                <w:snapToGrid w:val="0"/>
                <w:color w:val="000000"/>
                <w:sz w:val="20"/>
              </w:rPr>
            </w:pPr>
          </w:p>
        </w:tc>
        <w:tc>
          <w:tcPr>
            <w:tcW w:w="285" w:type="dxa"/>
            <w:vMerge/>
            <w:tcBorders>
              <w:top w:val="single" w:sz="4" w:space="0" w:color="auto"/>
              <w:bottom w:val="single" w:sz="4" w:space="0" w:color="auto"/>
            </w:tcBorders>
          </w:tcPr>
          <w:p w:rsidR="00F56E2F" w:rsidRPr="00AD78CA" w:rsidRDefault="00F56E2F">
            <w:pPr>
              <w:spacing w:after="0"/>
              <w:ind w:left="0"/>
              <w:rPr>
                <w:snapToGrid w:val="0"/>
                <w:color w:val="000000"/>
                <w:sz w:val="20"/>
              </w:rPr>
            </w:pPr>
          </w:p>
        </w:tc>
        <w:tc>
          <w:tcPr>
            <w:tcW w:w="288" w:type="dxa"/>
            <w:vMerge/>
          </w:tcPr>
          <w:p w:rsidR="00F56E2F" w:rsidRPr="00AD78CA" w:rsidRDefault="00F56E2F">
            <w:pPr>
              <w:spacing w:after="0"/>
              <w:ind w:left="0"/>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ForeignAmount</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Beløp i annen valuta</w:t>
            </w:r>
            <w:r>
              <w:rPr>
                <w:snapToGrid w:val="0"/>
                <w:color w:val="000000"/>
                <w:sz w:val="20"/>
              </w:rPr>
              <w:t>:</w:t>
            </w:r>
            <w:r w:rsidR="00F60B03">
              <w:rPr>
                <w:snapToGrid w:val="0"/>
                <w:color w:val="000000"/>
                <w:sz w:val="20"/>
              </w:rPr>
              <w:t xml:space="preserve"> </w:t>
            </w:r>
            <w:r w:rsidRPr="00AD78CA">
              <w:rPr>
                <w:snapToGrid w:val="0"/>
                <w:color w:val="000000"/>
                <w:sz w:val="20"/>
              </w:rPr>
              <w:t>f.eks. kortbruk i annen valuta</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M</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Decimal</w:t>
            </w:r>
          </w:p>
        </w:tc>
      </w:tr>
      <w:tr w:rsidR="009F3320" w:rsidRPr="00AD78CA">
        <w:trPr>
          <w:cantSplit/>
        </w:trPr>
        <w:tc>
          <w:tcPr>
            <w:tcW w:w="276" w:type="dxa"/>
            <w:vMerge/>
            <w:tcBorders>
              <w:top w:val="single" w:sz="4" w:space="0" w:color="auto"/>
              <w:bottom w:val="single" w:sz="4" w:space="0" w:color="auto"/>
            </w:tcBorders>
          </w:tcPr>
          <w:p w:rsidR="00F56E2F" w:rsidRPr="00AD78CA" w:rsidRDefault="00F56E2F">
            <w:pPr>
              <w:spacing w:after="0"/>
              <w:ind w:left="0"/>
              <w:rPr>
                <w:snapToGrid w:val="0"/>
                <w:color w:val="000000"/>
                <w:sz w:val="20"/>
              </w:rPr>
            </w:pPr>
          </w:p>
        </w:tc>
        <w:tc>
          <w:tcPr>
            <w:tcW w:w="276" w:type="dxa"/>
            <w:vMerge/>
            <w:tcBorders>
              <w:top w:val="single" w:sz="4" w:space="0" w:color="auto"/>
              <w:bottom w:val="single" w:sz="4" w:space="0" w:color="auto"/>
            </w:tcBorders>
          </w:tcPr>
          <w:p w:rsidR="00F56E2F" w:rsidRPr="00AD78CA" w:rsidRDefault="00F56E2F">
            <w:pPr>
              <w:spacing w:after="0"/>
              <w:ind w:left="0"/>
              <w:rPr>
                <w:snapToGrid w:val="0"/>
                <w:color w:val="000000"/>
                <w:sz w:val="20"/>
              </w:rPr>
            </w:pPr>
          </w:p>
        </w:tc>
        <w:tc>
          <w:tcPr>
            <w:tcW w:w="285" w:type="dxa"/>
            <w:vMerge/>
            <w:tcBorders>
              <w:top w:val="single" w:sz="4" w:space="0" w:color="auto"/>
              <w:bottom w:val="single" w:sz="4" w:space="0" w:color="auto"/>
            </w:tcBorders>
          </w:tcPr>
          <w:p w:rsidR="00F56E2F" w:rsidRPr="00AD78CA" w:rsidRDefault="00F56E2F">
            <w:pPr>
              <w:spacing w:after="0"/>
              <w:ind w:left="0"/>
              <w:rPr>
                <w:snapToGrid w:val="0"/>
                <w:color w:val="000000"/>
                <w:sz w:val="20"/>
              </w:rPr>
            </w:pPr>
          </w:p>
        </w:tc>
        <w:tc>
          <w:tcPr>
            <w:tcW w:w="288" w:type="dxa"/>
            <w:vMerge/>
          </w:tcPr>
          <w:p w:rsidR="00F56E2F" w:rsidRPr="00AD78CA" w:rsidRDefault="00F56E2F">
            <w:pPr>
              <w:spacing w:after="0"/>
              <w:ind w:left="0"/>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ExchangeRate</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Vekslingskurs</w:t>
            </w:r>
            <w:r>
              <w:rPr>
                <w:snapToGrid w:val="0"/>
                <w:color w:val="000000"/>
                <w:sz w:val="20"/>
              </w:rPr>
              <w:t xml:space="preserve">: </w:t>
            </w:r>
            <w:r w:rsidRPr="00AD78CA">
              <w:rPr>
                <w:snapToGrid w:val="0"/>
                <w:color w:val="000000"/>
                <w:sz w:val="20"/>
              </w:rPr>
              <w:t>Kurs som benyttes ved omregning til NOK</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Decimal</w:t>
            </w:r>
          </w:p>
        </w:tc>
      </w:tr>
      <w:tr w:rsidR="009F3320" w:rsidRPr="00AD78CA">
        <w:trPr>
          <w:cantSplit/>
        </w:trPr>
        <w:tc>
          <w:tcPr>
            <w:tcW w:w="276" w:type="dxa"/>
            <w:vMerge/>
            <w:tcBorders>
              <w:top w:val="single" w:sz="4" w:space="0" w:color="auto"/>
              <w:bottom w:val="nil"/>
            </w:tcBorders>
          </w:tcPr>
          <w:p w:rsidR="00F56E2F" w:rsidRPr="00AD78CA" w:rsidRDefault="00F56E2F">
            <w:pPr>
              <w:spacing w:after="0"/>
              <w:ind w:left="0"/>
              <w:rPr>
                <w:snapToGrid w:val="0"/>
                <w:color w:val="000000"/>
                <w:sz w:val="20"/>
              </w:rPr>
            </w:pPr>
          </w:p>
        </w:tc>
        <w:tc>
          <w:tcPr>
            <w:tcW w:w="276" w:type="dxa"/>
            <w:vMerge/>
            <w:tcBorders>
              <w:top w:val="single" w:sz="4" w:space="0" w:color="auto"/>
              <w:bottom w:val="nil"/>
            </w:tcBorders>
          </w:tcPr>
          <w:p w:rsidR="00F56E2F" w:rsidRPr="00AD78CA" w:rsidRDefault="00F56E2F">
            <w:pPr>
              <w:spacing w:after="0"/>
              <w:ind w:left="0"/>
              <w:rPr>
                <w:snapToGrid w:val="0"/>
                <w:color w:val="000000"/>
                <w:sz w:val="20"/>
              </w:rPr>
            </w:pPr>
          </w:p>
        </w:tc>
        <w:tc>
          <w:tcPr>
            <w:tcW w:w="285" w:type="dxa"/>
            <w:vMerge/>
            <w:tcBorders>
              <w:top w:val="single" w:sz="4" w:space="0" w:color="auto"/>
              <w:bottom w:val="nil"/>
            </w:tcBorders>
          </w:tcPr>
          <w:p w:rsidR="00F56E2F" w:rsidRPr="00AD78CA" w:rsidRDefault="00F56E2F">
            <w:pPr>
              <w:spacing w:after="0"/>
              <w:ind w:left="0"/>
              <w:rPr>
                <w:snapToGrid w:val="0"/>
                <w:color w:val="000000"/>
                <w:sz w:val="20"/>
              </w:rPr>
            </w:pPr>
          </w:p>
        </w:tc>
        <w:tc>
          <w:tcPr>
            <w:tcW w:w="288" w:type="dxa"/>
            <w:vMerge/>
          </w:tcPr>
          <w:p w:rsidR="00F56E2F" w:rsidRPr="00AD78CA" w:rsidRDefault="00F56E2F">
            <w:pPr>
              <w:spacing w:after="0"/>
              <w:ind w:left="0"/>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ExchangeDate</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Vekslingsdato</w:t>
            </w:r>
            <w:r>
              <w:rPr>
                <w:snapToGrid w:val="0"/>
                <w:color w:val="000000"/>
                <w:sz w:val="20"/>
              </w:rPr>
              <w:t xml:space="preserve">: </w:t>
            </w:r>
            <w:r w:rsidRPr="00AD78CA">
              <w:rPr>
                <w:snapToGrid w:val="0"/>
                <w:color w:val="000000"/>
                <w:sz w:val="20"/>
              </w:rPr>
              <w:t>Dato for vekslingskurs</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Date</w:t>
            </w:r>
          </w:p>
        </w:tc>
      </w:tr>
      <w:tr w:rsidR="009F3320" w:rsidRPr="00AD78CA">
        <w:trPr>
          <w:cantSplit/>
        </w:trPr>
        <w:tc>
          <w:tcPr>
            <w:tcW w:w="276" w:type="dxa"/>
            <w:tcBorders>
              <w:top w:val="nil"/>
              <w:bottom w:val="nil"/>
            </w:tcBorders>
          </w:tcPr>
          <w:p w:rsidR="00F56E2F" w:rsidRPr="00AD78CA" w:rsidRDefault="00F56E2F">
            <w:pPr>
              <w:spacing w:after="0"/>
              <w:ind w:left="0"/>
              <w:rPr>
                <w:b/>
                <w:snapToGrid w:val="0"/>
                <w:color w:val="000000"/>
                <w:sz w:val="20"/>
              </w:rPr>
            </w:pPr>
          </w:p>
        </w:tc>
        <w:tc>
          <w:tcPr>
            <w:tcW w:w="276" w:type="dxa"/>
            <w:tcBorders>
              <w:top w:val="nil"/>
              <w:bottom w:val="nil"/>
            </w:tcBorders>
          </w:tcPr>
          <w:p w:rsidR="00F56E2F" w:rsidRPr="00AD78CA" w:rsidRDefault="00F56E2F">
            <w:pPr>
              <w:spacing w:after="0"/>
              <w:ind w:left="0"/>
              <w:rPr>
                <w:b/>
                <w:snapToGrid w:val="0"/>
                <w:color w:val="000000"/>
                <w:sz w:val="20"/>
              </w:rPr>
            </w:pPr>
          </w:p>
        </w:tc>
        <w:tc>
          <w:tcPr>
            <w:tcW w:w="285" w:type="dxa"/>
            <w:tcBorders>
              <w:top w:val="nil"/>
              <w:bottom w:val="nil"/>
            </w:tcBorders>
          </w:tcPr>
          <w:p w:rsidR="00F56E2F" w:rsidRPr="00AD78CA" w:rsidRDefault="00F56E2F">
            <w:pPr>
              <w:spacing w:after="0"/>
              <w:ind w:left="0"/>
              <w:rPr>
                <w:b/>
                <w:snapToGrid w:val="0"/>
                <w:color w:val="000000"/>
                <w:sz w:val="20"/>
              </w:rPr>
            </w:pPr>
          </w:p>
        </w:tc>
        <w:tc>
          <w:tcPr>
            <w:tcW w:w="2709" w:type="dxa"/>
            <w:gridSpan w:val="3"/>
          </w:tcPr>
          <w:p w:rsidR="00F56E2F" w:rsidRPr="00AD78CA" w:rsidRDefault="00F56E2F" w:rsidP="00C8716F">
            <w:pPr>
              <w:spacing w:after="0"/>
              <w:ind w:left="0"/>
              <w:rPr>
                <w:b/>
                <w:snapToGrid w:val="0"/>
                <w:color w:val="000000"/>
                <w:sz w:val="20"/>
              </w:rPr>
            </w:pPr>
            <w:r w:rsidRPr="00AD78CA">
              <w:rPr>
                <w:b/>
                <w:snapToGrid w:val="0"/>
                <w:color w:val="000000"/>
                <w:sz w:val="20"/>
              </w:rPr>
              <w:t>OrderInformation</w:t>
            </w:r>
          </w:p>
        </w:tc>
        <w:tc>
          <w:tcPr>
            <w:tcW w:w="6662" w:type="dxa"/>
          </w:tcPr>
          <w:p w:rsidR="00F56E2F" w:rsidRPr="00AD78CA" w:rsidRDefault="00F56E2F">
            <w:pPr>
              <w:spacing w:after="0"/>
              <w:ind w:left="0"/>
              <w:rPr>
                <w:b/>
                <w:snapToGrid w:val="0"/>
                <w:color w:val="000000"/>
                <w:sz w:val="20"/>
              </w:rPr>
            </w:pPr>
            <w:r w:rsidRPr="00AD78CA">
              <w:rPr>
                <w:b/>
                <w:snapToGrid w:val="0"/>
                <w:color w:val="000000"/>
                <w:sz w:val="20"/>
              </w:rPr>
              <w:t>Bestillingsinformasjon</w:t>
            </w:r>
            <w:r>
              <w:rPr>
                <w:b/>
                <w:snapToGrid w:val="0"/>
                <w:color w:val="000000"/>
                <w:sz w:val="20"/>
              </w:rPr>
              <w:t xml:space="preserve">: </w:t>
            </w:r>
            <w:r w:rsidRPr="00AD78CA">
              <w:rPr>
                <w:b/>
                <w:snapToGrid w:val="0"/>
                <w:color w:val="000000"/>
                <w:sz w:val="20"/>
              </w:rPr>
              <w:t xml:space="preserve">Informasjon om </w:t>
            </w:r>
            <w:r w:rsidR="00BD6B60">
              <w:rPr>
                <w:b/>
                <w:snapToGrid w:val="0"/>
                <w:color w:val="000000"/>
                <w:sz w:val="20"/>
              </w:rPr>
              <w:t>kjøperens</w:t>
            </w:r>
            <w:r w:rsidR="00BD6B60" w:rsidRPr="00AD78CA">
              <w:rPr>
                <w:b/>
                <w:snapToGrid w:val="0"/>
                <w:color w:val="000000"/>
                <w:sz w:val="20"/>
              </w:rPr>
              <w:t xml:space="preserve"> </w:t>
            </w:r>
            <w:r w:rsidRPr="00AD78CA">
              <w:rPr>
                <w:b/>
                <w:snapToGrid w:val="0"/>
                <w:color w:val="000000"/>
                <w:sz w:val="20"/>
              </w:rPr>
              <w:t>bestilling.</w:t>
            </w:r>
            <w:r w:rsidRPr="00AD78CA">
              <w:rPr>
                <w:b/>
                <w:snapToGrid w:val="0"/>
                <w:color w:val="000000"/>
                <w:sz w:val="20"/>
              </w:rPr>
              <w:br/>
              <w:t>Null eller en forekomst</w:t>
            </w:r>
          </w:p>
        </w:tc>
        <w:tc>
          <w:tcPr>
            <w:tcW w:w="567" w:type="dxa"/>
          </w:tcPr>
          <w:p w:rsidR="00F56E2F" w:rsidRPr="00AD78CA" w:rsidRDefault="00F56E2F">
            <w:pPr>
              <w:spacing w:after="0"/>
              <w:ind w:left="0"/>
              <w:jc w:val="center"/>
              <w:rPr>
                <w:b/>
                <w:snapToGrid w:val="0"/>
                <w:color w:val="000000"/>
                <w:sz w:val="20"/>
              </w:rPr>
            </w:pPr>
            <w:r w:rsidRPr="00AD78CA">
              <w:rPr>
                <w:b/>
                <w:snapToGrid w:val="0"/>
                <w:color w:val="000000"/>
                <w:sz w:val="20"/>
              </w:rPr>
              <w:t>K</w:t>
            </w:r>
          </w:p>
        </w:tc>
        <w:tc>
          <w:tcPr>
            <w:tcW w:w="1276" w:type="dxa"/>
          </w:tcPr>
          <w:p w:rsidR="00F56E2F" w:rsidRPr="003711F7" w:rsidRDefault="00F56E2F" w:rsidP="00F56E2F">
            <w:pPr>
              <w:spacing w:after="0"/>
              <w:ind w:left="0"/>
              <w:jc w:val="center"/>
              <w:rPr>
                <w:b/>
                <w:snapToGrid w:val="0"/>
                <w:color w:val="000000"/>
                <w:sz w:val="20"/>
              </w:rPr>
            </w:pPr>
            <w:r w:rsidRPr="003711F7">
              <w:rPr>
                <w:b/>
                <w:snapToGrid w:val="0"/>
                <w:color w:val="000000"/>
                <w:sz w:val="20"/>
              </w:rPr>
              <w:t>0..1</w:t>
            </w:r>
          </w:p>
        </w:tc>
        <w:tc>
          <w:tcPr>
            <w:tcW w:w="1701" w:type="dxa"/>
          </w:tcPr>
          <w:p w:rsidR="00F56E2F" w:rsidRPr="00AD78CA" w:rsidRDefault="003711F7">
            <w:pPr>
              <w:spacing w:after="0"/>
              <w:ind w:left="0"/>
              <w:rPr>
                <w:b/>
                <w:snapToGrid w:val="0"/>
                <w:color w:val="000000"/>
                <w:sz w:val="20"/>
              </w:rPr>
            </w:pPr>
            <w:r w:rsidRPr="00AD78CA">
              <w:rPr>
                <w:b/>
                <w:snapToGrid w:val="0"/>
                <w:color w:val="000000"/>
                <w:sz w:val="20"/>
              </w:rPr>
              <w:t>Order</w:t>
            </w:r>
            <w:r>
              <w:rPr>
                <w:b/>
                <w:snapToGrid w:val="0"/>
                <w:color w:val="000000"/>
                <w:sz w:val="20"/>
              </w:rPr>
              <w:t>AndDelivery</w:t>
            </w:r>
            <w:r w:rsidRPr="00AD78CA">
              <w:rPr>
                <w:b/>
                <w:snapToGrid w:val="0"/>
                <w:color w:val="000000"/>
                <w:sz w:val="20"/>
              </w:rPr>
              <w:t>Info</w:t>
            </w:r>
            <w:r>
              <w:rPr>
                <w:b/>
                <w:snapToGrid w:val="0"/>
                <w:color w:val="000000"/>
                <w:sz w:val="20"/>
              </w:rPr>
              <w:t>Type</w:t>
            </w:r>
          </w:p>
        </w:tc>
      </w:tr>
      <w:tr w:rsidR="009F3320" w:rsidRPr="00AD78CA">
        <w:trPr>
          <w:cantSplit/>
        </w:trPr>
        <w:tc>
          <w:tcPr>
            <w:tcW w:w="276" w:type="dxa"/>
            <w:vMerge w:val="restart"/>
            <w:tcBorders>
              <w:top w:val="nil"/>
              <w:bottom w:val="nil"/>
            </w:tcBorders>
          </w:tcPr>
          <w:p w:rsidR="00F56E2F" w:rsidRPr="00AD78CA" w:rsidRDefault="00F56E2F">
            <w:pPr>
              <w:spacing w:after="0"/>
              <w:ind w:left="0"/>
              <w:rPr>
                <w:snapToGrid w:val="0"/>
                <w:color w:val="000000"/>
                <w:sz w:val="20"/>
              </w:rPr>
            </w:pPr>
          </w:p>
        </w:tc>
        <w:tc>
          <w:tcPr>
            <w:tcW w:w="276" w:type="dxa"/>
            <w:vMerge w:val="restart"/>
            <w:tcBorders>
              <w:top w:val="nil"/>
              <w:bottom w:val="nil"/>
            </w:tcBorders>
          </w:tcPr>
          <w:p w:rsidR="00F56E2F" w:rsidRPr="00AD78CA" w:rsidRDefault="00F56E2F">
            <w:pPr>
              <w:spacing w:after="0"/>
              <w:ind w:left="0"/>
              <w:rPr>
                <w:snapToGrid w:val="0"/>
                <w:color w:val="000000"/>
                <w:sz w:val="20"/>
              </w:rPr>
            </w:pPr>
          </w:p>
        </w:tc>
        <w:tc>
          <w:tcPr>
            <w:tcW w:w="285" w:type="dxa"/>
            <w:vMerge w:val="restart"/>
            <w:tcBorders>
              <w:top w:val="nil"/>
              <w:bottom w:val="nil"/>
            </w:tcBorders>
          </w:tcPr>
          <w:p w:rsidR="00F56E2F" w:rsidRPr="00AD78CA" w:rsidRDefault="00F56E2F">
            <w:pPr>
              <w:spacing w:after="0"/>
              <w:ind w:left="0"/>
              <w:rPr>
                <w:snapToGrid w:val="0"/>
                <w:color w:val="000000"/>
                <w:sz w:val="20"/>
              </w:rPr>
            </w:pPr>
          </w:p>
        </w:tc>
        <w:tc>
          <w:tcPr>
            <w:tcW w:w="288" w:type="dxa"/>
            <w:vMerge w:val="restart"/>
          </w:tcPr>
          <w:p w:rsidR="00F56E2F" w:rsidRPr="00AD78CA" w:rsidRDefault="00F56E2F">
            <w:pPr>
              <w:spacing w:after="0"/>
              <w:ind w:left="0"/>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UnitOfMeasure</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Bestillingsenhet</w:t>
            </w:r>
            <w:r>
              <w:rPr>
                <w:snapToGrid w:val="0"/>
                <w:color w:val="000000"/>
                <w:sz w:val="20"/>
              </w:rPr>
              <w:t xml:space="preserve">: </w:t>
            </w:r>
            <w:r w:rsidRPr="00AD78CA">
              <w:rPr>
                <w:snapToGrid w:val="0"/>
                <w:color w:val="000000"/>
                <w:sz w:val="20"/>
              </w:rPr>
              <w:t>Dersom denne avviker fra fakturert enhet</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String</w:t>
            </w:r>
          </w:p>
        </w:tc>
      </w:tr>
      <w:tr w:rsidR="009F3320" w:rsidRPr="00AD78CA">
        <w:trPr>
          <w:cantSplit/>
        </w:trPr>
        <w:tc>
          <w:tcPr>
            <w:tcW w:w="276" w:type="dxa"/>
            <w:vMerge/>
            <w:tcBorders>
              <w:top w:val="nil"/>
              <w:bottom w:val="nil"/>
            </w:tcBorders>
          </w:tcPr>
          <w:p w:rsidR="00F56E2F" w:rsidRPr="00AD78CA" w:rsidRDefault="00F56E2F">
            <w:pPr>
              <w:spacing w:after="0"/>
              <w:ind w:left="0"/>
              <w:rPr>
                <w:snapToGrid w:val="0"/>
                <w:color w:val="000000"/>
                <w:sz w:val="20"/>
              </w:rPr>
            </w:pPr>
          </w:p>
        </w:tc>
        <w:tc>
          <w:tcPr>
            <w:tcW w:w="276" w:type="dxa"/>
            <w:vMerge/>
            <w:tcBorders>
              <w:top w:val="nil"/>
              <w:bottom w:val="nil"/>
            </w:tcBorders>
          </w:tcPr>
          <w:p w:rsidR="00F56E2F" w:rsidRPr="00AD78CA" w:rsidRDefault="00F56E2F">
            <w:pPr>
              <w:spacing w:after="0"/>
              <w:ind w:left="0"/>
              <w:rPr>
                <w:snapToGrid w:val="0"/>
                <w:color w:val="000000"/>
                <w:sz w:val="20"/>
              </w:rPr>
            </w:pPr>
          </w:p>
        </w:tc>
        <w:tc>
          <w:tcPr>
            <w:tcW w:w="285" w:type="dxa"/>
            <w:vMerge/>
            <w:tcBorders>
              <w:top w:val="nil"/>
              <w:bottom w:val="nil"/>
            </w:tcBorders>
          </w:tcPr>
          <w:p w:rsidR="00F56E2F" w:rsidRPr="00AD78CA" w:rsidRDefault="00F56E2F">
            <w:pPr>
              <w:spacing w:after="0"/>
              <w:ind w:left="0"/>
              <w:rPr>
                <w:snapToGrid w:val="0"/>
                <w:color w:val="000000"/>
                <w:sz w:val="20"/>
              </w:rPr>
            </w:pPr>
          </w:p>
        </w:tc>
        <w:tc>
          <w:tcPr>
            <w:tcW w:w="288" w:type="dxa"/>
            <w:vMerge/>
          </w:tcPr>
          <w:p w:rsidR="00F56E2F" w:rsidRPr="00AD78CA" w:rsidRDefault="00F56E2F">
            <w:pPr>
              <w:spacing w:after="0"/>
              <w:ind w:left="0"/>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UnitPrice</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Enhetspris i bestillingen</w:t>
            </w:r>
            <w:r>
              <w:rPr>
                <w:snapToGrid w:val="0"/>
                <w:color w:val="000000"/>
                <w:sz w:val="20"/>
              </w:rPr>
              <w:t xml:space="preserve">: </w:t>
            </w:r>
            <w:r w:rsidRPr="00AD78CA">
              <w:rPr>
                <w:snapToGrid w:val="0"/>
                <w:color w:val="000000"/>
                <w:sz w:val="20"/>
              </w:rPr>
              <w:t>I forhold til bestilt enhet</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Decimal</w:t>
            </w:r>
          </w:p>
        </w:tc>
      </w:tr>
      <w:tr w:rsidR="009F3320" w:rsidRPr="00AD78CA">
        <w:trPr>
          <w:cantSplit/>
        </w:trPr>
        <w:tc>
          <w:tcPr>
            <w:tcW w:w="276" w:type="dxa"/>
            <w:vMerge/>
            <w:tcBorders>
              <w:top w:val="nil"/>
              <w:bottom w:val="nil"/>
            </w:tcBorders>
          </w:tcPr>
          <w:p w:rsidR="00F56E2F" w:rsidRPr="00AD78CA" w:rsidRDefault="00F56E2F">
            <w:pPr>
              <w:spacing w:after="0"/>
              <w:ind w:left="0"/>
              <w:rPr>
                <w:snapToGrid w:val="0"/>
                <w:color w:val="000000"/>
                <w:sz w:val="20"/>
              </w:rPr>
            </w:pPr>
          </w:p>
        </w:tc>
        <w:tc>
          <w:tcPr>
            <w:tcW w:w="276" w:type="dxa"/>
            <w:vMerge/>
            <w:tcBorders>
              <w:top w:val="nil"/>
              <w:bottom w:val="nil"/>
            </w:tcBorders>
          </w:tcPr>
          <w:p w:rsidR="00F56E2F" w:rsidRPr="00AD78CA" w:rsidRDefault="00F56E2F">
            <w:pPr>
              <w:spacing w:after="0"/>
              <w:ind w:left="0"/>
              <w:rPr>
                <w:snapToGrid w:val="0"/>
                <w:color w:val="000000"/>
                <w:sz w:val="20"/>
              </w:rPr>
            </w:pPr>
          </w:p>
        </w:tc>
        <w:tc>
          <w:tcPr>
            <w:tcW w:w="285" w:type="dxa"/>
            <w:vMerge/>
            <w:tcBorders>
              <w:top w:val="nil"/>
              <w:bottom w:val="nil"/>
            </w:tcBorders>
          </w:tcPr>
          <w:p w:rsidR="00F56E2F" w:rsidRPr="00AD78CA" w:rsidRDefault="00F56E2F">
            <w:pPr>
              <w:spacing w:after="0"/>
              <w:ind w:left="0"/>
              <w:rPr>
                <w:snapToGrid w:val="0"/>
                <w:color w:val="000000"/>
                <w:sz w:val="20"/>
              </w:rPr>
            </w:pPr>
          </w:p>
        </w:tc>
        <w:tc>
          <w:tcPr>
            <w:tcW w:w="288" w:type="dxa"/>
            <w:vMerge/>
          </w:tcPr>
          <w:p w:rsidR="00F56E2F" w:rsidRPr="00AD78CA" w:rsidRDefault="00F56E2F">
            <w:pPr>
              <w:spacing w:after="0"/>
              <w:ind w:left="0"/>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PriceType</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Pristype</w:t>
            </w:r>
            <w:r>
              <w:rPr>
                <w:snapToGrid w:val="0"/>
                <w:color w:val="000000"/>
                <w:sz w:val="20"/>
              </w:rPr>
              <w:t xml:space="preserve">: </w:t>
            </w:r>
            <w:r w:rsidRPr="00AD78CA">
              <w:rPr>
                <w:snapToGrid w:val="0"/>
                <w:color w:val="000000"/>
                <w:sz w:val="20"/>
              </w:rPr>
              <w:t>I forhold til bestilt enhet</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String</w:t>
            </w:r>
          </w:p>
        </w:tc>
      </w:tr>
      <w:tr w:rsidR="009F3320" w:rsidRPr="00AD78CA">
        <w:trPr>
          <w:cantSplit/>
        </w:trPr>
        <w:tc>
          <w:tcPr>
            <w:tcW w:w="276" w:type="dxa"/>
            <w:vMerge/>
            <w:tcBorders>
              <w:top w:val="nil"/>
              <w:bottom w:val="nil"/>
            </w:tcBorders>
          </w:tcPr>
          <w:p w:rsidR="00F56E2F" w:rsidRPr="00AD78CA" w:rsidRDefault="00F56E2F">
            <w:pPr>
              <w:spacing w:after="0"/>
              <w:ind w:left="0"/>
              <w:rPr>
                <w:snapToGrid w:val="0"/>
                <w:color w:val="000000"/>
                <w:sz w:val="20"/>
              </w:rPr>
            </w:pPr>
          </w:p>
        </w:tc>
        <w:tc>
          <w:tcPr>
            <w:tcW w:w="276" w:type="dxa"/>
            <w:vMerge/>
            <w:tcBorders>
              <w:top w:val="nil"/>
              <w:bottom w:val="nil"/>
            </w:tcBorders>
          </w:tcPr>
          <w:p w:rsidR="00F56E2F" w:rsidRPr="00AD78CA" w:rsidRDefault="00F56E2F">
            <w:pPr>
              <w:spacing w:after="0"/>
              <w:ind w:left="0"/>
              <w:rPr>
                <w:snapToGrid w:val="0"/>
                <w:color w:val="000000"/>
                <w:sz w:val="20"/>
              </w:rPr>
            </w:pPr>
          </w:p>
        </w:tc>
        <w:tc>
          <w:tcPr>
            <w:tcW w:w="285" w:type="dxa"/>
            <w:vMerge/>
            <w:tcBorders>
              <w:top w:val="nil"/>
              <w:bottom w:val="nil"/>
            </w:tcBorders>
          </w:tcPr>
          <w:p w:rsidR="00F56E2F" w:rsidRPr="00AD78CA" w:rsidRDefault="00F56E2F">
            <w:pPr>
              <w:spacing w:after="0"/>
              <w:ind w:left="0"/>
              <w:rPr>
                <w:snapToGrid w:val="0"/>
                <w:color w:val="000000"/>
                <w:sz w:val="20"/>
              </w:rPr>
            </w:pPr>
          </w:p>
        </w:tc>
        <w:tc>
          <w:tcPr>
            <w:tcW w:w="288" w:type="dxa"/>
            <w:vMerge/>
          </w:tcPr>
          <w:p w:rsidR="00F56E2F" w:rsidRPr="00AD78CA" w:rsidRDefault="00F56E2F">
            <w:pPr>
              <w:spacing w:after="0"/>
              <w:ind w:left="0"/>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Quantity</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Bestilt kvantum</w:t>
            </w:r>
            <w:r>
              <w:rPr>
                <w:snapToGrid w:val="0"/>
                <w:color w:val="000000"/>
                <w:sz w:val="20"/>
              </w:rPr>
              <w:t xml:space="preserve">: </w:t>
            </w:r>
            <w:r w:rsidRPr="00AD78CA">
              <w:rPr>
                <w:snapToGrid w:val="0"/>
                <w:color w:val="000000"/>
                <w:sz w:val="20"/>
              </w:rPr>
              <w:t>I forhold til bestilt enhet</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Decimal</w:t>
            </w:r>
          </w:p>
        </w:tc>
      </w:tr>
      <w:tr w:rsidR="009F3320" w:rsidRPr="00AD78CA">
        <w:trPr>
          <w:cantSplit/>
          <w:trHeight w:val="311"/>
        </w:trPr>
        <w:tc>
          <w:tcPr>
            <w:tcW w:w="276" w:type="dxa"/>
            <w:vMerge/>
            <w:tcBorders>
              <w:top w:val="nil"/>
              <w:bottom w:val="nil"/>
            </w:tcBorders>
          </w:tcPr>
          <w:p w:rsidR="00F56E2F" w:rsidRPr="00AD78CA" w:rsidRDefault="00F56E2F">
            <w:pPr>
              <w:spacing w:after="0"/>
              <w:ind w:left="0"/>
              <w:rPr>
                <w:snapToGrid w:val="0"/>
                <w:color w:val="000000"/>
                <w:sz w:val="20"/>
              </w:rPr>
            </w:pPr>
          </w:p>
        </w:tc>
        <w:tc>
          <w:tcPr>
            <w:tcW w:w="276" w:type="dxa"/>
            <w:vMerge/>
            <w:tcBorders>
              <w:top w:val="nil"/>
              <w:bottom w:val="nil"/>
            </w:tcBorders>
          </w:tcPr>
          <w:p w:rsidR="00F56E2F" w:rsidRPr="00AD78CA" w:rsidRDefault="00F56E2F">
            <w:pPr>
              <w:spacing w:after="0"/>
              <w:ind w:left="0"/>
              <w:rPr>
                <w:snapToGrid w:val="0"/>
                <w:color w:val="000000"/>
                <w:sz w:val="20"/>
              </w:rPr>
            </w:pPr>
          </w:p>
        </w:tc>
        <w:tc>
          <w:tcPr>
            <w:tcW w:w="285" w:type="dxa"/>
            <w:vMerge/>
            <w:tcBorders>
              <w:top w:val="nil"/>
              <w:bottom w:val="nil"/>
            </w:tcBorders>
          </w:tcPr>
          <w:p w:rsidR="00F56E2F" w:rsidRPr="00AD78CA" w:rsidRDefault="00F56E2F">
            <w:pPr>
              <w:spacing w:after="0"/>
              <w:ind w:left="0"/>
              <w:rPr>
                <w:snapToGrid w:val="0"/>
                <w:color w:val="000000"/>
                <w:sz w:val="20"/>
              </w:rPr>
            </w:pPr>
          </w:p>
        </w:tc>
        <w:tc>
          <w:tcPr>
            <w:tcW w:w="288" w:type="dxa"/>
            <w:vMerge/>
          </w:tcPr>
          <w:p w:rsidR="00F56E2F" w:rsidRPr="00AD78CA" w:rsidRDefault="00F56E2F">
            <w:pPr>
              <w:spacing w:after="0"/>
              <w:ind w:left="0"/>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LineNum</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Bestillingslinjenummer</w:t>
            </w:r>
            <w:r>
              <w:rPr>
                <w:snapToGrid w:val="0"/>
                <w:color w:val="000000"/>
                <w:sz w:val="20"/>
              </w:rPr>
              <w:t xml:space="preserve">: </w:t>
            </w:r>
            <w:r w:rsidRPr="00AD78CA">
              <w:rPr>
                <w:snapToGrid w:val="0"/>
                <w:color w:val="000000"/>
                <w:sz w:val="20"/>
              </w:rPr>
              <w:t>Referanse til Bestillingens linjenummer</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String</w:t>
            </w:r>
          </w:p>
        </w:tc>
      </w:tr>
      <w:tr w:rsidR="009F3320" w:rsidRPr="00AD78CA">
        <w:trPr>
          <w:cantSplit/>
        </w:trPr>
        <w:tc>
          <w:tcPr>
            <w:tcW w:w="276" w:type="dxa"/>
            <w:tcBorders>
              <w:top w:val="nil"/>
              <w:bottom w:val="nil"/>
            </w:tcBorders>
          </w:tcPr>
          <w:p w:rsidR="00F56E2F" w:rsidRPr="00AD78CA" w:rsidRDefault="00F56E2F">
            <w:pPr>
              <w:spacing w:after="0"/>
              <w:ind w:left="0"/>
              <w:rPr>
                <w:b/>
                <w:snapToGrid w:val="0"/>
                <w:color w:val="000000"/>
                <w:sz w:val="20"/>
              </w:rPr>
            </w:pPr>
          </w:p>
        </w:tc>
        <w:tc>
          <w:tcPr>
            <w:tcW w:w="276" w:type="dxa"/>
            <w:tcBorders>
              <w:top w:val="nil"/>
              <w:bottom w:val="nil"/>
            </w:tcBorders>
          </w:tcPr>
          <w:p w:rsidR="00F56E2F" w:rsidRPr="00AD78CA" w:rsidRDefault="00F56E2F">
            <w:pPr>
              <w:spacing w:after="0"/>
              <w:ind w:left="0"/>
              <w:rPr>
                <w:b/>
                <w:snapToGrid w:val="0"/>
                <w:color w:val="000000"/>
                <w:sz w:val="20"/>
              </w:rPr>
            </w:pPr>
          </w:p>
        </w:tc>
        <w:tc>
          <w:tcPr>
            <w:tcW w:w="285" w:type="dxa"/>
            <w:tcBorders>
              <w:top w:val="nil"/>
              <w:bottom w:val="nil"/>
            </w:tcBorders>
          </w:tcPr>
          <w:p w:rsidR="00F56E2F" w:rsidRPr="00AD78CA" w:rsidRDefault="00F56E2F">
            <w:pPr>
              <w:spacing w:after="0"/>
              <w:ind w:left="0"/>
              <w:rPr>
                <w:b/>
                <w:snapToGrid w:val="0"/>
                <w:color w:val="000000"/>
                <w:sz w:val="20"/>
              </w:rPr>
            </w:pPr>
          </w:p>
        </w:tc>
        <w:tc>
          <w:tcPr>
            <w:tcW w:w="2709" w:type="dxa"/>
            <w:gridSpan w:val="3"/>
          </w:tcPr>
          <w:p w:rsidR="00F56E2F" w:rsidRPr="00AD78CA" w:rsidRDefault="00F56E2F" w:rsidP="00C8716F">
            <w:pPr>
              <w:spacing w:after="0"/>
              <w:ind w:left="0"/>
              <w:rPr>
                <w:b/>
                <w:snapToGrid w:val="0"/>
                <w:color w:val="000000"/>
                <w:sz w:val="20"/>
              </w:rPr>
            </w:pPr>
            <w:r w:rsidRPr="00AD78CA">
              <w:rPr>
                <w:b/>
                <w:snapToGrid w:val="0"/>
                <w:color w:val="000000"/>
                <w:sz w:val="20"/>
              </w:rPr>
              <w:t>DeliveryInformation</w:t>
            </w:r>
          </w:p>
        </w:tc>
        <w:tc>
          <w:tcPr>
            <w:tcW w:w="6662" w:type="dxa"/>
          </w:tcPr>
          <w:p w:rsidR="00F56E2F" w:rsidRPr="00AD78CA" w:rsidRDefault="00F56E2F">
            <w:pPr>
              <w:spacing w:after="0"/>
              <w:ind w:left="0"/>
              <w:rPr>
                <w:b/>
                <w:snapToGrid w:val="0"/>
                <w:color w:val="000000"/>
                <w:sz w:val="20"/>
              </w:rPr>
            </w:pPr>
            <w:r w:rsidRPr="00AD78CA">
              <w:rPr>
                <w:b/>
                <w:snapToGrid w:val="0"/>
                <w:color w:val="000000"/>
                <w:sz w:val="20"/>
              </w:rPr>
              <w:t>Leveringsinformasjon</w:t>
            </w:r>
            <w:r>
              <w:rPr>
                <w:b/>
                <w:snapToGrid w:val="0"/>
                <w:color w:val="000000"/>
                <w:sz w:val="20"/>
              </w:rPr>
              <w:t xml:space="preserve">: </w:t>
            </w:r>
            <w:r w:rsidRPr="00AD78CA">
              <w:rPr>
                <w:b/>
                <w:snapToGrid w:val="0"/>
                <w:color w:val="000000"/>
                <w:sz w:val="20"/>
              </w:rPr>
              <w:t>Informasjon om leveransen.</w:t>
            </w:r>
            <w:r w:rsidRPr="00AD78CA">
              <w:rPr>
                <w:b/>
                <w:snapToGrid w:val="0"/>
                <w:color w:val="000000"/>
                <w:sz w:val="20"/>
              </w:rPr>
              <w:br/>
              <w:t>Null eller en forekomst</w:t>
            </w:r>
          </w:p>
        </w:tc>
        <w:tc>
          <w:tcPr>
            <w:tcW w:w="567" w:type="dxa"/>
          </w:tcPr>
          <w:p w:rsidR="00F56E2F" w:rsidRPr="00AD78CA" w:rsidRDefault="00F56E2F">
            <w:pPr>
              <w:spacing w:after="0"/>
              <w:ind w:left="0"/>
              <w:jc w:val="center"/>
              <w:rPr>
                <w:b/>
                <w:snapToGrid w:val="0"/>
                <w:color w:val="000000"/>
                <w:sz w:val="20"/>
              </w:rPr>
            </w:pPr>
            <w:r w:rsidRPr="00AD78CA">
              <w:rPr>
                <w:b/>
                <w:snapToGrid w:val="0"/>
                <w:color w:val="000000"/>
                <w:sz w:val="20"/>
              </w:rPr>
              <w:t>K</w:t>
            </w:r>
          </w:p>
        </w:tc>
        <w:tc>
          <w:tcPr>
            <w:tcW w:w="1276" w:type="dxa"/>
          </w:tcPr>
          <w:p w:rsidR="00F56E2F" w:rsidRPr="003711F7" w:rsidRDefault="00F56E2F" w:rsidP="00F56E2F">
            <w:pPr>
              <w:spacing w:after="0"/>
              <w:ind w:left="0"/>
              <w:jc w:val="center"/>
              <w:rPr>
                <w:b/>
                <w:snapToGrid w:val="0"/>
                <w:color w:val="000000"/>
                <w:sz w:val="20"/>
              </w:rPr>
            </w:pPr>
            <w:r w:rsidRPr="003711F7">
              <w:rPr>
                <w:b/>
                <w:snapToGrid w:val="0"/>
                <w:color w:val="000000"/>
                <w:sz w:val="20"/>
              </w:rPr>
              <w:t>0..1</w:t>
            </w:r>
          </w:p>
        </w:tc>
        <w:tc>
          <w:tcPr>
            <w:tcW w:w="1701" w:type="dxa"/>
          </w:tcPr>
          <w:p w:rsidR="00F56E2F" w:rsidRPr="00AD78CA" w:rsidRDefault="003711F7">
            <w:pPr>
              <w:spacing w:after="0"/>
              <w:ind w:left="0"/>
              <w:rPr>
                <w:b/>
                <w:snapToGrid w:val="0"/>
                <w:color w:val="000000"/>
                <w:sz w:val="20"/>
              </w:rPr>
            </w:pPr>
            <w:r w:rsidRPr="00AD78CA">
              <w:rPr>
                <w:b/>
                <w:snapToGrid w:val="0"/>
                <w:color w:val="000000"/>
                <w:sz w:val="20"/>
              </w:rPr>
              <w:t>Order</w:t>
            </w:r>
            <w:r>
              <w:rPr>
                <w:b/>
                <w:snapToGrid w:val="0"/>
                <w:color w:val="000000"/>
                <w:sz w:val="20"/>
              </w:rPr>
              <w:t>AndDelivery</w:t>
            </w:r>
            <w:r w:rsidRPr="00AD78CA">
              <w:rPr>
                <w:b/>
                <w:snapToGrid w:val="0"/>
                <w:color w:val="000000"/>
                <w:sz w:val="20"/>
              </w:rPr>
              <w:t>Info</w:t>
            </w:r>
            <w:r>
              <w:rPr>
                <w:b/>
                <w:snapToGrid w:val="0"/>
                <w:color w:val="000000"/>
                <w:sz w:val="20"/>
              </w:rPr>
              <w:t>Type</w:t>
            </w:r>
          </w:p>
        </w:tc>
      </w:tr>
      <w:tr w:rsidR="009F3320" w:rsidRPr="00AD78CA">
        <w:trPr>
          <w:cantSplit/>
        </w:trPr>
        <w:tc>
          <w:tcPr>
            <w:tcW w:w="276" w:type="dxa"/>
            <w:vMerge w:val="restart"/>
            <w:tcBorders>
              <w:top w:val="nil"/>
              <w:bottom w:val="nil"/>
            </w:tcBorders>
          </w:tcPr>
          <w:p w:rsidR="00F56E2F" w:rsidRPr="00AD78CA" w:rsidRDefault="00F56E2F">
            <w:pPr>
              <w:spacing w:after="0"/>
              <w:ind w:left="0"/>
              <w:rPr>
                <w:snapToGrid w:val="0"/>
                <w:color w:val="000000"/>
                <w:sz w:val="20"/>
              </w:rPr>
            </w:pPr>
          </w:p>
        </w:tc>
        <w:tc>
          <w:tcPr>
            <w:tcW w:w="276" w:type="dxa"/>
            <w:vMerge w:val="restart"/>
            <w:tcBorders>
              <w:top w:val="nil"/>
              <w:bottom w:val="nil"/>
            </w:tcBorders>
          </w:tcPr>
          <w:p w:rsidR="00F56E2F" w:rsidRPr="00AD78CA" w:rsidRDefault="00F56E2F">
            <w:pPr>
              <w:spacing w:after="0"/>
              <w:ind w:left="0"/>
              <w:rPr>
                <w:snapToGrid w:val="0"/>
                <w:color w:val="000000"/>
                <w:sz w:val="20"/>
              </w:rPr>
            </w:pPr>
          </w:p>
        </w:tc>
        <w:tc>
          <w:tcPr>
            <w:tcW w:w="285" w:type="dxa"/>
            <w:vMerge w:val="restart"/>
            <w:tcBorders>
              <w:top w:val="nil"/>
              <w:bottom w:val="nil"/>
            </w:tcBorders>
          </w:tcPr>
          <w:p w:rsidR="00F56E2F" w:rsidRPr="00AD78CA" w:rsidRDefault="00F56E2F">
            <w:pPr>
              <w:spacing w:after="0"/>
              <w:ind w:left="0"/>
              <w:rPr>
                <w:snapToGrid w:val="0"/>
                <w:color w:val="000000"/>
                <w:sz w:val="20"/>
              </w:rPr>
            </w:pPr>
          </w:p>
        </w:tc>
        <w:tc>
          <w:tcPr>
            <w:tcW w:w="288" w:type="dxa"/>
            <w:vMerge w:val="restart"/>
          </w:tcPr>
          <w:p w:rsidR="00F56E2F" w:rsidRPr="00AD78CA" w:rsidRDefault="00F56E2F">
            <w:pPr>
              <w:spacing w:after="0"/>
              <w:ind w:left="0"/>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UnitOfMeasure</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Leveringsenhet</w:t>
            </w:r>
            <w:r>
              <w:rPr>
                <w:snapToGrid w:val="0"/>
                <w:color w:val="000000"/>
                <w:sz w:val="20"/>
              </w:rPr>
              <w:t xml:space="preserve">: </w:t>
            </w:r>
            <w:r w:rsidRPr="00AD78CA">
              <w:rPr>
                <w:snapToGrid w:val="0"/>
                <w:color w:val="000000"/>
                <w:sz w:val="20"/>
              </w:rPr>
              <w:t>Dersom denne avviker fra fakturert enhet</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String</w:t>
            </w:r>
          </w:p>
        </w:tc>
      </w:tr>
      <w:tr w:rsidR="009F3320" w:rsidRPr="00AD78CA">
        <w:trPr>
          <w:cantSplit/>
        </w:trPr>
        <w:tc>
          <w:tcPr>
            <w:tcW w:w="276" w:type="dxa"/>
            <w:vMerge/>
            <w:tcBorders>
              <w:top w:val="nil"/>
              <w:bottom w:val="nil"/>
            </w:tcBorders>
          </w:tcPr>
          <w:p w:rsidR="00F56E2F" w:rsidRPr="00AD78CA" w:rsidRDefault="00F56E2F">
            <w:pPr>
              <w:keepNext/>
              <w:keepLines/>
              <w:spacing w:after="0"/>
              <w:ind w:left="0"/>
              <w:rPr>
                <w:snapToGrid w:val="0"/>
                <w:color w:val="000000"/>
                <w:sz w:val="20"/>
              </w:rPr>
            </w:pPr>
          </w:p>
        </w:tc>
        <w:tc>
          <w:tcPr>
            <w:tcW w:w="276" w:type="dxa"/>
            <w:vMerge/>
            <w:tcBorders>
              <w:top w:val="nil"/>
              <w:bottom w:val="nil"/>
            </w:tcBorders>
          </w:tcPr>
          <w:p w:rsidR="00F56E2F" w:rsidRPr="00AD78CA" w:rsidRDefault="00F56E2F">
            <w:pPr>
              <w:keepNext/>
              <w:keepLines/>
              <w:spacing w:after="0"/>
              <w:ind w:left="0"/>
              <w:rPr>
                <w:snapToGrid w:val="0"/>
                <w:color w:val="000000"/>
                <w:sz w:val="20"/>
              </w:rPr>
            </w:pPr>
          </w:p>
        </w:tc>
        <w:tc>
          <w:tcPr>
            <w:tcW w:w="285" w:type="dxa"/>
            <w:vMerge/>
            <w:tcBorders>
              <w:top w:val="nil"/>
              <w:bottom w:val="nil"/>
            </w:tcBorders>
          </w:tcPr>
          <w:p w:rsidR="00F56E2F" w:rsidRPr="00AD78CA" w:rsidRDefault="00F56E2F">
            <w:pPr>
              <w:keepNext/>
              <w:keepLines/>
              <w:spacing w:after="0"/>
              <w:ind w:left="0"/>
              <w:rPr>
                <w:snapToGrid w:val="0"/>
                <w:color w:val="000000"/>
                <w:sz w:val="20"/>
              </w:rPr>
            </w:pPr>
          </w:p>
        </w:tc>
        <w:tc>
          <w:tcPr>
            <w:tcW w:w="288" w:type="dxa"/>
            <w:vMerge/>
          </w:tcPr>
          <w:p w:rsidR="00F56E2F" w:rsidRPr="00AD78CA" w:rsidRDefault="00F56E2F">
            <w:pPr>
              <w:keepNext/>
              <w:keepLines/>
              <w:spacing w:after="0"/>
              <w:ind w:left="0"/>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UnitPrice</w:t>
            </w:r>
          </w:p>
        </w:tc>
        <w:tc>
          <w:tcPr>
            <w:tcW w:w="6662" w:type="dxa"/>
          </w:tcPr>
          <w:p w:rsidR="00F56E2F" w:rsidRPr="00AD78CA" w:rsidRDefault="00F56E2F">
            <w:pPr>
              <w:keepNext/>
              <w:keepLines/>
              <w:spacing w:after="0"/>
              <w:ind w:left="0"/>
              <w:rPr>
                <w:snapToGrid w:val="0"/>
                <w:color w:val="000000"/>
                <w:sz w:val="20"/>
              </w:rPr>
            </w:pPr>
            <w:r w:rsidRPr="00AD78CA">
              <w:rPr>
                <w:snapToGrid w:val="0"/>
                <w:color w:val="000000"/>
                <w:sz w:val="20"/>
              </w:rPr>
              <w:t>Enhetspris i leveransen</w:t>
            </w:r>
            <w:r>
              <w:rPr>
                <w:snapToGrid w:val="0"/>
                <w:color w:val="000000"/>
                <w:sz w:val="20"/>
              </w:rPr>
              <w:t xml:space="preserve">: </w:t>
            </w:r>
            <w:r w:rsidRPr="00AD78CA">
              <w:rPr>
                <w:snapToGrid w:val="0"/>
                <w:color w:val="000000"/>
                <w:sz w:val="20"/>
              </w:rPr>
              <w:t>I forhold til levert enhet</w:t>
            </w:r>
          </w:p>
        </w:tc>
        <w:tc>
          <w:tcPr>
            <w:tcW w:w="567" w:type="dxa"/>
          </w:tcPr>
          <w:p w:rsidR="00F56E2F" w:rsidRPr="00AD78CA" w:rsidRDefault="00F56E2F">
            <w:pPr>
              <w:keepNext/>
              <w:keepLines/>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keepNext/>
              <w:keepLines/>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keepNext/>
              <w:keepLines/>
              <w:spacing w:after="0"/>
              <w:ind w:left="0"/>
              <w:rPr>
                <w:snapToGrid w:val="0"/>
                <w:color w:val="000000"/>
                <w:sz w:val="20"/>
              </w:rPr>
            </w:pPr>
            <w:r w:rsidRPr="00AD78CA">
              <w:rPr>
                <w:snapToGrid w:val="0"/>
                <w:color w:val="000000"/>
                <w:sz w:val="20"/>
              </w:rPr>
              <w:t>Decimal</w:t>
            </w:r>
          </w:p>
        </w:tc>
      </w:tr>
      <w:tr w:rsidR="009F3320" w:rsidRPr="00AD78CA">
        <w:trPr>
          <w:cantSplit/>
        </w:trPr>
        <w:tc>
          <w:tcPr>
            <w:tcW w:w="276" w:type="dxa"/>
            <w:vMerge/>
            <w:tcBorders>
              <w:top w:val="nil"/>
              <w:bottom w:val="nil"/>
            </w:tcBorders>
          </w:tcPr>
          <w:p w:rsidR="00F56E2F" w:rsidRPr="00AD78CA" w:rsidRDefault="00F56E2F">
            <w:pPr>
              <w:spacing w:after="0"/>
              <w:ind w:left="0"/>
              <w:rPr>
                <w:snapToGrid w:val="0"/>
                <w:color w:val="000000"/>
                <w:sz w:val="20"/>
              </w:rPr>
            </w:pPr>
          </w:p>
        </w:tc>
        <w:tc>
          <w:tcPr>
            <w:tcW w:w="276" w:type="dxa"/>
            <w:vMerge/>
            <w:tcBorders>
              <w:top w:val="nil"/>
              <w:bottom w:val="nil"/>
            </w:tcBorders>
          </w:tcPr>
          <w:p w:rsidR="00F56E2F" w:rsidRPr="00AD78CA" w:rsidRDefault="00F56E2F">
            <w:pPr>
              <w:spacing w:after="0"/>
              <w:ind w:left="0"/>
              <w:rPr>
                <w:snapToGrid w:val="0"/>
                <w:color w:val="000000"/>
                <w:sz w:val="20"/>
              </w:rPr>
            </w:pPr>
          </w:p>
        </w:tc>
        <w:tc>
          <w:tcPr>
            <w:tcW w:w="285" w:type="dxa"/>
            <w:vMerge/>
            <w:tcBorders>
              <w:top w:val="nil"/>
              <w:bottom w:val="nil"/>
            </w:tcBorders>
          </w:tcPr>
          <w:p w:rsidR="00F56E2F" w:rsidRPr="00AD78CA" w:rsidRDefault="00F56E2F">
            <w:pPr>
              <w:spacing w:after="0"/>
              <w:ind w:left="0"/>
              <w:rPr>
                <w:snapToGrid w:val="0"/>
                <w:color w:val="000000"/>
                <w:sz w:val="20"/>
              </w:rPr>
            </w:pPr>
          </w:p>
        </w:tc>
        <w:tc>
          <w:tcPr>
            <w:tcW w:w="288" w:type="dxa"/>
            <w:vMerge/>
          </w:tcPr>
          <w:p w:rsidR="00F56E2F" w:rsidRPr="00AD78CA" w:rsidRDefault="00F56E2F">
            <w:pPr>
              <w:spacing w:after="0"/>
              <w:ind w:left="0"/>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PriceType</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Pristype</w:t>
            </w:r>
            <w:r>
              <w:rPr>
                <w:snapToGrid w:val="0"/>
                <w:color w:val="000000"/>
                <w:sz w:val="20"/>
              </w:rPr>
              <w:t xml:space="preserve">: </w:t>
            </w:r>
            <w:r w:rsidRPr="00AD78CA">
              <w:rPr>
                <w:snapToGrid w:val="0"/>
                <w:color w:val="000000"/>
                <w:sz w:val="20"/>
              </w:rPr>
              <w:t>I forhold til levert enhet</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String</w:t>
            </w:r>
          </w:p>
        </w:tc>
      </w:tr>
      <w:tr w:rsidR="009F3320" w:rsidRPr="00AD78CA">
        <w:trPr>
          <w:cantSplit/>
        </w:trPr>
        <w:tc>
          <w:tcPr>
            <w:tcW w:w="276" w:type="dxa"/>
            <w:vMerge/>
            <w:tcBorders>
              <w:top w:val="nil"/>
              <w:bottom w:val="nil"/>
            </w:tcBorders>
          </w:tcPr>
          <w:p w:rsidR="00F56E2F" w:rsidRPr="00AD78CA" w:rsidRDefault="00F56E2F">
            <w:pPr>
              <w:spacing w:after="0"/>
              <w:ind w:left="0"/>
              <w:rPr>
                <w:snapToGrid w:val="0"/>
                <w:color w:val="000000"/>
                <w:sz w:val="20"/>
              </w:rPr>
            </w:pPr>
          </w:p>
        </w:tc>
        <w:tc>
          <w:tcPr>
            <w:tcW w:w="276" w:type="dxa"/>
            <w:vMerge/>
            <w:tcBorders>
              <w:top w:val="nil"/>
              <w:bottom w:val="nil"/>
            </w:tcBorders>
          </w:tcPr>
          <w:p w:rsidR="00F56E2F" w:rsidRPr="00AD78CA" w:rsidRDefault="00F56E2F">
            <w:pPr>
              <w:spacing w:after="0"/>
              <w:ind w:left="0"/>
              <w:rPr>
                <w:snapToGrid w:val="0"/>
                <w:color w:val="000000"/>
                <w:sz w:val="20"/>
              </w:rPr>
            </w:pPr>
          </w:p>
        </w:tc>
        <w:tc>
          <w:tcPr>
            <w:tcW w:w="285" w:type="dxa"/>
            <w:vMerge/>
            <w:tcBorders>
              <w:top w:val="nil"/>
              <w:bottom w:val="nil"/>
            </w:tcBorders>
          </w:tcPr>
          <w:p w:rsidR="00F56E2F" w:rsidRPr="00AD78CA" w:rsidRDefault="00F56E2F">
            <w:pPr>
              <w:spacing w:after="0"/>
              <w:ind w:left="0"/>
              <w:rPr>
                <w:snapToGrid w:val="0"/>
                <w:color w:val="000000"/>
                <w:sz w:val="20"/>
              </w:rPr>
            </w:pPr>
          </w:p>
        </w:tc>
        <w:tc>
          <w:tcPr>
            <w:tcW w:w="288" w:type="dxa"/>
            <w:vMerge/>
          </w:tcPr>
          <w:p w:rsidR="00F56E2F" w:rsidRPr="00AD78CA" w:rsidRDefault="00F56E2F">
            <w:pPr>
              <w:spacing w:after="0"/>
              <w:ind w:left="0"/>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Quantity</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Levert kvantum</w:t>
            </w:r>
            <w:r>
              <w:rPr>
                <w:snapToGrid w:val="0"/>
                <w:color w:val="000000"/>
                <w:sz w:val="20"/>
              </w:rPr>
              <w:t xml:space="preserve">: </w:t>
            </w:r>
            <w:r w:rsidRPr="00AD78CA">
              <w:rPr>
                <w:snapToGrid w:val="0"/>
                <w:color w:val="000000"/>
                <w:sz w:val="20"/>
              </w:rPr>
              <w:t>I forhold til levert enhet</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Decimal</w:t>
            </w:r>
          </w:p>
        </w:tc>
      </w:tr>
      <w:tr w:rsidR="009F3320" w:rsidRPr="00AD78CA">
        <w:trPr>
          <w:cantSplit/>
          <w:trHeight w:val="283"/>
        </w:trPr>
        <w:tc>
          <w:tcPr>
            <w:tcW w:w="276" w:type="dxa"/>
            <w:vMerge/>
            <w:tcBorders>
              <w:top w:val="nil"/>
              <w:bottom w:val="nil"/>
            </w:tcBorders>
          </w:tcPr>
          <w:p w:rsidR="00F56E2F" w:rsidRPr="00AD78CA" w:rsidRDefault="00F56E2F">
            <w:pPr>
              <w:spacing w:after="0"/>
              <w:ind w:left="0"/>
              <w:rPr>
                <w:snapToGrid w:val="0"/>
                <w:color w:val="000000"/>
                <w:sz w:val="20"/>
              </w:rPr>
            </w:pPr>
          </w:p>
        </w:tc>
        <w:tc>
          <w:tcPr>
            <w:tcW w:w="276" w:type="dxa"/>
            <w:vMerge/>
            <w:tcBorders>
              <w:top w:val="nil"/>
              <w:bottom w:val="nil"/>
            </w:tcBorders>
          </w:tcPr>
          <w:p w:rsidR="00F56E2F" w:rsidRPr="00AD78CA" w:rsidRDefault="00F56E2F">
            <w:pPr>
              <w:spacing w:after="0"/>
              <w:ind w:left="0"/>
              <w:rPr>
                <w:snapToGrid w:val="0"/>
                <w:color w:val="000000"/>
                <w:sz w:val="20"/>
              </w:rPr>
            </w:pPr>
          </w:p>
        </w:tc>
        <w:tc>
          <w:tcPr>
            <w:tcW w:w="285" w:type="dxa"/>
            <w:vMerge/>
            <w:tcBorders>
              <w:top w:val="nil"/>
              <w:bottom w:val="nil"/>
            </w:tcBorders>
          </w:tcPr>
          <w:p w:rsidR="00F56E2F" w:rsidRPr="00AD78CA" w:rsidRDefault="00F56E2F">
            <w:pPr>
              <w:spacing w:after="0"/>
              <w:ind w:left="0"/>
              <w:rPr>
                <w:snapToGrid w:val="0"/>
                <w:color w:val="000000"/>
                <w:sz w:val="20"/>
              </w:rPr>
            </w:pPr>
          </w:p>
        </w:tc>
        <w:tc>
          <w:tcPr>
            <w:tcW w:w="288" w:type="dxa"/>
            <w:vMerge/>
          </w:tcPr>
          <w:p w:rsidR="00F56E2F" w:rsidRPr="00AD78CA" w:rsidRDefault="00F56E2F">
            <w:pPr>
              <w:spacing w:after="0"/>
              <w:ind w:left="0"/>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LineNum</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Pakkseddellinjenummer</w:t>
            </w:r>
            <w:r>
              <w:rPr>
                <w:snapToGrid w:val="0"/>
                <w:color w:val="000000"/>
                <w:sz w:val="20"/>
              </w:rPr>
              <w:t xml:space="preserve">: </w:t>
            </w:r>
            <w:r w:rsidRPr="00AD78CA">
              <w:rPr>
                <w:snapToGrid w:val="0"/>
                <w:color w:val="000000"/>
                <w:sz w:val="20"/>
              </w:rPr>
              <w:t>Referanse til linjenummer på pakkseddel</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String</w:t>
            </w:r>
          </w:p>
        </w:tc>
      </w:tr>
      <w:tr w:rsidR="009F3320" w:rsidRPr="00AD78CA">
        <w:trPr>
          <w:cantSplit/>
        </w:trPr>
        <w:tc>
          <w:tcPr>
            <w:tcW w:w="276" w:type="dxa"/>
            <w:tcBorders>
              <w:top w:val="nil"/>
              <w:bottom w:val="nil"/>
            </w:tcBorders>
          </w:tcPr>
          <w:p w:rsidR="00F56E2F" w:rsidRPr="00AD78CA" w:rsidRDefault="00F56E2F">
            <w:pPr>
              <w:spacing w:after="0"/>
              <w:ind w:left="0"/>
              <w:rPr>
                <w:b/>
                <w:snapToGrid w:val="0"/>
                <w:color w:val="000000"/>
                <w:sz w:val="20"/>
              </w:rPr>
            </w:pPr>
          </w:p>
        </w:tc>
        <w:tc>
          <w:tcPr>
            <w:tcW w:w="276" w:type="dxa"/>
            <w:tcBorders>
              <w:top w:val="nil"/>
              <w:bottom w:val="nil"/>
            </w:tcBorders>
          </w:tcPr>
          <w:p w:rsidR="00F56E2F" w:rsidRPr="00AD78CA" w:rsidRDefault="00F56E2F">
            <w:pPr>
              <w:spacing w:after="0"/>
              <w:ind w:left="0"/>
              <w:rPr>
                <w:b/>
                <w:snapToGrid w:val="0"/>
                <w:color w:val="000000"/>
                <w:sz w:val="20"/>
              </w:rPr>
            </w:pPr>
          </w:p>
        </w:tc>
        <w:tc>
          <w:tcPr>
            <w:tcW w:w="285" w:type="dxa"/>
            <w:tcBorders>
              <w:top w:val="nil"/>
              <w:bottom w:val="nil"/>
            </w:tcBorders>
          </w:tcPr>
          <w:p w:rsidR="00F56E2F" w:rsidRPr="00AD78CA" w:rsidRDefault="00F56E2F">
            <w:pPr>
              <w:spacing w:after="0"/>
              <w:ind w:left="0"/>
              <w:rPr>
                <w:b/>
                <w:snapToGrid w:val="0"/>
                <w:color w:val="000000"/>
                <w:sz w:val="20"/>
              </w:rPr>
            </w:pPr>
          </w:p>
        </w:tc>
        <w:tc>
          <w:tcPr>
            <w:tcW w:w="2709" w:type="dxa"/>
            <w:gridSpan w:val="3"/>
          </w:tcPr>
          <w:p w:rsidR="00F56E2F" w:rsidRPr="00AD78CA" w:rsidRDefault="00F56E2F" w:rsidP="00C8716F">
            <w:pPr>
              <w:spacing w:after="0"/>
              <w:ind w:left="0"/>
              <w:rPr>
                <w:b/>
                <w:snapToGrid w:val="0"/>
                <w:color w:val="000000"/>
                <w:sz w:val="20"/>
              </w:rPr>
            </w:pPr>
            <w:r w:rsidRPr="00AD78CA">
              <w:rPr>
                <w:b/>
                <w:snapToGrid w:val="0"/>
                <w:color w:val="000000"/>
                <w:sz w:val="20"/>
              </w:rPr>
              <w:t>SuppliersOrderInformation</w:t>
            </w:r>
          </w:p>
        </w:tc>
        <w:tc>
          <w:tcPr>
            <w:tcW w:w="6662" w:type="dxa"/>
          </w:tcPr>
          <w:p w:rsidR="00F56E2F" w:rsidRPr="00AD78CA" w:rsidRDefault="00F56E2F">
            <w:pPr>
              <w:spacing w:after="0"/>
              <w:ind w:left="0"/>
              <w:rPr>
                <w:b/>
                <w:snapToGrid w:val="0"/>
                <w:color w:val="000000"/>
                <w:sz w:val="20"/>
              </w:rPr>
            </w:pPr>
            <w:r w:rsidRPr="00AD78CA">
              <w:rPr>
                <w:b/>
                <w:snapToGrid w:val="0"/>
                <w:color w:val="000000"/>
                <w:sz w:val="20"/>
              </w:rPr>
              <w:t>Leverandørordreinformasjon</w:t>
            </w:r>
            <w:r>
              <w:rPr>
                <w:b/>
                <w:snapToGrid w:val="0"/>
                <w:color w:val="000000"/>
                <w:sz w:val="20"/>
              </w:rPr>
              <w:t xml:space="preserve">: </w:t>
            </w:r>
            <w:r w:rsidRPr="00AD78CA">
              <w:rPr>
                <w:b/>
                <w:snapToGrid w:val="0"/>
                <w:color w:val="000000"/>
                <w:sz w:val="20"/>
              </w:rPr>
              <w:t>Informasjon om leverandørs interne ordre.</w:t>
            </w:r>
            <w:r w:rsidR="0070121D">
              <w:rPr>
                <w:b/>
                <w:snapToGrid w:val="0"/>
                <w:color w:val="000000"/>
                <w:sz w:val="20"/>
              </w:rPr>
              <w:t xml:space="preserve"> </w:t>
            </w:r>
            <w:r w:rsidRPr="00AD78CA">
              <w:rPr>
                <w:b/>
                <w:snapToGrid w:val="0"/>
                <w:color w:val="000000"/>
                <w:sz w:val="20"/>
              </w:rPr>
              <w:t>Null eller en forekomst</w:t>
            </w:r>
          </w:p>
        </w:tc>
        <w:tc>
          <w:tcPr>
            <w:tcW w:w="567" w:type="dxa"/>
          </w:tcPr>
          <w:p w:rsidR="00F56E2F" w:rsidRPr="00AD78CA" w:rsidRDefault="00F56E2F">
            <w:pPr>
              <w:spacing w:after="0"/>
              <w:ind w:left="0"/>
              <w:jc w:val="center"/>
              <w:rPr>
                <w:b/>
                <w:snapToGrid w:val="0"/>
                <w:color w:val="000000"/>
                <w:sz w:val="20"/>
              </w:rPr>
            </w:pPr>
            <w:r w:rsidRPr="00AD78CA">
              <w:rPr>
                <w:b/>
                <w:snapToGrid w:val="0"/>
                <w:color w:val="000000"/>
                <w:sz w:val="20"/>
              </w:rPr>
              <w:t>K</w:t>
            </w:r>
          </w:p>
        </w:tc>
        <w:tc>
          <w:tcPr>
            <w:tcW w:w="1276" w:type="dxa"/>
          </w:tcPr>
          <w:p w:rsidR="00F56E2F" w:rsidRPr="003711F7" w:rsidRDefault="00F56E2F" w:rsidP="00F56E2F">
            <w:pPr>
              <w:spacing w:after="0"/>
              <w:ind w:left="0"/>
              <w:jc w:val="center"/>
              <w:rPr>
                <w:b/>
                <w:snapToGrid w:val="0"/>
                <w:color w:val="000000"/>
                <w:sz w:val="20"/>
              </w:rPr>
            </w:pPr>
            <w:r w:rsidRPr="003711F7">
              <w:rPr>
                <w:b/>
                <w:snapToGrid w:val="0"/>
                <w:color w:val="000000"/>
                <w:sz w:val="20"/>
              </w:rPr>
              <w:t>0..1</w:t>
            </w:r>
          </w:p>
        </w:tc>
        <w:tc>
          <w:tcPr>
            <w:tcW w:w="1701" w:type="dxa"/>
          </w:tcPr>
          <w:p w:rsidR="00F56E2F" w:rsidRPr="00AD78CA" w:rsidRDefault="003711F7">
            <w:pPr>
              <w:spacing w:after="0"/>
              <w:ind w:left="0"/>
              <w:rPr>
                <w:b/>
                <w:snapToGrid w:val="0"/>
                <w:color w:val="000000"/>
                <w:sz w:val="20"/>
              </w:rPr>
            </w:pPr>
            <w:r w:rsidRPr="00AD78CA">
              <w:rPr>
                <w:b/>
                <w:snapToGrid w:val="0"/>
                <w:color w:val="000000"/>
                <w:sz w:val="20"/>
              </w:rPr>
              <w:t>Order</w:t>
            </w:r>
            <w:r>
              <w:rPr>
                <w:b/>
                <w:snapToGrid w:val="0"/>
                <w:color w:val="000000"/>
                <w:sz w:val="20"/>
              </w:rPr>
              <w:t>AndDelivery</w:t>
            </w:r>
            <w:r w:rsidRPr="00AD78CA">
              <w:rPr>
                <w:b/>
                <w:snapToGrid w:val="0"/>
                <w:color w:val="000000"/>
                <w:sz w:val="20"/>
              </w:rPr>
              <w:t>Info</w:t>
            </w:r>
            <w:r>
              <w:rPr>
                <w:b/>
                <w:snapToGrid w:val="0"/>
                <w:color w:val="000000"/>
                <w:sz w:val="20"/>
              </w:rPr>
              <w:t>Type</w:t>
            </w:r>
          </w:p>
        </w:tc>
      </w:tr>
      <w:tr w:rsidR="009F3320" w:rsidRPr="00AD78CA">
        <w:trPr>
          <w:cantSplit/>
        </w:trPr>
        <w:tc>
          <w:tcPr>
            <w:tcW w:w="276" w:type="dxa"/>
            <w:vMerge w:val="restart"/>
            <w:tcBorders>
              <w:top w:val="nil"/>
              <w:bottom w:val="nil"/>
            </w:tcBorders>
          </w:tcPr>
          <w:p w:rsidR="00F56E2F" w:rsidRPr="00AD78CA" w:rsidRDefault="00F56E2F">
            <w:pPr>
              <w:spacing w:after="0"/>
              <w:ind w:left="0"/>
              <w:rPr>
                <w:snapToGrid w:val="0"/>
                <w:color w:val="000000"/>
                <w:sz w:val="20"/>
              </w:rPr>
            </w:pPr>
          </w:p>
        </w:tc>
        <w:tc>
          <w:tcPr>
            <w:tcW w:w="276" w:type="dxa"/>
            <w:vMerge w:val="restart"/>
            <w:tcBorders>
              <w:top w:val="nil"/>
              <w:bottom w:val="nil"/>
            </w:tcBorders>
          </w:tcPr>
          <w:p w:rsidR="00F56E2F" w:rsidRPr="00AD78CA" w:rsidRDefault="00F56E2F">
            <w:pPr>
              <w:spacing w:after="0"/>
              <w:ind w:left="0"/>
              <w:rPr>
                <w:snapToGrid w:val="0"/>
                <w:color w:val="000000"/>
                <w:sz w:val="20"/>
              </w:rPr>
            </w:pPr>
          </w:p>
        </w:tc>
        <w:tc>
          <w:tcPr>
            <w:tcW w:w="285" w:type="dxa"/>
            <w:vMerge w:val="restart"/>
            <w:tcBorders>
              <w:top w:val="nil"/>
              <w:bottom w:val="nil"/>
            </w:tcBorders>
          </w:tcPr>
          <w:p w:rsidR="00F56E2F" w:rsidRPr="00AD78CA" w:rsidRDefault="00F56E2F">
            <w:pPr>
              <w:spacing w:after="0"/>
              <w:ind w:left="0"/>
              <w:rPr>
                <w:snapToGrid w:val="0"/>
                <w:color w:val="000000"/>
                <w:sz w:val="20"/>
              </w:rPr>
            </w:pPr>
          </w:p>
        </w:tc>
        <w:tc>
          <w:tcPr>
            <w:tcW w:w="288" w:type="dxa"/>
            <w:vMerge w:val="restart"/>
          </w:tcPr>
          <w:p w:rsidR="00F56E2F" w:rsidRPr="00AD78CA" w:rsidRDefault="00F56E2F">
            <w:pPr>
              <w:spacing w:after="0"/>
              <w:ind w:left="0"/>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UnitOfMeasure</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Enhet</w:t>
            </w:r>
            <w:r>
              <w:rPr>
                <w:snapToGrid w:val="0"/>
                <w:color w:val="000000"/>
                <w:sz w:val="20"/>
              </w:rPr>
              <w:t xml:space="preserve">: </w:t>
            </w:r>
            <w:r w:rsidRPr="00AD78CA">
              <w:rPr>
                <w:snapToGrid w:val="0"/>
                <w:color w:val="000000"/>
                <w:sz w:val="20"/>
              </w:rPr>
              <w:t>Dersom denne avviker fra fakturert enhet</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String</w:t>
            </w:r>
          </w:p>
        </w:tc>
      </w:tr>
      <w:tr w:rsidR="009F3320" w:rsidRPr="00AD78CA">
        <w:trPr>
          <w:cantSplit/>
        </w:trPr>
        <w:tc>
          <w:tcPr>
            <w:tcW w:w="276" w:type="dxa"/>
            <w:vMerge/>
            <w:tcBorders>
              <w:top w:val="nil"/>
              <w:bottom w:val="nil"/>
            </w:tcBorders>
          </w:tcPr>
          <w:p w:rsidR="00F56E2F" w:rsidRPr="00AD78CA" w:rsidRDefault="00F56E2F">
            <w:pPr>
              <w:keepNext/>
              <w:keepLines/>
              <w:spacing w:after="0"/>
              <w:ind w:left="0"/>
              <w:rPr>
                <w:snapToGrid w:val="0"/>
                <w:color w:val="000000"/>
                <w:sz w:val="20"/>
              </w:rPr>
            </w:pPr>
          </w:p>
        </w:tc>
        <w:tc>
          <w:tcPr>
            <w:tcW w:w="276" w:type="dxa"/>
            <w:vMerge/>
            <w:tcBorders>
              <w:top w:val="nil"/>
              <w:bottom w:val="nil"/>
            </w:tcBorders>
          </w:tcPr>
          <w:p w:rsidR="00F56E2F" w:rsidRPr="00AD78CA" w:rsidRDefault="00F56E2F">
            <w:pPr>
              <w:keepNext/>
              <w:keepLines/>
              <w:spacing w:after="0"/>
              <w:ind w:left="0"/>
              <w:rPr>
                <w:snapToGrid w:val="0"/>
                <w:color w:val="000000"/>
                <w:sz w:val="20"/>
              </w:rPr>
            </w:pPr>
          </w:p>
        </w:tc>
        <w:tc>
          <w:tcPr>
            <w:tcW w:w="285" w:type="dxa"/>
            <w:vMerge/>
            <w:tcBorders>
              <w:top w:val="nil"/>
              <w:bottom w:val="nil"/>
            </w:tcBorders>
          </w:tcPr>
          <w:p w:rsidR="00F56E2F" w:rsidRPr="00AD78CA" w:rsidRDefault="00F56E2F">
            <w:pPr>
              <w:keepNext/>
              <w:keepLines/>
              <w:spacing w:after="0"/>
              <w:ind w:left="0"/>
              <w:rPr>
                <w:snapToGrid w:val="0"/>
                <w:color w:val="000000"/>
                <w:sz w:val="20"/>
              </w:rPr>
            </w:pPr>
          </w:p>
        </w:tc>
        <w:tc>
          <w:tcPr>
            <w:tcW w:w="288" w:type="dxa"/>
            <w:vMerge/>
          </w:tcPr>
          <w:p w:rsidR="00F56E2F" w:rsidRPr="00AD78CA" w:rsidRDefault="00F56E2F">
            <w:pPr>
              <w:keepNext/>
              <w:keepLines/>
              <w:spacing w:after="0"/>
              <w:ind w:left="0"/>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UnitPrice</w:t>
            </w:r>
          </w:p>
        </w:tc>
        <w:tc>
          <w:tcPr>
            <w:tcW w:w="6662" w:type="dxa"/>
          </w:tcPr>
          <w:p w:rsidR="00F56E2F" w:rsidRPr="00AD78CA" w:rsidRDefault="00F56E2F">
            <w:pPr>
              <w:keepNext/>
              <w:keepLines/>
              <w:spacing w:after="0"/>
              <w:ind w:left="0"/>
              <w:rPr>
                <w:snapToGrid w:val="0"/>
                <w:color w:val="000000"/>
                <w:sz w:val="20"/>
              </w:rPr>
            </w:pPr>
            <w:r w:rsidRPr="00AD78CA">
              <w:rPr>
                <w:snapToGrid w:val="0"/>
                <w:color w:val="000000"/>
                <w:sz w:val="20"/>
              </w:rPr>
              <w:t>Enhetspris i ordren</w:t>
            </w:r>
            <w:r>
              <w:rPr>
                <w:snapToGrid w:val="0"/>
                <w:color w:val="000000"/>
                <w:sz w:val="20"/>
              </w:rPr>
              <w:t xml:space="preserve">: </w:t>
            </w:r>
            <w:r w:rsidRPr="00AD78CA">
              <w:rPr>
                <w:snapToGrid w:val="0"/>
                <w:color w:val="000000"/>
                <w:sz w:val="20"/>
              </w:rPr>
              <w:t>I forhold til enhet i leverandørs ordre</w:t>
            </w:r>
          </w:p>
        </w:tc>
        <w:tc>
          <w:tcPr>
            <w:tcW w:w="567" w:type="dxa"/>
          </w:tcPr>
          <w:p w:rsidR="00F56E2F" w:rsidRPr="00AD78CA" w:rsidRDefault="00F56E2F">
            <w:pPr>
              <w:keepNext/>
              <w:keepLines/>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keepNext/>
              <w:keepLines/>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keepNext/>
              <w:keepLines/>
              <w:spacing w:after="0"/>
              <w:ind w:left="0"/>
              <w:rPr>
                <w:snapToGrid w:val="0"/>
                <w:color w:val="000000"/>
                <w:sz w:val="20"/>
              </w:rPr>
            </w:pPr>
            <w:r w:rsidRPr="00AD78CA">
              <w:rPr>
                <w:snapToGrid w:val="0"/>
                <w:color w:val="000000"/>
                <w:sz w:val="20"/>
              </w:rPr>
              <w:t>Decimal</w:t>
            </w:r>
          </w:p>
        </w:tc>
      </w:tr>
      <w:tr w:rsidR="009F3320" w:rsidRPr="00AD78CA">
        <w:trPr>
          <w:cantSplit/>
        </w:trPr>
        <w:tc>
          <w:tcPr>
            <w:tcW w:w="276" w:type="dxa"/>
            <w:vMerge/>
            <w:tcBorders>
              <w:top w:val="nil"/>
              <w:bottom w:val="nil"/>
            </w:tcBorders>
          </w:tcPr>
          <w:p w:rsidR="00F56E2F" w:rsidRPr="00AD78CA" w:rsidRDefault="00F56E2F">
            <w:pPr>
              <w:spacing w:after="0"/>
              <w:ind w:left="0"/>
              <w:rPr>
                <w:snapToGrid w:val="0"/>
                <w:color w:val="000000"/>
                <w:sz w:val="20"/>
              </w:rPr>
            </w:pPr>
          </w:p>
        </w:tc>
        <w:tc>
          <w:tcPr>
            <w:tcW w:w="276" w:type="dxa"/>
            <w:vMerge/>
            <w:tcBorders>
              <w:top w:val="nil"/>
              <w:bottom w:val="nil"/>
            </w:tcBorders>
          </w:tcPr>
          <w:p w:rsidR="00F56E2F" w:rsidRPr="00AD78CA" w:rsidRDefault="00F56E2F">
            <w:pPr>
              <w:spacing w:after="0"/>
              <w:ind w:left="0"/>
              <w:rPr>
                <w:snapToGrid w:val="0"/>
                <w:color w:val="000000"/>
                <w:sz w:val="20"/>
              </w:rPr>
            </w:pPr>
          </w:p>
        </w:tc>
        <w:tc>
          <w:tcPr>
            <w:tcW w:w="285" w:type="dxa"/>
            <w:vMerge/>
            <w:tcBorders>
              <w:top w:val="nil"/>
              <w:bottom w:val="nil"/>
            </w:tcBorders>
          </w:tcPr>
          <w:p w:rsidR="00F56E2F" w:rsidRPr="00AD78CA" w:rsidRDefault="00F56E2F">
            <w:pPr>
              <w:spacing w:after="0"/>
              <w:ind w:left="0"/>
              <w:rPr>
                <w:snapToGrid w:val="0"/>
                <w:color w:val="000000"/>
                <w:sz w:val="20"/>
              </w:rPr>
            </w:pPr>
          </w:p>
        </w:tc>
        <w:tc>
          <w:tcPr>
            <w:tcW w:w="288" w:type="dxa"/>
            <w:vMerge/>
          </w:tcPr>
          <w:p w:rsidR="00F56E2F" w:rsidRPr="00AD78CA" w:rsidRDefault="00F56E2F">
            <w:pPr>
              <w:spacing w:after="0"/>
              <w:ind w:left="0"/>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PriceType</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Pristype</w:t>
            </w:r>
            <w:r>
              <w:rPr>
                <w:snapToGrid w:val="0"/>
                <w:color w:val="000000"/>
                <w:sz w:val="20"/>
              </w:rPr>
              <w:t>:</w:t>
            </w:r>
            <w:r w:rsidRPr="00AD78CA">
              <w:rPr>
                <w:snapToGrid w:val="0"/>
                <w:color w:val="000000"/>
                <w:sz w:val="20"/>
              </w:rPr>
              <w:t>I forhold til enhet i leverandørs ordre</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String</w:t>
            </w:r>
          </w:p>
        </w:tc>
      </w:tr>
      <w:tr w:rsidR="009F3320" w:rsidRPr="00AD78CA">
        <w:trPr>
          <w:cantSplit/>
        </w:trPr>
        <w:tc>
          <w:tcPr>
            <w:tcW w:w="276" w:type="dxa"/>
            <w:vMerge/>
            <w:tcBorders>
              <w:top w:val="nil"/>
              <w:bottom w:val="nil"/>
            </w:tcBorders>
          </w:tcPr>
          <w:p w:rsidR="00F56E2F" w:rsidRPr="00AD78CA" w:rsidRDefault="00F56E2F">
            <w:pPr>
              <w:spacing w:after="0"/>
              <w:ind w:left="0"/>
              <w:rPr>
                <w:snapToGrid w:val="0"/>
                <w:color w:val="000000"/>
                <w:sz w:val="20"/>
              </w:rPr>
            </w:pPr>
          </w:p>
        </w:tc>
        <w:tc>
          <w:tcPr>
            <w:tcW w:w="276" w:type="dxa"/>
            <w:vMerge/>
            <w:tcBorders>
              <w:top w:val="nil"/>
              <w:bottom w:val="nil"/>
            </w:tcBorders>
          </w:tcPr>
          <w:p w:rsidR="00F56E2F" w:rsidRPr="00AD78CA" w:rsidRDefault="00F56E2F">
            <w:pPr>
              <w:spacing w:after="0"/>
              <w:ind w:left="0"/>
              <w:rPr>
                <w:snapToGrid w:val="0"/>
                <w:color w:val="000000"/>
                <w:sz w:val="20"/>
              </w:rPr>
            </w:pPr>
          </w:p>
        </w:tc>
        <w:tc>
          <w:tcPr>
            <w:tcW w:w="285" w:type="dxa"/>
            <w:vMerge/>
            <w:tcBorders>
              <w:top w:val="nil"/>
              <w:bottom w:val="nil"/>
            </w:tcBorders>
          </w:tcPr>
          <w:p w:rsidR="00F56E2F" w:rsidRPr="00AD78CA" w:rsidRDefault="00F56E2F">
            <w:pPr>
              <w:spacing w:after="0"/>
              <w:ind w:left="0"/>
              <w:rPr>
                <w:snapToGrid w:val="0"/>
                <w:color w:val="000000"/>
                <w:sz w:val="20"/>
              </w:rPr>
            </w:pPr>
          </w:p>
        </w:tc>
        <w:tc>
          <w:tcPr>
            <w:tcW w:w="288" w:type="dxa"/>
            <w:vMerge/>
            <w:tcBorders>
              <w:bottom w:val="nil"/>
            </w:tcBorders>
          </w:tcPr>
          <w:p w:rsidR="00F56E2F" w:rsidRPr="00AD78CA" w:rsidRDefault="00F56E2F">
            <w:pPr>
              <w:spacing w:after="0"/>
              <w:ind w:left="0"/>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Quantity</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Kvantum</w:t>
            </w:r>
            <w:r>
              <w:rPr>
                <w:snapToGrid w:val="0"/>
                <w:color w:val="000000"/>
                <w:sz w:val="20"/>
              </w:rPr>
              <w:t xml:space="preserve">: </w:t>
            </w:r>
            <w:r w:rsidRPr="00AD78CA">
              <w:rPr>
                <w:snapToGrid w:val="0"/>
                <w:color w:val="000000"/>
                <w:sz w:val="20"/>
              </w:rPr>
              <w:t>I forhold til enhet i leverandørs ordre</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Decimal</w:t>
            </w:r>
          </w:p>
        </w:tc>
      </w:tr>
      <w:tr w:rsidR="009F3320" w:rsidRPr="00AD78CA">
        <w:trPr>
          <w:cantSplit/>
          <w:trHeight w:val="177"/>
        </w:trPr>
        <w:tc>
          <w:tcPr>
            <w:tcW w:w="276" w:type="dxa"/>
            <w:tcBorders>
              <w:top w:val="nil"/>
              <w:bottom w:val="nil"/>
            </w:tcBorders>
          </w:tcPr>
          <w:p w:rsidR="00F56E2F" w:rsidRPr="00AD78CA" w:rsidRDefault="00F56E2F">
            <w:pPr>
              <w:spacing w:after="0"/>
              <w:ind w:left="0"/>
              <w:rPr>
                <w:snapToGrid w:val="0"/>
                <w:color w:val="000000"/>
                <w:sz w:val="20"/>
              </w:rPr>
            </w:pPr>
          </w:p>
        </w:tc>
        <w:tc>
          <w:tcPr>
            <w:tcW w:w="276" w:type="dxa"/>
            <w:tcBorders>
              <w:top w:val="nil"/>
              <w:bottom w:val="nil"/>
            </w:tcBorders>
          </w:tcPr>
          <w:p w:rsidR="00F56E2F" w:rsidRPr="00AD78CA" w:rsidRDefault="00F56E2F">
            <w:pPr>
              <w:spacing w:after="0"/>
              <w:ind w:left="0"/>
              <w:rPr>
                <w:snapToGrid w:val="0"/>
                <w:color w:val="000000"/>
                <w:sz w:val="20"/>
              </w:rPr>
            </w:pPr>
          </w:p>
        </w:tc>
        <w:tc>
          <w:tcPr>
            <w:tcW w:w="285" w:type="dxa"/>
            <w:tcBorders>
              <w:top w:val="nil"/>
              <w:bottom w:val="nil"/>
            </w:tcBorders>
          </w:tcPr>
          <w:p w:rsidR="00F56E2F" w:rsidRPr="00AD78CA" w:rsidRDefault="00F56E2F">
            <w:pPr>
              <w:spacing w:after="0"/>
              <w:ind w:left="0"/>
              <w:rPr>
                <w:snapToGrid w:val="0"/>
                <w:color w:val="000000"/>
                <w:sz w:val="20"/>
              </w:rPr>
            </w:pPr>
          </w:p>
        </w:tc>
        <w:tc>
          <w:tcPr>
            <w:tcW w:w="288" w:type="dxa"/>
            <w:tcBorders>
              <w:top w:val="nil"/>
              <w:bottom w:val="single" w:sz="4" w:space="0" w:color="auto"/>
            </w:tcBorders>
          </w:tcPr>
          <w:p w:rsidR="00F56E2F" w:rsidRPr="00AD78CA" w:rsidRDefault="00F56E2F">
            <w:pPr>
              <w:spacing w:after="0"/>
              <w:ind w:left="0"/>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LineNum</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Ordrelinjenummer</w:t>
            </w:r>
            <w:r>
              <w:rPr>
                <w:snapToGrid w:val="0"/>
                <w:color w:val="000000"/>
                <w:sz w:val="20"/>
              </w:rPr>
              <w:t xml:space="preserve">: </w:t>
            </w:r>
            <w:r w:rsidRPr="00AD78CA">
              <w:rPr>
                <w:snapToGrid w:val="0"/>
                <w:color w:val="000000"/>
                <w:sz w:val="20"/>
              </w:rPr>
              <w:t>Referanse til linjenummer i leverandørs ordre</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String</w:t>
            </w:r>
          </w:p>
        </w:tc>
      </w:tr>
      <w:tr w:rsidR="009F3320" w:rsidRPr="00AD78CA">
        <w:trPr>
          <w:cantSplit/>
        </w:trPr>
        <w:tc>
          <w:tcPr>
            <w:tcW w:w="276" w:type="dxa"/>
            <w:tcBorders>
              <w:top w:val="nil"/>
              <w:bottom w:val="nil"/>
            </w:tcBorders>
          </w:tcPr>
          <w:p w:rsidR="00F56E2F" w:rsidRPr="00AD78CA" w:rsidRDefault="00F56E2F">
            <w:pPr>
              <w:spacing w:after="0"/>
              <w:ind w:left="0"/>
              <w:rPr>
                <w:b/>
                <w:snapToGrid w:val="0"/>
                <w:color w:val="000000"/>
                <w:sz w:val="20"/>
              </w:rPr>
            </w:pPr>
          </w:p>
        </w:tc>
        <w:tc>
          <w:tcPr>
            <w:tcW w:w="276" w:type="dxa"/>
            <w:tcBorders>
              <w:top w:val="nil"/>
              <w:bottom w:val="nil"/>
            </w:tcBorders>
          </w:tcPr>
          <w:p w:rsidR="00F56E2F" w:rsidRPr="00AD78CA" w:rsidRDefault="00F56E2F">
            <w:pPr>
              <w:spacing w:after="0"/>
              <w:ind w:left="0"/>
              <w:rPr>
                <w:b/>
                <w:snapToGrid w:val="0"/>
                <w:color w:val="000000"/>
                <w:sz w:val="20"/>
              </w:rPr>
            </w:pPr>
          </w:p>
        </w:tc>
        <w:tc>
          <w:tcPr>
            <w:tcW w:w="285" w:type="dxa"/>
            <w:tcBorders>
              <w:top w:val="nil"/>
              <w:bottom w:val="nil"/>
            </w:tcBorders>
          </w:tcPr>
          <w:p w:rsidR="00F56E2F" w:rsidRPr="00AD78CA" w:rsidRDefault="00F56E2F">
            <w:pPr>
              <w:spacing w:after="0"/>
              <w:ind w:left="0"/>
              <w:rPr>
                <w:b/>
                <w:snapToGrid w:val="0"/>
                <w:color w:val="000000"/>
                <w:sz w:val="20"/>
              </w:rPr>
            </w:pPr>
          </w:p>
        </w:tc>
        <w:tc>
          <w:tcPr>
            <w:tcW w:w="2709" w:type="dxa"/>
            <w:gridSpan w:val="3"/>
          </w:tcPr>
          <w:p w:rsidR="00F56E2F" w:rsidRPr="00AD78CA" w:rsidRDefault="00F56E2F" w:rsidP="00C8716F">
            <w:pPr>
              <w:spacing w:after="0"/>
              <w:ind w:left="0"/>
              <w:rPr>
                <w:b/>
                <w:snapToGrid w:val="0"/>
                <w:color w:val="000000"/>
                <w:sz w:val="20"/>
              </w:rPr>
            </w:pPr>
            <w:r w:rsidRPr="00AD78CA">
              <w:rPr>
                <w:b/>
                <w:snapToGrid w:val="0"/>
                <w:color w:val="000000"/>
                <w:sz w:val="20"/>
              </w:rPr>
              <w:t>VatInfo</w:t>
            </w:r>
          </w:p>
        </w:tc>
        <w:tc>
          <w:tcPr>
            <w:tcW w:w="6662" w:type="dxa"/>
          </w:tcPr>
          <w:p w:rsidR="00F56E2F" w:rsidRPr="00AD78CA" w:rsidRDefault="00F56E2F">
            <w:pPr>
              <w:spacing w:after="0"/>
              <w:ind w:left="0"/>
              <w:rPr>
                <w:b/>
                <w:snapToGrid w:val="0"/>
                <w:color w:val="000000"/>
                <w:sz w:val="20"/>
              </w:rPr>
            </w:pPr>
            <w:r w:rsidRPr="00AD78CA">
              <w:rPr>
                <w:b/>
                <w:snapToGrid w:val="0"/>
                <w:color w:val="000000"/>
                <w:sz w:val="20"/>
              </w:rPr>
              <w:t>MVA-informasjon</w:t>
            </w:r>
            <w:r>
              <w:rPr>
                <w:b/>
                <w:snapToGrid w:val="0"/>
                <w:color w:val="000000"/>
                <w:sz w:val="20"/>
              </w:rPr>
              <w:t xml:space="preserve">: </w:t>
            </w:r>
            <w:r w:rsidRPr="00AD78CA">
              <w:rPr>
                <w:b/>
                <w:snapToGrid w:val="0"/>
                <w:color w:val="000000"/>
                <w:sz w:val="20"/>
              </w:rPr>
              <w:t>MVA som beregnes på linjebeløpet.</w:t>
            </w:r>
            <w:r w:rsidRPr="00AD78CA">
              <w:rPr>
                <w:b/>
                <w:snapToGrid w:val="0"/>
                <w:color w:val="000000"/>
                <w:sz w:val="20"/>
              </w:rPr>
              <w:br/>
              <w:t>Null eller mange forekomster</w:t>
            </w:r>
          </w:p>
        </w:tc>
        <w:tc>
          <w:tcPr>
            <w:tcW w:w="567" w:type="dxa"/>
          </w:tcPr>
          <w:p w:rsidR="00F56E2F" w:rsidRPr="00AD78CA" w:rsidRDefault="00F56E2F">
            <w:pPr>
              <w:spacing w:after="0"/>
              <w:ind w:left="0"/>
              <w:jc w:val="center"/>
              <w:rPr>
                <w:b/>
                <w:snapToGrid w:val="0"/>
                <w:color w:val="000000"/>
                <w:sz w:val="20"/>
              </w:rPr>
            </w:pPr>
            <w:r w:rsidRPr="00AD78CA">
              <w:rPr>
                <w:b/>
                <w:snapToGrid w:val="0"/>
                <w:color w:val="000000"/>
                <w:sz w:val="20"/>
              </w:rPr>
              <w:t>K</w:t>
            </w:r>
          </w:p>
        </w:tc>
        <w:tc>
          <w:tcPr>
            <w:tcW w:w="1276" w:type="dxa"/>
          </w:tcPr>
          <w:p w:rsidR="00F56E2F" w:rsidRPr="003711F7" w:rsidRDefault="00F56E2F" w:rsidP="00F56E2F">
            <w:pPr>
              <w:spacing w:after="0"/>
              <w:ind w:left="0"/>
              <w:jc w:val="center"/>
              <w:rPr>
                <w:b/>
                <w:snapToGrid w:val="0"/>
                <w:color w:val="000000"/>
                <w:sz w:val="20"/>
              </w:rPr>
            </w:pPr>
            <w:r w:rsidRPr="003711F7">
              <w:rPr>
                <w:b/>
                <w:snapToGrid w:val="0"/>
                <w:color w:val="000000"/>
                <w:sz w:val="20"/>
              </w:rPr>
              <w:t>0..</w:t>
            </w:r>
            <w:r w:rsidR="002930F1" w:rsidRPr="003711F7">
              <w:rPr>
                <w:b/>
                <w:snapToGrid w:val="0"/>
                <w:color w:val="000000"/>
                <w:sz w:val="20"/>
              </w:rPr>
              <w:t>*</w:t>
            </w:r>
          </w:p>
        </w:tc>
        <w:tc>
          <w:tcPr>
            <w:tcW w:w="1701" w:type="dxa"/>
          </w:tcPr>
          <w:p w:rsidR="00F56E2F" w:rsidRPr="00AD78CA" w:rsidRDefault="003711F7">
            <w:pPr>
              <w:spacing w:after="0"/>
              <w:ind w:left="0"/>
              <w:rPr>
                <w:b/>
                <w:snapToGrid w:val="0"/>
                <w:color w:val="000000"/>
                <w:sz w:val="20"/>
              </w:rPr>
            </w:pPr>
            <w:r>
              <w:rPr>
                <w:b/>
                <w:snapToGrid w:val="0"/>
                <w:color w:val="000000"/>
                <w:sz w:val="20"/>
              </w:rPr>
              <w:t>VatInfoType</w:t>
            </w:r>
          </w:p>
        </w:tc>
      </w:tr>
      <w:tr w:rsidR="009F3320" w:rsidRPr="00AD78CA">
        <w:trPr>
          <w:cantSplit/>
        </w:trPr>
        <w:tc>
          <w:tcPr>
            <w:tcW w:w="276" w:type="dxa"/>
            <w:vMerge w:val="restart"/>
            <w:tcBorders>
              <w:top w:val="nil"/>
              <w:bottom w:val="single" w:sz="4" w:space="0" w:color="auto"/>
            </w:tcBorders>
          </w:tcPr>
          <w:p w:rsidR="00573B5C" w:rsidRPr="00AD78CA" w:rsidRDefault="00573B5C">
            <w:pPr>
              <w:spacing w:after="0"/>
              <w:ind w:left="0"/>
              <w:rPr>
                <w:snapToGrid w:val="0"/>
                <w:color w:val="000000"/>
                <w:sz w:val="20"/>
              </w:rPr>
            </w:pPr>
          </w:p>
        </w:tc>
        <w:tc>
          <w:tcPr>
            <w:tcW w:w="276" w:type="dxa"/>
            <w:vMerge w:val="restart"/>
            <w:tcBorders>
              <w:top w:val="nil"/>
            </w:tcBorders>
          </w:tcPr>
          <w:p w:rsidR="00573B5C" w:rsidRPr="00AD78CA" w:rsidRDefault="00573B5C">
            <w:pPr>
              <w:spacing w:after="0"/>
              <w:ind w:left="0"/>
              <w:rPr>
                <w:snapToGrid w:val="0"/>
                <w:color w:val="000000"/>
                <w:sz w:val="20"/>
              </w:rPr>
            </w:pPr>
          </w:p>
        </w:tc>
        <w:tc>
          <w:tcPr>
            <w:tcW w:w="285" w:type="dxa"/>
            <w:vMerge w:val="restart"/>
            <w:tcBorders>
              <w:top w:val="nil"/>
            </w:tcBorders>
          </w:tcPr>
          <w:p w:rsidR="00573B5C" w:rsidRPr="00AD78CA" w:rsidRDefault="00573B5C">
            <w:pPr>
              <w:spacing w:after="0"/>
              <w:ind w:left="0"/>
              <w:rPr>
                <w:snapToGrid w:val="0"/>
                <w:color w:val="000000"/>
                <w:sz w:val="20"/>
              </w:rPr>
            </w:pPr>
          </w:p>
        </w:tc>
        <w:tc>
          <w:tcPr>
            <w:tcW w:w="288" w:type="dxa"/>
            <w:vMerge w:val="restart"/>
          </w:tcPr>
          <w:p w:rsidR="00573B5C" w:rsidRPr="00AD78CA" w:rsidRDefault="00573B5C">
            <w:pPr>
              <w:spacing w:after="0"/>
              <w:ind w:left="0"/>
              <w:rPr>
                <w:snapToGrid w:val="0"/>
                <w:color w:val="000000"/>
                <w:sz w:val="20"/>
              </w:rPr>
            </w:pPr>
          </w:p>
        </w:tc>
        <w:tc>
          <w:tcPr>
            <w:tcW w:w="2421" w:type="dxa"/>
            <w:gridSpan w:val="2"/>
          </w:tcPr>
          <w:p w:rsidR="00573B5C" w:rsidRPr="00AD78CA" w:rsidRDefault="00573B5C" w:rsidP="00C8716F">
            <w:pPr>
              <w:spacing w:after="0"/>
              <w:ind w:left="0"/>
              <w:rPr>
                <w:snapToGrid w:val="0"/>
                <w:color w:val="000000"/>
                <w:sz w:val="20"/>
              </w:rPr>
            </w:pPr>
            <w:r w:rsidRPr="00AD78CA">
              <w:rPr>
                <w:snapToGrid w:val="0"/>
                <w:color w:val="000000"/>
                <w:sz w:val="20"/>
              </w:rPr>
              <w:t>VatPercent</w:t>
            </w:r>
          </w:p>
        </w:tc>
        <w:tc>
          <w:tcPr>
            <w:tcW w:w="6662" w:type="dxa"/>
          </w:tcPr>
          <w:p w:rsidR="00573B5C" w:rsidRPr="00AD78CA" w:rsidRDefault="00573B5C">
            <w:pPr>
              <w:spacing w:after="0"/>
              <w:ind w:left="0"/>
              <w:rPr>
                <w:snapToGrid w:val="0"/>
                <w:color w:val="000000"/>
                <w:sz w:val="20"/>
              </w:rPr>
            </w:pPr>
            <w:r w:rsidRPr="00AD78CA">
              <w:rPr>
                <w:snapToGrid w:val="0"/>
                <w:color w:val="000000"/>
                <w:sz w:val="20"/>
              </w:rPr>
              <w:t>MVA-prosent</w:t>
            </w:r>
            <w:r>
              <w:rPr>
                <w:snapToGrid w:val="0"/>
                <w:color w:val="000000"/>
                <w:sz w:val="20"/>
              </w:rPr>
              <w:t xml:space="preserve">: </w:t>
            </w:r>
            <w:r w:rsidRPr="00AD78CA">
              <w:rPr>
                <w:snapToGrid w:val="0"/>
                <w:color w:val="000000"/>
                <w:sz w:val="20"/>
              </w:rPr>
              <w:t>P.t.. 0, 7, 11 eller 25</w:t>
            </w:r>
          </w:p>
        </w:tc>
        <w:tc>
          <w:tcPr>
            <w:tcW w:w="567" w:type="dxa"/>
          </w:tcPr>
          <w:p w:rsidR="00573B5C" w:rsidRPr="00AD78CA" w:rsidRDefault="00573B5C">
            <w:pPr>
              <w:spacing w:after="0"/>
              <w:ind w:left="0"/>
              <w:jc w:val="center"/>
              <w:rPr>
                <w:snapToGrid w:val="0"/>
                <w:color w:val="000000"/>
                <w:sz w:val="20"/>
              </w:rPr>
            </w:pPr>
            <w:r w:rsidRPr="00AD78CA">
              <w:rPr>
                <w:snapToGrid w:val="0"/>
                <w:color w:val="000000"/>
                <w:sz w:val="20"/>
              </w:rPr>
              <w:t>K</w:t>
            </w:r>
          </w:p>
        </w:tc>
        <w:tc>
          <w:tcPr>
            <w:tcW w:w="1276" w:type="dxa"/>
          </w:tcPr>
          <w:p w:rsidR="00573B5C" w:rsidRPr="00AD78CA" w:rsidRDefault="00573B5C" w:rsidP="00F56E2F">
            <w:pPr>
              <w:spacing w:after="0"/>
              <w:ind w:left="0"/>
              <w:jc w:val="center"/>
              <w:rPr>
                <w:snapToGrid w:val="0"/>
                <w:color w:val="000000"/>
                <w:sz w:val="20"/>
              </w:rPr>
            </w:pPr>
            <w:r>
              <w:rPr>
                <w:snapToGrid w:val="0"/>
                <w:color w:val="000000"/>
                <w:sz w:val="20"/>
              </w:rPr>
              <w:t>0..1</w:t>
            </w:r>
          </w:p>
        </w:tc>
        <w:tc>
          <w:tcPr>
            <w:tcW w:w="1701" w:type="dxa"/>
          </w:tcPr>
          <w:p w:rsidR="00573B5C" w:rsidRPr="00AD78CA" w:rsidRDefault="00573B5C">
            <w:pPr>
              <w:spacing w:after="0"/>
              <w:ind w:left="0"/>
              <w:rPr>
                <w:snapToGrid w:val="0"/>
                <w:color w:val="000000"/>
                <w:sz w:val="20"/>
              </w:rPr>
            </w:pPr>
            <w:r w:rsidRPr="00AD78CA">
              <w:rPr>
                <w:snapToGrid w:val="0"/>
                <w:color w:val="000000"/>
                <w:sz w:val="20"/>
              </w:rPr>
              <w:t>Decimal</w:t>
            </w:r>
          </w:p>
        </w:tc>
      </w:tr>
      <w:tr w:rsidR="009F3320" w:rsidRPr="00AD78CA">
        <w:trPr>
          <w:cantSplit/>
        </w:trPr>
        <w:tc>
          <w:tcPr>
            <w:tcW w:w="276" w:type="dxa"/>
            <w:vMerge/>
            <w:tcBorders>
              <w:top w:val="single" w:sz="4" w:space="0" w:color="auto"/>
              <w:bottom w:val="single" w:sz="4" w:space="0" w:color="auto"/>
            </w:tcBorders>
          </w:tcPr>
          <w:p w:rsidR="00573B5C" w:rsidRPr="00AD78CA" w:rsidRDefault="00573B5C">
            <w:pPr>
              <w:spacing w:after="0"/>
              <w:ind w:left="0"/>
              <w:rPr>
                <w:snapToGrid w:val="0"/>
                <w:color w:val="000000"/>
                <w:sz w:val="20"/>
              </w:rPr>
            </w:pPr>
          </w:p>
        </w:tc>
        <w:tc>
          <w:tcPr>
            <w:tcW w:w="276" w:type="dxa"/>
            <w:vMerge/>
          </w:tcPr>
          <w:p w:rsidR="00573B5C" w:rsidRPr="00AD78CA" w:rsidRDefault="00573B5C">
            <w:pPr>
              <w:spacing w:after="0"/>
              <w:ind w:left="0"/>
              <w:rPr>
                <w:snapToGrid w:val="0"/>
                <w:color w:val="000000"/>
                <w:sz w:val="20"/>
              </w:rPr>
            </w:pPr>
          </w:p>
        </w:tc>
        <w:tc>
          <w:tcPr>
            <w:tcW w:w="285" w:type="dxa"/>
            <w:vMerge/>
          </w:tcPr>
          <w:p w:rsidR="00573B5C" w:rsidRPr="00AD78CA" w:rsidRDefault="00573B5C">
            <w:pPr>
              <w:spacing w:after="0"/>
              <w:ind w:left="0"/>
              <w:rPr>
                <w:snapToGrid w:val="0"/>
                <w:color w:val="000000"/>
                <w:sz w:val="20"/>
              </w:rPr>
            </w:pPr>
          </w:p>
        </w:tc>
        <w:tc>
          <w:tcPr>
            <w:tcW w:w="288" w:type="dxa"/>
            <w:vMerge/>
          </w:tcPr>
          <w:p w:rsidR="00573B5C" w:rsidRPr="00AD78CA" w:rsidRDefault="00573B5C">
            <w:pPr>
              <w:spacing w:after="0"/>
              <w:ind w:left="0"/>
              <w:rPr>
                <w:snapToGrid w:val="0"/>
                <w:color w:val="000000"/>
                <w:sz w:val="20"/>
              </w:rPr>
            </w:pPr>
          </w:p>
        </w:tc>
        <w:tc>
          <w:tcPr>
            <w:tcW w:w="2421" w:type="dxa"/>
            <w:gridSpan w:val="2"/>
          </w:tcPr>
          <w:p w:rsidR="00573B5C" w:rsidRPr="00AD78CA" w:rsidRDefault="00573B5C" w:rsidP="00C8716F">
            <w:pPr>
              <w:spacing w:after="0"/>
              <w:ind w:left="0"/>
              <w:rPr>
                <w:snapToGrid w:val="0"/>
                <w:color w:val="000000"/>
                <w:sz w:val="20"/>
              </w:rPr>
            </w:pPr>
            <w:r w:rsidRPr="00AD78CA">
              <w:rPr>
                <w:snapToGrid w:val="0"/>
                <w:color w:val="000000"/>
                <w:sz w:val="20"/>
              </w:rPr>
              <w:t>VatBaseAmount</w:t>
            </w:r>
          </w:p>
        </w:tc>
        <w:tc>
          <w:tcPr>
            <w:tcW w:w="6662" w:type="dxa"/>
          </w:tcPr>
          <w:p w:rsidR="00573B5C" w:rsidRPr="00AD78CA" w:rsidRDefault="00573B5C">
            <w:pPr>
              <w:spacing w:after="0"/>
              <w:ind w:left="0"/>
              <w:rPr>
                <w:snapToGrid w:val="0"/>
                <w:color w:val="000000"/>
                <w:sz w:val="20"/>
              </w:rPr>
            </w:pPr>
            <w:r w:rsidRPr="00AD78CA">
              <w:rPr>
                <w:snapToGrid w:val="0"/>
                <w:color w:val="000000"/>
                <w:sz w:val="20"/>
              </w:rPr>
              <w:t>MVA-grunnlag</w:t>
            </w:r>
            <w:r>
              <w:rPr>
                <w:snapToGrid w:val="0"/>
                <w:color w:val="000000"/>
                <w:sz w:val="20"/>
              </w:rPr>
              <w:t xml:space="preserve">: </w:t>
            </w:r>
            <w:r w:rsidRPr="00AD78CA">
              <w:rPr>
                <w:snapToGrid w:val="0"/>
                <w:color w:val="000000"/>
                <w:sz w:val="20"/>
              </w:rPr>
              <w:t>Grunnlag for MVA-beregningen for den aktuelle satsen</w:t>
            </w:r>
          </w:p>
        </w:tc>
        <w:tc>
          <w:tcPr>
            <w:tcW w:w="567" w:type="dxa"/>
          </w:tcPr>
          <w:p w:rsidR="00573B5C" w:rsidRPr="00AD78CA" w:rsidRDefault="00573B5C">
            <w:pPr>
              <w:spacing w:after="0"/>
              <w:ind w:left="0"/>
              <w:jc w:val="center"/>
              <w:rPr>
                <w:snapToGrid w:val="0"/>
                <w:color w:val="000000"/>
                <w:sz w:val="20"/>
              </w:rPr>
            </w:pPr>
            <w:r w:rsidRPr="00AD78CA">
              <w:rPr>
                <w:snapToGrid w:val="0"/>
                <w:color w:val="000000"/>
                <w:sz w:val="20"/>
              </w:rPr>
              <w:t>K</w:t>
            </w:r>
          </w:p>
        </w:tc>
        <w:tc>
          <w:tcPr>
            <w:tcW w:w="1276" w:type="dxa"/>
          </w:tcPr>
          <w:p w:rsidR="00573B5C" w:rsidRPr="00AD78CA" w:rsidRDefault="00573B5C" w:rsidP="00F56E2F">
            <w:pPr>
              <w:spacing w:after="0"/>
              <w:ind w:left="0"/>
              <w:jc w:val="center"/>
              <w:rPr>
                <w:snapToGrid w:val="0"/>
                <w:color w:val="000000"/>
                <w:sz w:val="20"/>
              </w:rPr>
            </w:pPr>
            <w:r>
              <w:rPr>
                <w:snapToGrid w:val="0"/>
                <w:color w:val="000000"/>
                <w:sz w:val="20"/>
              </w:rPr>
              <w:t>0..1</w:t>
            </w:r>
          </w:p>
        </w:tc>
        <w:tc>
          <w:tcPr>
            <w:tcW w:w="1701" w:type="dxa"/>
          </w:tcPr>
          <w:p w:rsidR="00573B5C" w:rsidRPr="00AD78CA" w:rsidRDefault="00573B5C">
            <w:pPr>
              <w:spacing w:after="0"/>
              <w:ind w:left="0"/>
              <w:rPr>
                <w:snapToGrid w:val="0"/>
                <w:color w:val="000000"/>
                <w:sz w:val="20"/>
              </w:rPr>
            </w:pPr>
            <w:r w:rsidRPr="00AD78CA">
              <w:rPr>
                <w:snapToGrid w:val="0"/>
                <w:color w:val="000000"/>
                <w:sz w:val="20"/>
              </w:rPr>
              <w:t>Decimal</w:t>
            </w:r>
          </w:p>
        </w:tc>
      </w:tr>
      <w:tr w:rsidR="009F3320" w:rsidRPr="00AD78CA">
        <w:trPr>
          <w:cantSplit/>
        </w:trPr>
        <w:tc>
          <w:tcPr>
            <w:tcW w:w="276" w:type="dxa"/>
            <w:vMerge/>
            <w:tcBorders>
              <w:top w:val="single" w:sz="4" w:space="0" w:color="auto"/>
              <w:bottom w:val="nil"/>
            </w:tcBorders>
          </w:tcPr>
          <w:p w:rsidR="00573B5C" w:rsidRPr="00AD78CA" w:rsidRDefault="00573B5C">
            <w:pPr>
              <w:spacing w:after="0"/>
              <w:ind w:left="0"/>
              <w:rPr>
                <w:snapToGrid w:val="0"/>
                <w:color w:val="000000"/>
                <w:sz w:val="20"/>
              </w:rPr>
            </w:pPr>
          </w:p>
        </w:tc>
        <w:tc>
          <w:tcPr>
            <w:tcW w:w="276" w:type="dxa"/>
            <w:vMerge/>
            <w:tcBorders>
              <w:bottom w:val="nil"/>
            </w:tcBorders>
          </w:tcPr>
          <w:p w:rsidR="00573B5C" w:rsidRPr="00AD78CA" w:rsidRDefault="00573B5C">
            <w:pPr>
              <w:spacing w:after="0"/>
              <w:ind w:left="0"/>
              <w:rPr>
                <w:snapToGrid w:val="0"/>
                <w:color w:val="000000"/>
                <w:sz w:val="20"/>
              </w:rPr>
            </w:pPr>
          </w:p>
        </w:tc>
        <w:tc>
          <w:tcPr>
            <w:tcW w:w="285" w:type="dxa"/>
            <w:vMerge/>
            <w:tcBorders>
              <w:bottom w:val="nil"/>
            </w:tcBorders>
          </w:tcPr>
          <w:p w:rsidR="00573B5C" w:rsidRPr="00AD78CA" w:rsidRDefault="00573B5C">
            <w:pPr>
              <w:spacing w:after="0"/>
              <w:ind w:left="0"/>
              <w:rPr>
                <w:snapToGrid w:val="0"/>
                <w:color w:val="000000"/>
                <w:sz w:val="20"/>
              </w:rPr>
            </w:pPr>
          </w:p>
        </w:tc>
        <w:tc>
          <w:tcPr>
            <w:tcW w:w="288" w:type="dxa"/>
            <w:vMerge/>
          </w:tcPr>
          <w:p w:rsidR="00573B5C" w:rsidRPr="00AD78CA" w:rsidRDefault="00573B5C">
            <w:pPr>
              <w:spacing w:after="0"/>
              <w:ind w:left="0"/>
              <w:rPr>
                <w:snapToGrid w:val="0"/>
                <w:color w:val="000000"/>
                <w:sz w:val="20"/>
              </w:rPr>
            </w:pPr>
          </w:p>
        </w:tc>
        <w:tc>
          <w:tcPr>
            <w:tcW w:w="2421" w:type="dxa"/>
            <w:gridSpan w:val="2"/>
          </w:tcPr>
          <w:p w:rsidR="00573B5C" w:rsidRPr="00AD78CA" w:rsidRDefault="00573B5C" w:rsidP="00C8716F">
            <w:pPr>
              <w:spacing w:after="0"/>
              <w:ind w:left="0"/>
              <w:rPr>
                <w:snapToGrid w:val="0"/>
                <w:color w:val="000000"/>
                <w:sz w:val="20"/>
              </w:rPr>
            </w:pPr>
            <w:r w:rsidRPr="00AD78CA">
              <w:rPr>
                <w:snapToGrid w:val="0"/>
                <w:color w:val="000000"/>
                <w:sz w:val="20"/>
              </w:rPr>
              <w:t>VatAmount</w:t>
            </w:r>
          </w:p>
        </w:tc>
        <w:tc>
          <w:tcPr>
            <w:tcW w:w="6662" w:type="dxa"/>
          </w:tcPr>
          <w:p w:rsidR="00573B5C" w:rsidRPr="00AD78CA" w:rsidRDefault="00573B5C">
            <w:pPr>
              <w:spacing w:after="0"/>
              <w:ind w:left="0"/>
              <w:rPr>
                <w:snapToGrid w:val="0"/>
                <w:color w:val="000000"/>
                <w:sz w:val="20"/>
              </w:rPr>
            </w:pPr>
            <w:r w:rsidRPr="00AD78CA">
              <w:rPr>
                <w:snapToGrid w:val="0"/>
                <w:color w:val="000000"/>
                <w:sz w:val="20"/>
              </w:rPr>
              <w:t>MVA-beløp</w:t>
            </w:r>
            <w:r>
              <w:rPr>
                <w:snapToGrid w:val="0"/>
                <w:color w:val="000000"/>
                <w:sz w:val="20"/>
              </w:rPr>
              <w:t xml:space="preserve">: </w:t>
            </w:r>
            <w:r w:rsidRPr="00AD78CA">
              <w:rPr>
                <w:snapToGrid w:val="0"/>
                <w:color w:val="000000"/>
                <w:sz w:val="20"/>
              </w:rPr>
              <w:t>Beløp for den aktuelle satsen</w:t>
            </w:r>
          </w:p>
        </w:tc>
        <w:tc>
          <w:tcPr>
            <w:tcW w:w="567" w:type="dxa"/>
          </w:tcPr>
          <w:p w:rsidR="00573B5C" w:rsidRPr="00AD78CA" w:rsidRDefault="00573B5C">
            <w:pPr>
              <w:spacing w:after="0"/>
              <w:ind w:left="0"/>
              <w:jc w:val="center"/>
              <w:rPr>
                <w:snapToGrid w:val="0"/>
                <w:color w:val="000000"/>
                <w:sz w:val="20"/>
              </w:rPr>
            </w:pPr>
            <w:r w:rsidRPr="00AD78CA">
              <w:rPr>
                <w:snapToGrid w:val="0"/>
                <w:color w:val="000000"/>
                <w:sz w:val="20"/>
              </w:rPr>
              <w:t>K</w:t>
            </w:r>
          </w:p>
        </w:tc>
        <w:tc>
          <w:tcPr>
            <w:tcW w:w="1276" w:type="dxa"/>
          </w:tcPr>
          <w:p w:rsidR="00573B5C" w:rsidRPr="00AD78CA" w:rsidRDefault="00573B5C" w:rsidP="00F56E2F">
            <w:pPr>
              <w:spacing w:after="0"/>
              <w:ind w:left="0"/>
              <w:jc w:val="center"/>
              <w:rPr>
                <w:snapToGrid w:val="0"/>
                <w:color w:val="000000"/>
                <w:sz w:val="20"/>
              </w:rPr>
            </w:pPr>
            <w:r>
              <w:rPr>
                <w:snapToGrid w:val="0"/>
                <w:color w:val="000000"/>
                <w:sz w:val="20"/>
              </w:rPr>
              <w:t>0..1</w:t>
            </w:r>
          </w:p>
        </w:tc>
        <w:tc>
          <w:tcPr>
            <w:tcW w:w="1701" w:type="dxa"/>
          </w:tcPr>
          <w:p w:rsidR="00573B5C" w:rsidRPr="00AD78CA" w:rsidRDefault="00573B5C">
            <w:pPr>
              <w:spacing w:after="0"/>
              <w:ind w:left="0"/>
              <w:rPr>
                <w:snapToGrid w:val="0"/>
                <w:color w:val="000000"/>
                <w:sz w:val="20"/>
              </w:rPr>
            </w:pPr>
            <w:r w:rsidRPr="00AD78CA">
              <w:rPr>
                <w:snapToGrid w:val="0"/>
                <w:color w:val="000000"/>
                <w:sz w:val="20"/>
              </w:rPr>
              <w:t>Decimal</w:t>
            </w:r>
          </w:p>
        </w:tc>
      </w:tr>
      <w:tr w:rsidR="009F3320" w:rsidRPr="00AD78CA">
        <w:trPr>
          <w:cantSplit/>
        </w:trPr>
        <w:tc>
          <w:tcPr>
            <w:tcW w:w="276" w:type="dxa"/>
            <w:tcBorders>
              <w:top w:val="nil"/>
              <w:bottom w:val="nil"/>
            </w:tcBorders>
          </w:tcPr>
          <w:p w:rsidR="00F56E2F" w:rsidRPr="00AD78CA" w:rsidRDefault="00F56E2F">
            <w:pPr>
              <w:spacing w:after="0"/>
              <w:ind w:left="0"/>
              <w:rPr>
                <w:b/>
                <w:snapToGrid w:val="0"/>
                <w:color w:val="000000"/>
                <w:sz w:val="20"/>
              </w:rPr>
            </w:pPr>
          </w:p>
        </w:tc>
        <w:tc>
          <w:tcPr>
            <w:tcW w:w="276" w:type="dxa"/>
            <w:tcBorders>
              <w:top w:val="nil"/>
              <w:bottom w:val="nil"/>
            </w:tcBorders>
          </w:tcPr>
          <w:p w:rsidR="00F56E2F" w:rsidRPr="00AD78CA" w:rsidRDefault="00F56E2F">
            <w:pPr>
              <w:spacing w:after="0"/>
              <w:ind w:left="0"/>
              <w:rPr>
                <w:b/>
                <w:snapToGrid w:val="0"/>
                <w:color w:val="000000"/>
                <w:sz w:val="20"/>
              </w:rPr>
            </w:pPr>
          </w:p>
        </w:tc>
        <w:tc>
          <w:tcPr>
            <w:tcW w:w="285" w:type="dxa"/>
            <w:tcBorders>
              <w:top w:val="nil"/>
              <w:bottom w:val="nil"/>
            </w:tcBorders>
          </w:tcPr>
          <w:p w:rsidR="00F56E2F" w:rsidRPr="00AD78CA" w:rsidRDefault="00F56E2F">
            <w:pPr>
              <w:spacing w:after="0"/>
              <w:ind w:left="0"/>
              <w:rPr>
                <w:b/>
                <w:snapToGrid w:val="0"/>
                <w:color w:val="000000"/>
                <w:sz w:val="20"/>
              </w:rPr>
            </w:pPr>
          </w:p>
        </w:tc>
        <w:tc>
          <w:tcPr>
            <w:tcW w:w="2709" w:type="dxa"/>
            <w:gridSpan w:val="3"/>
          </w:tcPr>
          <w:p w:rsidR="00F56E2F" w:rsidRPr="00AD78CA" w:rsidRDefault="00F56E2F" w:rsidP="00C8716F">
            <w:pPr>
              <w:spacing w:after="0"/>
              <w:ind w:left="0"/>
              <w:rPr>
                <w:b/>
                <w:snapToGrid w:val="0"/>
                <w:color w:val="000000"/>
                <w:sz w:val="20"/>
              </w:rPr>
            </w:pPr>
            <w:r w:rsidRPr="00AD78CA">
              <w:rPr>
                <w:b/>
                <w:snapToGrid w:val="0"/>
                <w:color w:val="000000"/>
                <w:sz w:val="20"/>
              </w:rPr>
              <w:t>TaxInfo</w:t>
            </w:r>
          </w:p>
        </w:tc>
        <w:tc>
          <w:tcPr>
            <w:tcW w:w="6662" w:type="dxa"/>
          </w:tcPr>
          <w:p w:rsidR="00F56E2F" w:rsidRPr="00AD78CA" w:rsidRDefault="00F56E2F">
            <w:pPr>
              <w:spacing w:after="0"/>
              <w:ind w:left="0"/>
              <w:rPr>
                <w:b/>
                <w:snapToGrid w:val="0"/>
                <w:color w:val="000000"/>
                <w:sz w:val="20"/>
              </w:rPr>
            </w:pPr>
            <w:r w:rsidRPr="00AD78CA">
              <w:rPr>
                <w:b/>
                <w:snapToGrid w:val="0"/>
                <w:color w:val="000000"/>
                <w:sz w:val="20"/>
              </w:rPr>
              <w:t xml:space="preserve">Avgifter på linjenivå utenom MVA. </w:t>
            </w:r>
          </w:p>
          <w:p w:rsidR="00F56E2F" w:rsidRPr="00AD78CA" w:rsidRDefault="00F56E2F">
            <w:pPr>
              <w:spacing w:after="0"/>
              <w:ind w:left="0"/>
              <w:rPr>
                <w:b/>
                <w:snapToGrid w:val="0"/>
                <w:color w:val="000000"/>
                <w:sz w:val="20"/>
              </w:rPr>
            </w:pPr>
            <w:r w:rsidRPr="00AD78CA">
              <w:rPr>
                <w:b/>
                <w:snapToGrid w:val="0"/>
                <w:color w:val="000000"/>
                <w:sz w:val="20"/>
              </w:rPr>
              <w:t>Null eller mange forekomster</w:t>
            </w:r>
          </w:p>
        </w:tc>
        <w:tc>
          <w:tcPr>
            <w:tcW w:w="567" w:type="dxa"/>
          </w:tcPr>
          <w:p w:rsidR="00F56E2F" w:rsidRPr="00AD78CA" w:rsidRDefault="00F56E2F">
            <w:pPr>
              <w:spacing w:after="0"/>
              <w:ind w:left="0"/>
              <w:jc w:val="center"/>
              <w:rPr>
                <w:b/>
                <w:snapToGrid w:val="0"/>
                <w:color w:val="000000"/>
                <w:sz w:val="20"/>
              </w:rPr>
            </w:pPr>
            <w:r w:rsidRPr="00AD78CA">
              <w:rPr>
                <w:b/>
                <w:snapToGrid w:val="0"/>
                <w:color w:val="000000"/>
                <w:sz w:val="20"/>
              </w:rPr>
              <w:t>K</w:t>
            </w:r>
          </w:p>
        </w:tc>
        <w:tc>
          <w:tcPr>
            <w:tcW w:w="1276" w:type="dxa"/>
          </w:tcPr>
          <w:p w:rsidR="00F56E2F" w:rsidRPr="009F3320" w:rsidRDefault="00F56E2F" w:rsidP="00F56E2F">
            <w:pPr>
              <w:spacing w:after="0"/>
              <w:ind w:left="0"/>
              <w:jc w:val="center"/>
              <w:rPr>
                <w:b/>
                <w:snapToGrid w:val="0"/>
                <w:color w:val="000000"/>
                <w:sz w:val="20"/>
              </w:rPr>
            </w:pPr>
            <w:r w:rsidRPr="009F3320">
              <w:rPr>
                <w:b/>
                <w:snapToGrid w:val="0"/>
                <w:color w:val="000000"/>
                <w:sz w:val="20"/>
              </w:rPr>
              <w:t>0..</w:t>
            </w:r>
            <w:r w:rsidR="002930F1" w:rsidRPr="009F3320">
              <w:rPr>
                <w:b/>
                <w:snapToGrid w:val="0"/>
                <w:color w:val="000000"/>
                <w:sz w:val="20"/>
              </w:rPr>
              <w:t>*</w:t>
            </w:r>
          </w:p>
        </w:tc>
        <w:tc>
          <w:tcPr>
            <w:tcW w:w="1701" w:type="dxa"/>
          </w:tcPr>
          <w:p w:rsidR="00F56E2F" w:rsidRPr="00AD78CA" w:rsidRDefault="009F3320">
            <w:pPr>
              <w:spacing w:after="0"/>
              <w:ind w:left="0"/>
              <w:rPr>
                <w:b/>
                <w:snapToGrid w:val="0"/>
                <w:color w:val="000000"/>
                <w:sz w:val="20"/>
              </w:rPr>
            </w:pPr>
            <w:r>
              <w:rPr>
                <w:b/>
                <w:snapToGrid w:val="0"/>
                <w:color w:val="000000"/>
                <w:sz w:val="20"/>
              </w:rPr>
              <w:t>DiscountChargesAndTaxType</w:t>
            </w:r>
          </w:p>
        </w:tc>
      </w:tr>
      <w:tr w:rsidR="009F3320" w:rsidRPr="00AD78CA">
        <w:trPr>
          <w:cantSplit/>
        </w:trPr>
        <w:tc>
          <w:tcPr>
            <w:tcW w:w="276" w:type="dxa"/>
            <w:vMerge w:val="restart"/>
            <w:tcBorders>
              <w:top w:val="nil"/>
              <w:bottom w:val="nil"/>
            </w:tcBorders>
          </w:tcPr>
          <w:p w:rsidR="00F56E2F" w:rsidRPr="00AD78CA" w:rsidRDefault="00F56E2F">
            <w:pPr>
              <w:spacing w:after="0"/>
              <w:ind w:left="0"/>
              <w:rPr>
                <w:snapToGrid w:val="0"/>
                <w:color w:val="000000"/>
                <w:sz w:val="20"/>
              </w:rPr>
            </w:pPr>
          </w:p>
        </w:tc>
        <w:tc>
          <w:tcPr>
            <w:tcW w:w="276" w:type="dxa"/>
            <w:vMerge w:val="restart"/>
            <w:tcBorders>
              <w:top w:val="nil"/>
              <w:bottom w:val="nil"/>
            </w:tcBorders>
          </w:tcPr>
          <w:p w:rsidR="00F56E2F" w:rsidRPr="00AD78CA" w:rsidRDefault="00F56E2F">
            <w:pPr>
              <w:spacing w:after="0"/>
              <w:ind w:left="0"/>
              <w:rPr>
                <w:snapToGrid w:val="0"/>
                <w:color w:val="000000"/>
                <w:sz w:val="20"/>
              </w:rPr>
            </w:pPr>
          </w:p>
        </w:tc>
        <w:tc>
          <w:tcPr>
            <w:tcW w:w="285" w:type="dxa"/>
            <w:vMerge w:val="restart"/>
            <w:tcBorders>
              <w:top w:val="nil"/>
              <w:bottom w:val="nil"/>
            </w:tcBorders>
          </w:tcPr>
          <w:p w:rsidR="00F56E2F" w:rsidRPr="00AD78CA" w:rsidRDefault="00F56E2F">
            <w:pPr>
              <w:spacing w:after="0"/>
              <w:ind w:left="0"/>
              <w:rPr>
                <w:snapToGrid w:val="0"/>
                <w:color w:val="000000"/>
                <w:sz w:val="20"/>
              </w:rPr>
            </w:pPr>
          </w:p>
        </w:tc>
        <w:tc>
          <w:tcPr>
            <w:tcW w:w="288" w:type="dxa"/>
            <w:vMerge w:val="restart"/>
            <w:tcBorders>
              <w:bottom w:val="nil"/>
            </w:tcBorders>
          </w:tcPr>
          <w:p w:rsidR="00F56E2F" w:rsidRPr="00AD78CA" w:rsidRDefault="00F56E2F">
            <w:pPr>
              <w:spacing w:after="0"/>
              <w:ind w:left="0"/>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Code</w:t>
            </w:r>
          </w:p>
        </w:tc>
        <w:tc>
          <w:tcPr>
            <w:tcW w:w="6662" w:type="dxa"/>
          </w:tcPr>
          <w:p w:rsidR="00F56E2F" w:rsidRPr="00AD78CA" w:rsidRDefault="00B26132">
            <w:pPr>
              <w:spacing w:after="0"/>
              <w:ind w:left="0"/>
              <w:rPr>
                <w:snapToGrid w:val="0"/>
                <w:color w:val="000000"/>
                <w:sz w:val="20"/>
              </w:rPr>
            </w:pPr>
            <w:r>
              <w:rPr>
                <w:snapToGrid w:val="0"/>
                <w:color w:val="000000"/>
                <w:sz w:val="20"/>
              </w:rPr>
              <w:t>Kode for a</w:t>
            </w:r>
            <w:r w:rsidR="00F56E2F" w:rsidRPr="00AD78CA">
              <w:rPr>
                <w:snapToGrid w:val="0"/>
                <w:color w:val="000000"/>
                <w:sz w:val="20"/>
              </w:rPr>
              <w:t>vgift</w:t>
            </w:r>
            <w:r>
              <w:rPr>
                <w:snapToGrid w:val="0"/>
                <w:color w:val="000000"/>
                <w:sz w:val="20"/>
              </w:rPr>
              <w:t xml:space="preserve"> ihht. a</w:t>
            </w:r>
            <w:r w:rsidR="00F56E2F" w:rsidRPr="00AD78CA">
              <w:rPr>
                <w:snapToGrid w:val="0"/>
                <w:color w:val="000000"/>
                <w:sz w:val="20"/>
              </w:rPr>
              <w:t>vtale</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String</w:t>
            </w:r>
          </w:p>
        </w:tc>
      </w:tr>
      <w:tr w:rsidR="009F3320" w:rsidRPr="00AD78CA">
        <w:trPr>
          <w:cantSplit/>
        </w:trPr>
        <w:tc>
          <w:tcPr>
            <w:tcW w:w="276" w:type="dxa"/>
            <w:vMerge/>
            <w:tcBorders>
              <w:top w:val="nil"/>
              <w:bottom w:val="nil"/>
            </w:tcBorders>
          </w:tcPr>
          <w:p w:rsidR="00F56E2F" w:rsidRPr="00AD78CA" w:rsidRDefault="00F56E2F">
            <w:pPr>
              <w:spacing w:after="0"/>
              <w:ind w:left="113"/>
              <w:rPr>
                <w:snapToGrid w:val="0"/>
                <w:color w:val="000000"/>
                <w:sz w:val="20"/>
              </w:rPr>
            </w:pPr>
          </w:p>
        </w:tc>
        <w:tc>
          <w:tcPr>
            <w:tcW w:w="276" w:type="dxa"/>
            <w:vMerge/>
            <w:tcBorders>
              <w:top w:val="nil"/>
              <w:bottom w:val="nil"/>
            </w:tcBorders>
          </w:tcPr>
          <w:p w:rsidR="00F56E2F" w:rsidRPr="00AD78CA" w:rsidRDefault="00F56E2F">
            <w:pPr>
              <w:spacing w:after="0"/>
              <w:ind w:left="113"/>
              <w:rPr>
                <w:snapToGrid w:val="0"/>
                <w:color w:val="000000"/>
                <w:sz w:val="20"/>
              </w:rPr>
            </w:pPr>
          </w:p>
        </w:tc>
        <w:tc>
          <w:tcPr>
            <w:tcW w:w="285" w:type="dxa"/>
            <w:vMerge/>
            <w:tcBorders>
              <w:top w:val="nil"/>
              <w:bottom w:val="nil"/>
            </w:tcBorders>
          </w:tcPr>
          <w:p w:rsidR="00F56E2F" w:rsidRPr="00AD78CA" w:rsidRDefault="00F56E2F">
            <w:pPr>
              <w:spacing w:after="0"/>
              <w:ind w:left="113"/>
              <w:rPr>
                <w:snapToGrid w:val="0"/>
                <w:color w:val="000000"/>
                <w:sz w:val="20"/>
              </w:rPr>
            </w:pPr>
          </w:p>
        </w:tc>
        <w:tc>
          <w:tcPr>
            <w:tcW w:w="288" w:type="dxa"/>
            <w:vMerge/>
            <w:tcBorders>
              <w:top w:val="nil"/>
              <w:bottom w:val="nil"/>
            </w:tcBorders>
          </w:tcPr>
          <w:p w:rsidR="00F56E2F" w:rsidRPr="00AD78CA" w:rsidRDefault="00F56E2F">
            <w:pPr>
              <w:spacing w:after="0"/>
              <w:ind w:left="113"/>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Description</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Beskrivelse av type avgift, ref. Kode</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String</w:t>
            </w:r>
          </w:p>
        </w:tc>
      </w:tr>
      <w:tr w:rsidR="009F3320" w:rsidRPr="00AD78CA">
        <w:trPr>
          <w:cantSplit/>
        </w:trPr>
        <w:tc>
          <w:tcPr>
            <w:tcW w:w="276" w:type="dxa"/>
            <w:vMerge/>
            <w:tcBorders>
              <w:top w:val="nil"/>
              <w:bottom w:val="nil"/>
            </w:tcBorders>
          </w:tcPr>
          <w:p w:rsidR="00F56E2F" w:rsidRPr="00AD78CA" w:rsidRDefault="00F56E2F">
            <w:pPr>
              <w:spacing w:after="0"/>
              <w:ind w:left="0"/>
              <w:rPr>
                <w:snapToGrid w:val="0"/>
                <w:color w:val="000000"/>
                <w:sz w:val="20"/>
              </w:rPr>
            </w:pPr>
          </w:p>
        </w:tc>
        <w:tc>
          <w:tcPr>
            <w:tcW w:w="276" w:type="dxa"/>
            <w:vMerge/>
            <w:tcBorders>
              <w:top w:val="nil"/>
              <w:bottom w:val="nil"/>
            </w:tcBorders>
          </w:tcPr>
          <w:p w:rsidR="00F56E2F" w:rsidRPr="00AD78CA" w:rsidRDefault="00F56E2F">
            <w:pPr>
              <w:spacing w:after="0"/>
              <w:ind w:left="0"/>
              <w:rPr>
                <w:snapToGrid w:val="0"/>
                <w:color w:val="000000"/>
                <w:sz w:val="20"/>
              </w:rPr>
            </w:pPr>
          </w:p>
        </w:tc>
        <w:tc>
          <w:tcPr>
            <w:tcW w:w="285" w:type="dxa"/>
            <w:vMerge/>
            <w:tcBorders>
              <w:top w:val="nil"/>
              <w:bottom w:val="nil"/>
            </w:tcBorders>
          </w:tcPr>
          <w:p w:rsidR="00F56E2F" w:rsidRPr="00AD78CA" w:rsidRDefault="00F56E2F">
            <w:pPr>
              <w:spacing w:after="0"/>
              <w:ind w:left="0"/>
              <w:rPr>
                <w:snapToGrid w:val="0"/>
                <w:color w:val="000000"/>
                <w:sz w:val="20"/>
              </w:rPr>
            </w:pPr>
          </w:p>
        </w:tc>
        <w:tc>
          <w:tcPr>
            <w:tcW w:w="288" w:type="dxa"/>
            <w:vMerge/>
            <w:tcBorders>
              <w:top w:val="nil"/>
              <w:bottom w:val="nil"/>
            </w:tcBorders>
          </w:tcPr>
          <w:p w:rsidR="00F56E2F" w:rsidRPr="00AD78CA" w:rsidRDefault="00F56E2F">
            <w:pPr>
              <w:spacing w:after="0"/>
              <w:ind w:left="0"/>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Percent</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Avgiftsprosent</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Decimal</w:t>
            </w:r>
          </w:p>
        </w:tc>
      </w:tr>
      <w:tr w:rsidR="009F3320" w:rsidRPr="00AD78CA">
        <w:trPr>
          <w:cantSplit/>
        </w:trPr>
        <w:tc>
          <w:tcPr>
            <w:tcW w:w="276" w:type="dxa"/>
            <w:vMerge/>
            <w:tcBorders>
              <w:top w:val="nil"/>
              <w:bottom w:val="nil"/>
            </w:tcBorders>
          </w:tcPr>
          <w:p w:rsidR="00F56E2F" w:rsidRPr="00AD78CA" w:rsidRDefault="00F56E2F">
            <w:pPr>
              <w:spacing w:after="0"/>
              <w:ind w:left="0"/>
              <w:rPr>
                <w:snapToGrid w:val="0"/>
                <w:color w:val="000000"/>
                <w:sz w:val="20"/>
              </w:rPr>
            </w:pPr>
          </w:p>
        </w:tc>
        <w:tc>
          <w:tcPr>
            <w:tcW w:w="276" w:type="dxa"/>
            <w:vMerge/>
            <w:tcBorders>
              <w:top w:val="nil"/>
              <w:bottom w:val="nil"/>
            </w:tcBorders>
          </w:tcPr>
          <w:p w:rsidR="00F56E2F" w:rsidRPr="00AD78CA" w:rsidRDefault="00F56E2F">
            <w:pPr>
              <w:spacing w:after="0"/>
              <w:ind w:left="0"/>
              <w:rPr>
                <w:snapToGrid w:val="0"/>
                <w:color w:val="000000"/>
                <w:sz w:val="20"/>
              </w:rPr>
            </w:pPr>
          </w:p>
        </w:tc>
        <w:tc>
          <w:tcPr>
            <w:tcW w:w="285" w:type="dxa"/>
            <w:vMerge/>
            <w:tcBorders>
              <w:top w:val="nil"/>
              <w:bottom w:val="nil"/>
            </w:tcBorders>
          </w:tcPr>
          <w:p w:rsidR="00F56E2F" w:rsidRPr="00AD78CA" w:rsidRDefault="00F56E2F">
            <w:pPr>
              <w:spacing w:after="0"/>
              <w:ind w:left="0"/>
              <w:rPr>
                <w:snapToGrid w:val="0"/>
                <w:color w:val="000000"/>
                <w:sz w:val="20"/>
              </w:rPr>
            </w:pPr>
          </w:p>
        </w:tc>
        <w:tc>
          <w:tcPr>
            <w:tcW w:w="288" w:type="dxa"/>
            <w:vMerge/>
            <w:tcBorders>
              <w:top w:val="nil"/>
              <w:bottom w:val="nil"/>
            </w:tcBorders>
          </w:tcPr>
          <w:p w:rsidR="00F56E2F" w:rsidRPr="00AD78CA" w:rsidRDefault="00F56E2F">
            <w:pPr>
              <w:spacing w:after="0"/>
              <w:ind w:left="0"/>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BaseAmount</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Avgiftsgrunnlag</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Decimal</w:t>
            </w:r>
          </w:p>
        </w:tc>
      </w:tr>
      <w:tr w:rsidR="009F3320" w:rsidRPr="00AD78CA">
        <w:trPr>
          <w:cantSplit/>
        </w:trPr>
        <w:tc>
          <w:tcPr>
            <w:tcW w:w="276" w:type="dxa"/>
            <w:vMerge/>
            <w:tcBorders>
              <w:top w:val="nil"/>
              <w:bottom w:val="nil"/>
            </w:tcBorders>
          </w:tcPr>
          <w:p w:rsidR="00F56E2F" w:rsidRPr="00AD78CA" w:rsidRDefault="00F56E2F">
            <w:pPr>
              <w:spacing w:after="0"/>
              <w:ind w:left="0"/>
              <w:rPr>
                <w:snapToGrid w:val="0"/>
                <w:color w:val="000000"/>
                <w:sz w:val="20"/>
              </w:rPr>
            </w:pPr>
          </w:p>
        </w:tc>
        <w:tc>
          <w:tcPr>
            <w:tcW w:w="276" w:type="dxa"/>
            <w:vMerge/>
            <w:tcBorders>
              <w:top w:val="nil"/>
              <w:bottom w:val="nil"/>
            </w:tcBorders>
          </w:tcPr>
          <w:p w:rsidR="00F56E2F" w:rsidRPr="00AD78CA" w:rsidRDefault="00F56E2F">
            <w:pPr>
              <w:spacing w:after="0"/>
              <w:ind w:left="0"/>
              <w:rPr>
                <w:snapToGrid w:val="0"/>
                <w:color w:val="000000"/>
                <w:sz w:val="20"/>
              </w:rPr>
            </w:pPr>
          </w:p>
        </w:tc>
        <w:tc>
          <w:tcPr>
            <w:tcW w:w="285" w:type="dxa"/>
            <w:vMerge/>
            <w:tcBorders>
              <w:top w:val="nil"/>
              <w:bottom w:val="nil"/>
            </w:tcBorders>
          </w:tcPr>
          <w:p w:rsidR="00F56E2F" w:rsidRPr="00AD78CA" w:rsidRDefault="00F56E2F">
            <w:pPr>
              <w:spacing w:after="0"/>
              <w:ind w:left="0"/>
              <w:rPr>
                <w:snapToGrid w:val="0"/>
                <w:color w:val="000000"/>
                <w:sz w:val="20"/>
              </w:rPr>
            </w:pPr>
          </w:p>
        </w:tc>
        <w:tc>
          <w:tcPr>
            <w:tcW w:w="288" w:type="dxa"/>
            <w:vMerge/>
            <w:tcBorders>
              <w:top w:val="nil"/>
              <w:bottom w:val="nil"/>
            </w:tcBorders>
          </w:tcPr>
          <w:p w:rsidR="00F56E2F" w:rsidRPr="00AD78CA" w:rsidRDefault="00F56E2F">
            <w:pPr>
              <w:spacing w:after="0"/>
              <w:ind w:left="0"/>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Amount</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Avgiftsbeløp</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Decimal</w:t>
            </w:r>
          </w:p>
        </w:tc>
      </w:tr>
      <w:tr w:rsidR="009F3320" w:rsidRPr="00AD78CA">
        <w:trPr>
          <w:cantSplit/>
        </w:trPr>
        <w:tc>
          <w:tcPr>
            <w:tcW w:w="276" w:type="dxa"/>
            <w:vMerge/>
            <w:tcBorders>
              <w:top w:val="nil"/>
              <w:bottom w:val="nil"/>
            </w:tcBorders>
          </w:tcPr>
          <w:p w:rsidR="00F56E2F" w:rsidRPr="00AD78CA" w:rsidRDefault="00F56E2F">
            <w:pPr>
              <w:spacing w:after="0"/>
              <w:ind w:left="113"/>
              <w:rPr>
                <w:snapToGrid w:val="0"/>
                <w:color w:val="000000"/>
                <w:sz w:val="20"/>
              </w:rPr>
            </w:pPr>
          </w:p>
        </w:tc>
        <w:tc>
          <w:tcPr>
            <w:tcW w:w="276" w:type="dxa"/>
            <w:vMerge/>
            <w:tcBorders>
              <w:top w:val="nil"/>
              <w:bottom w:val="nil"/>
            </w:tcBorders>
          </w:tcPr>
          <w:p w:rsidR="00F56E2F" w:rsidRPr="00AD78CA" w:rsidRDefault="00F56E2F">
            <w:pPr>
              <w:spacing w:after="0"/>
              <w:ind w:left="113"/>
              <w:rPr>
                <w:snapToGrid w:val="0"/>
                <w:color w:val="000000"/>
                <w:sz w:val="20"/>
              </w:rPr>
            </w:pPr>
          </w:p>
        </w:tc>
        <w:tc>
          <w:tcPr>
            <w:tcW w:w="285" w:type="dxa"/>
            <w:vMerge/>
            <w:tcBorders>
              <w:top w:val="nil"/>
              <w:bottom w:val="nil"/>
            </w:tcBorders>
          </w:tcPr>
          <w:p w:rsidR="00F56E2F" w:rsidRPr="00AD78CA" w:rsidRDefault="00F56E2F">
            <w:pPr>
              <w:spacing w:after="0"/>
              <w:ind w:left="113"/>
              <w:rPr>
                <w:snapToGrid w:val="0"/>
                <w:color w:val="000000"/>
                <w:sz w:val="20"/>
              </w:rPr>
            </w:pPr>
          </w:p>
        </w:tc>
        <w:tc>
          <w:tcPr>
            <w:tcW w:w="288" w:type="dxa"/>
            <w:vMerge/>
            <w:tcBorders>
              <w:top w:val="nil"/>
              <w:bottom w:val="nil"/>
            </w:tcBorders>
          </w:tcPr>
          <w:p w:rsidR="00F56E2F" w:rsidRPr="00AD78CA" w:rsidRDefault="00F56E2F">
            <w:pPr>
              <w:spacing w:after="0"/>
              <w:ind w:left="113"/>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Quantity</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Kvantum</w:t>
            </w:r>
            <w:r>
              <w:rPr>
                <w:snapToGrid w:val="0"/>
                <w:color w:val="000000"/>
                <w:sz w:val="20"/>
              </w:rPr>
              <w:t xml:space="preserve">: </w:t>
            </w:r>
            <w:r w:rsidRPr="00AD78CA">
              <w:rPr>
                <w:snapToGrid w:val="0"/>
                <w:color w:val="000000"/>
                <w:sz w:val="20"/>
              </w:rPr>
              <w:t>Angis dersom avgiften er relatert til et kvantum</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Decimal</w:t>
            </w:r>
          </w:p>
        </w:tc>
      </w:tr>
      <w:tr w:rsidR="009F3320" w:rsidRPr="00AD78CA">
        <w:trPr>
          <w:cantSplit/>
        </w:trPr>
        <w:tc>
          <w:tcPr>
            <w:tcW w:w="276" w:type="dxa"/>
            <w:vMerge/>
            <w:tcBorders>
              <w:top w:val="nil"/>
              <w:bottom w:val="nil"/>
            </w:tcBorders>
          </w:tcPr>
          <w:p w:rsidR="00F56E2F" w:rsidRPr="00AD78CA" w:rsidRDefault="00F56E2F">
            <w:pPr>
              <w:spacing w:after="0"/>
              <w:ind w:left="113"/>
              <w:rPr>
                <w:snapToGrid w:val="0"/>
                <w:color w:val="000000"/>
                <w:sz w:val="20"/>
              </w:rPr>
            </w:pPr>
          </w:p>
        </w:tc>
        <w:tc>
          <w:tcPr>
            <w:tcW w:w="276" w:type="dxa"/>
            <w:vMerge/>
            <w:tcBorders>
              <w:top w:val="nil"/>
              <w:bottom w:val="nil"/>
            </w:tcBorders>
          </w:tcPr>
          <w:p w:rsidR="00F56E2F" w:rsidRPr="00AD78CA" w:rsidRDefault="00F56E2F">
            <w:pPr>
              <w:spacing w:after="0"/>
              <w:ind w:left="113"/>
              <w:rPr>
                <w:snapToGrid w:val="0"/>
                <w:color w:val="000000"/>
                <w:sz w:val="20"/>
              </w:rPr>
            </w:pPr>
          </w:p>
        </w:tc>
        <w:tc>
          <w:tcPr>
            <w:tcW w:w="285" w:type="dxa"/>
            <w:vMerge/>
            <w:tcBorders>
              <w:top w:val="nil"/>
              <w:bottom w:val="nil"/>
            </w:tcBorders>
          </w:tcPr>
          <w:p w:rsidR="00F56E2F" w:rsidRPr="00AD78CA" w:rsidRDefault="00F56E2F">
            <w:pPr>
              <w:spacing w:after="0"/>
              <w:ind w:left="113"/>
              <w:rPr>
                <w:snapToGrid w:val="0"/>
                <w:color w:val="000000"/>
                <w:sz w:val="20"/>
              </w:rPr>
            </w:pPr>
          </w:p>
        </w:tc>
        <w:tc>
          <w:tcPr>
            <w:tcW w:w="288" w:type="dxa"/>
            <w:vMerge/>
            <w:tcBorders>
              <w:top w:val="nil"/>
              <w:bottom w:val="nil"/>
            </w:tcBorders>
          </w:tcPr>
          <w:p w:rsidR="00F56E2F" w:rsidRPr="00AD78CA" w:rsidRDefault="00F56E2F">
            <w:pPr>
              <w:spacing w:after="0"/>
              <w:ind w:left="113"/>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UnitOfMeasure</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Enhet relatert til kvantum</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String</w:t>
            </w:r>
          </w:p>
        </w:tc>
      </w:tr>
      <w:tr w:rsidR="009F3320" w:rsidRPr="00AD78CA">
        <w:trPr>
          <w:cantSplit/>
        </w:trPr>
        <w:tc>
          <w:tcPr>
            <w:tcW w:w="276" w:type="dxa"/>
            <w:tcBorders>
              <w:top w:val="nil"/>
              <w:bottom w:val="nil"/>
            </w:tcBorders>
          </w:tcPr>
          <w:p w:rsidR="00F56E2F" w:rsidRPr="00AD78CA" w:rsidRDefault="00F56E2F">
            <w:pPr>
              <w:spacing w:after="0"/>
              <w:ind w:left="113"/>
              <w:rPr>
                <w:snapToGrid w:val="0"/>
                <w:color w:val="000000"/>
                <w:sz w:val="20"/>
              </w:rPr>
            </w:pPr>
          </w:p>
        </w:tc>
        <w:tc>
          <w:tcPr>
            <w:tcW w:w="276" w:type="dxa"/>
            <w:tcBorders>
              <w:top w:val="nil"/>
              <w:bottom w:val="nil"/>
            </w:tcBorders>
          </w:tcPr>
          <w:p w:rsidR="00F56E2F" w:rsidRPr="00AD78CA" w:rsidRDefault="00F56E2F">
            <w:pPr>
              <w:spacing w:after="0"/>
              <w:ind w:left="113"/>
              <w:rPr>
                <w:snapToGrid w:val="0"/>
                <w:color w:val="000000"/>
                <w:sz w:val="20"/>
              </w:rPr>
            </w:pPr>
          </w:p>
        </w:tc>
        <w:tc>
          <w:tcPr>
            <w:tcW w:w="285" w:type="dxa"/>
            <w:tcBorders>
              <w:top w:val="nil"/>
              <w:bottom w:val="nil"/>
            </w:tcBorders>
          </w:tcPr>
          <w:p w:rsidR="00F56E2F" w:rsidRPr="00AD78CA" w:rsidRDefault="00F56E2F">
            <w:pPr>
              <w:spacing w:after="0"/>
              <w:ind w:left="113"/>
              <w:rPr>
                <w:snapToGrid w:val="0"/>
                <w:color w:val="000000"/>
                <w:sz w:val="20"/>
              </w:rPr>
            </w:pPr>
          </w:p>
        </w:tc>
        <w:tc>
          <w:tcPr>
            <w:tcW w:w="288" w:type="dxa"/>
            <w:tcBorders>
              <w:top w:val="nil"/>
              <w:bottom w:val="nil"/>
            </w:tcBorders>
          </w:tcPr>
          <w:p w:rsidR="00F56E2F" w:rsidRPr="00AD78CA" w:rsidRDefault="00F56E2F">
            <w:pPr>
              <w:spacing w:after="0"/>
              <w:ind w:left="113"/>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RatePerUnit</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Sats</w:t>
            </w:r>
            <w:r>
              <w:rPr>
                <w:snapToGrid w:val="0"/>
                <w:color w:val="000000"/>
                <w:sz w:val="20"/>
              </w:rPr>
              <w:t xml:space="preserve">: </w:t>
            </w:r>
            <w:r w:rsidRPr="00AD78CA">
              <w:rPr>
                <w:snapToGrid w:val="0"/>
                <w:color w:val="000000"/>
                <w:sz w:val="20"/>
              </w:rPr>
              <w:t xml:space="preserve">Angis dersom avgiften beregnes ut fra en sats pr. Enhet </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Decimal</w:t>
            </w:r>
          </w:p>
        </w:tc>
      </w:tr>
      <w:tr w:rsidR="009F3320" w:rsidRPr="001260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76" w:type="dxa"/>
            <w:tcBorders>
              <w:left w:val="single" w:sz="4" w:space="0" w:color="auto"/>
              <w:right w:val="single" w:sz="4" w:space="0" w:color="auto"/>
            </w:tcBorders>
          </w:tcPr>
          <w:p w:rsidR="009F3320" w:rsidRPr="00126010" w:rsidRDefault="009F3320" w:rsidP="00295AEF">
            <w:pPr>
              <w:spacing w:after="0"/>
              <w:ind w:left="0"/>
              <w:rPr>
                <w:b/>
                <w:snapToGrid w:val="0"/>
                <w:color w:val="000000"/>
                <w:sz w:val="20"/>
              </w:rPr>
            </w:pPr>
          </w:p>
        </w:tc>
        <w:tc>
          <w:tcPr>
            <w:tcW w:w="276" w:type="dxa"/>
            <w:tcBorders>
              <w:left w:val="single" w:sz="4" w:space="0" w:color="auto"/>
              <w:right w:val="single" w:sz="4" w:space="0" w:color="auto"/>
            </w:tcBorders>
          </w:tcPr>
          <w:p w:rsidR="009F3320" w:rsidRPr="00126010" w:rsidRDefault="009F3320" w:rsidP="00295AEF">
            <w:pPr>
              <w:spacing w:after="0"/>
              <w:ind w:left="0"/>
              <w:rPr>
                <w:b/>
                <w:snapToGrid w:val="0"/>
                <w:color w:val="000000"/>
                <w:sz w:val="20"/>
              </w:rPr>
            </w:pPr>
          </w:p>
        </w:tc>
        <w:tc>
          <w:tcPr>
            <w:tcW w:w="285" w:type="dxa"/>
            <w:tcBorders>
              <w:left w:val="single" w:sz="4" w:space="0" w:color="auto"/>
              <w:right w:val="single" w:sz="4" w:space="0" w:color="auto"/>
            </w:tcBorders>
          </w:tcPr>
          <w:p w:rsidR="009F3320" w:rsidRPr="00126010" w:rsidRDefault="009F3320" w:rsidP="00295AEF">
            <w:pPr>
              <w:spacing w:after="0"/>
              <w:ind w:left="0"/>
              <w:rPr>
                <w:b/>
                <w:snapToGrid w:val="0"/>
                <w:color w:val="000000"/>
                <w:sz w:val="20"/>
              </w:rPr>
            </w:pPr>
          </w:p>
        </w:tc>
        <w:tc>
          <w:tcPr>
            <w:tcW w:w="288" w:type="dxa"/>
            <w:tcBorders>
              <w:left w:val="single" w:sz="4" w:space="0" w:color="auto"/>
              <w:right w:val="single" w:sz="4" w:space="0" w:color="auto"/>
            </w:tcBorders>
          </w:tcPr>
          <w:p w:rsidR="009F3320" w:rsidRPr="00126010" w:rsidRDefault="009F3320" w:rsidP="00295AEF">
            <w:pPr>
              <w:spacing w:after="0"/>
              <w:ind w:left="0"/>
              <w:rPr>
                <w:b/>
                <w:snapToGrid w:val="0"/>
                <w:color w:val="000000"/>
                <w:sz w:val="20"/>
              </w:rPr>
            </w:pPr>
          </w:p>
        </w:tc>
        <w:tc>
          <w:tcPr>
            <w:tcW w:w="2421" w:type="dxa"/>
            <w:gridSpan w:val="2"/>
            <w:tcBorders>
              <w:top w:val="single" w:sz="4" w:space="0" w:color="auto"/>
              <w:left w:val="single" w:sz="4" w:space="0" w:color="auto"/>
              <w:bottom w:val="single" w:sz="4" w:space="0" w:color="auto"/>
              <w:right w:val="single" w:sz="4" w:space="0" w:color="auto"/>
            </w:tcBorders>
          </w:tcPr>
          <w:p w:rsidR="009F3320" w:rsidRPr="00126010" w:rsidRDefault="009F3320" w:rsidP="00295AEF">
            <w:pPr>
              <w:spacing w:after="0"/>
              <w:ind w:left="0"/>
              <w:rPr>
                <w:b/>
                <w:snapToGrid w:val="0"/>
                <w:color w:val="000000"/>
                <w:sz w:val="20"/>
              </w:rPr>
            </w:pPr>
            <w:r w:rsidRPr="00126010">
              <w:rPr>
                <w:b/>
                <w:snapToGrid w:val="0"/>
                <w:color w:val="000000"/>
                <w:sz w:val="20"/>
              </w:rPr>
              <w:t>VatInfo</w:t>
            </w:r>
          </w:p>
        </w:tc>
        <w:tc>
          <w:tcPr>
            <w:tcW w:w="6662" w:type="dxa"/>
            <w:tcBorders>
              <w:top w:val="single" w:sz="4" w:space="0" w:color="auto"/>
              <w:left w:val="single" w:sz="4" w:space="0" w:color="auto"/>
              <w:bottom w:val="single" w:sz="4" w:space="0" w:color="auto"/>
              <w:right w:val="single" w:sz="4" w:space="0" w:color="auto"/>
            </w:tcBorders>
          </w:tcPr>
          <w:p w:rsidR="009F3320" w:rsidRPr="00126010" w:rsidRDefault="009F3320" w:rsidP="00295AEF">
            <w:pPr>
              <w:spacing w:after="0"/>
              <w:ind w:left="0"/>
              <w:rPr>
                <w:b/>
                <w:snapToGrid w:val="0"/>
                <w:color w:val="000000"/>
                <w:sz w:val="20"/>
              </w:rPr>
            </w:pPr>
            <w:r w:rsidRPr="00126010">
              <w:rPr>
                <w:b/>
                <w:snapToGrid w:val="0"/>
                <w:color w:val="000000"/>
                <w:sz w:val="20"/>
              </w:rPr>
              <w:t xml:space="preserve">MVA som beregnes på </w:t>
            </w:r>
            <w:r>
              <w:rPr>
                <w:b/>
                <w:snapToGrid w:val="0"/>
                <w:color w:val="000000"/>
                <w:sz w:val="20"/>
              </w:rPr>
              <w:t>avgiften</w:t>
            </w:r>
          </w:p>
        </w:tc>
        <w:tc>
          <w:tcPr>
            <w:tcW w:w="567" w:type="dxa"/>
            <w:tcBorders>
              <w:top w:val="single" w:sz="4" w:space="0" w:color="auto"/>
              <w:left w:val="single" w:sz="4" w:space="0" w:color="auto"/>
              <w:bottom w:val="single" w:sz="4" w:space="0" w:color="auto"/>
              <w:right w:val="single" w:sz="4" w:space="0" w:color="auto"/>
            </w:tcBorders>
          </w:tcPr>
          <w:p w:rsidR="009F3320" w:rsidRPr="00126010" w:rsidRDefault="009F3320" w:rsidP="00295AEF">
            <w:pPr>
              <w:spacing w:after="0"/>
              <w:ind w:left="0"/>
              <w:jc w:val="center"/>
              <w:rPr>
                <w:b/>
                <w:snapToGrid w:val="0"/>
                <w:color w:val="000000"/>
                <w:sz w:val="20"/>
              </w:rPr>
            </w:pPr>
            <w:r w:rsidRPr="00126010">
              <w:rPr>
                <w:b/>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9F3320" w:rsidRPr="00126010" w:rsidRDefault="009F3320" w:rsidP="00295AEF">
            <w:pPr>
              <w:spacing w:after="0"/>
              <w:ind w:left="0"/>
              <w:jc w:val="center"/>
              <w:rPr>
                <w:b/>
                <w:snapToGrid w:val="0"/>
                <w:color w:val="000000"/>
                <w:sz w:val="20"/>
              </w:rPr>
            </w:pPr>
            <w:r w:rsidRPr="00126010">
              <w:rPr>
                <w:b/>
                <w:snapToGrid w:val="0"/>
                <w:color w:val="000000"/>
                <w:sz w:val="20"/>
              </w:rPr>
              <w:t>1</w:t>
            </w:r>
          </w:p>
        </w:tc>
        <w:tc>
          <w:tcPr>
            <w:tcW w:w="1701" w:type="dxa"/>
            <w:tcBorders>
              <w:top w:val="single" w:sz="4" w:space="0" w:color="auto"/>
              <w:left w:val="single" w:sz="4" w:space="0" w:color="auto"/>
              <w:bottom w:val="single" w:sz="4" w:space="0" w:color="auto"/>
              <w:right w:val="single" w:sz="4" w:space="0" w:color="auto"/>
            </w:tcBorders>
          </w:tcPr>
          <w:p w:rsidR="009F3320" w:rsidRPr="00126010" w:rsidRDefault="009F3320" w:rsidP="00295AEF">
            <w:pPr>
              <w:spacing w:after="0"/>
              <w:ind w:left="0"/>
              <w:rPr>
                <w:b/>
                <w:snapToGrid w:val="0"/>
                <w:color w:val="000000"/>
                <w:sz w:val="20"/>
              </w:rPr>
            </w:pPr>
            <w:r w:rsidRPr="00126010">
              <w:rPr>
                <w:b/>
                <w:snapToGrid w:val="0"/>
                <w:color w:val="000000"/>
                <w:sz w:val="20"/>
              </w:rPr>
              <w:t>VatInfoType</w:t>
            </w:r>
          </w:p>
        </w:tc>
      </w:tr>
      <w:tr w:rsidR="009F3320" w:rsidRPr="00AD78CA">
        <w:trPr>
          <w:cantSplit/>
        </w:trPr>
        <w:tc>
          <w:tcPr>
            <w:tcW w:w="276" w:type="dxa"/>
            <w:vMerge w:val="restart"/>
            <w:tcBorders>
              <w:top w:val="nil"/>
              <w:bottom w:val="nil"/>
            </w:tcBorders>
          </w:tcPr>
          <w:p w:rsidR="009F3320" w:rsidRPr="00AD78CA" w:rsidRDefault="009F3320" w:rsidP="00295AEF">
            <w:pPr>
              <w:spacing w:after="0"/>
              <w:ind w:left="0"/>
              <w:rPr>
                <w:snapToGrid w:val="0"/>
                <w:color w:val="000000"/>
                <w:sz w:val="20"/>
              </w:rPr>
            </w:pPr>
          </w:p>
        </w:tc>
        <w:tc>
          <w:tcPr>
            <w:tcW w:w="276" w:type="dxa"/>
            <w:vMerge w:val="restart"/>
            <w:tcBorders>
              <w:top w:val="nil"/>
              <w:bottom w:val="nil"/>
            </w:tcBorders>
          </w:tcPr>
          <w:p w:rsidR="009F3320" w:rsidRPr="00AD78CA" w:rsidRDefault="009F3320" w:rsidP="00295AEF">
            <w:pPr>
              <w:spacing w:after="0"/>
              <w:ind w:left="0"/>
              <w:rPr>
                <w:snapToGrid w:val="0"/>
                <w:color w:val="000000"/>
                <w:sz w:val="20"/>
              </w:rPr>
            </w:pPr>
          </w:p>
        </w:tc>
        <w:tc>
          <w:tcPr>
            <w:tcW w:w="285" w:type="dxa"/>
            <w:tcBorders>
              <w:top w:val="nil"/>
              <w:bottom w:val="nil"/>
            </w:tcBorders>
          </w:tcPr>
          <w:p w:rsidR="009F3320" w:rsidRPr="00AD78CA" w:rsidRDefault="009F3320" w:rsidP="00295AEF">
            <w:pPr>
              <w:spacing w:after="0"/>
              <w:ind w:left="0"/>
              <w:rPr>
                <w:snapToGrid w:val="0"/>
                <w:color w:val="000000"/>
                <w:sz w:val="20"/>
              </w:rPr>
            </w:pPr>
          </w:p>
        </w:tc>
        <w:tc>
          <w:tcPr>
            <w:tcW w:w="288" w:type="dxa"/>
            <w:vMerge w:val="restart"/>
            <w:tcBorders>
              <w:top w:val="nil"/>
              <w:bottom w:val="nil"/>
            </w:tcBorders>
          </w:tcPr>
          <w:p w:rsidR="009F3320" w:rsidRPr="00AD78CA" w:rsidRDefault="009F3320" w:rsidP="00295AEF">
            <w:pPr>
              <w:spacing w:after="0"/>
              <w:ind w:left="0"/>
              <w:rPr>
                <w:snapToGrid w:val="0"/>
                <w:color w:val="000000"/>
                <w:sz w:val="20"/>
              </w:rPr>
            </w:pPr>
          </w:p>
        </w:tc>
        <w:tc>
          <w:tcPr>
            <w:tcW w:w="288" w:type="dxa"/>
            <w:vMerge w:val="restart"/>
            <w:tcBorders>
              <w:top w:val="single" w:sz="4" w:space="0" w:color="auto"/>
            </w:tcBorders>
          </w:tcPr>
          <w:p w:rsidR="009F3320" w:rsidRPr="00AD78CA" w:rsidRDefault="009F3320" w:rsidP="00295AEF">
            <w:pPr>
              <w:spacing w:after="0"/>
              <w:ind w:left="0"/>
              <w:rPr>
                <w:snapToGrid w:val="0"/>
                <w:color w:val="000000"/>
                <w:sz w:val="20"/>
              </w:rPr>
            </w:pPr>
          </w:p>
        </w:tc>
        <w:tc>
          <w:tcPr>
            <w:tcW w:w="2133" w:type="dxa"/>
            <w:tcBorders>
              <w:top w:val="single" w:sz="4" w:space="0" w:color="auto"/>
            </w:tcBorders>
          </w:tcPr>
          <w:p w:rsidR="009F3320" w:rsidRPr="00AD78CA" w:rsidRDefault="009F3320" w:rsidP="00295AEF">
            <w:pPr>
              <w:spacing w:after="0"/>
              <w:ind w:left="0"/>
              <w:rPr>
                <w:snapToGrid w:val="0"/>
                <w:color w:val="000000"/>
                <w:sz w:val="20"/>
              </w:rPr>
            </w:pPr>
            <w:r w:rsidRPr="00AD78CA">
              <w:rPr>
                <w:snapToGrid w:val="0"/>
                <w:color w:val="000000"/>
                <w:sz w:val="20"/>
              </w:rPr>
              <w:t>VatPercent</w:t>
            </w:r>
          </w:p>
        </w:tc>
        <w:tc>
          <w:tcPr>
            <w:tcW w:w="6662" w:type="dxa"/>
            <w:tcBorders>
              <w:top w:val="single" w:sz="4" w:space="0" w:color="auto"/>
            </w:tcBorders>
          </w:tcPr>
          <w:p w:rsidR="009F3320" w:rsidRPr="00AD78CA" w:rsidRDefault="009F3320" w:rsidP="00295AEF">
            <w:pPr>
              <w:spacing w:after="0"/>
              <w:ind w:left="0"/>
              <w:rPr>
                <w:snapToGrid w:val="0"/>
                <w:color w:val="000000"/>
                <w:sz w:val="20"/>
              </w:rPr>
            </w:pPr>
            <w:r w:rsidRPr="00AD78CA">
              <w:rPr>
                <w:snapToGrid w:val="0"/>
                <w:color w:val="000000"/>
                <w:sz w:val="20"/>
              </w:rPr>
              <w:t>MVA-prosent</w:t>
            </w:r>
            <w:r>
              <w:rPr>
                <w:snapToGrid w:val="0"/>
                <w:color w:val="000000"/>
                <w:sz w:val="20"/>
              </w:rPr>
              <w:t xml:space="preserve">: </w:t>
            </w:r>
            <w:r w:rsidRPr="00AD78CA">
              <w:rPr>
                <w:snapToGrid w:val="0"/>
                <w:color w:val="000000"/>
                <w:sz w:val="20"/>
              </w:rPr>
              <w:t>P.t.. 0, 7, 11 eller 25</w:t>
            </w:r>
          </w:p>
        </w:tc>
        <w:tc>
          <w:tcPr>
            <w:tcW w:w="567" w:type="dxa"/>
          </w:tcPr>
          <w:p w:rsidR="009F3320" w:rsidRPr="00AD78CA" w:rsidRDefault="009F3320" w:rsidP="00295AEF">
            <w:pPr>
              <w:spacing w:after="0"/>
              <w:ind w:left="0"/>
              <w:jc w:val="center"/>
              <w:rPr>
                <w:snapToGrid w:val="0"/>
                <w:color w:val="000000"/>
                <w:sz w:val="20"/>
              </w:rPr>
            </w:pPr>
            <w:r w:rsidRPr="00AD78CA">
              <w:rPr>
                <w:snapToGrid w:val="0"/>
                <w:color w:val="000000"/>
                <w:sz w:val="20"/>
              </w:rPr>
              <w:t>K</w:t>
            </w:r>
          </w:p>
        </w:tc>
        <w:tc>
          <w:tcPr>
            <w:tcW w:w="1276" w:type="dxa"/>
          </w:tcPr>
          <w:p w:rsidR="009F3320" w:rsidRPr="00AD78CA" w:rsidRDefault="009F3320" w:rsidP="00295AEF">
            <w:pPr>
              <w:spacing w:after="0"/>
              <w:ind w:left="0"/>
              <w:jc w:val="center"/>
              <w:rPr>
                <w:snapToGrid w:val="0"/>
                <w:color w:val="000000"/>
                <w:sz w:val="20"/>
              </w:rPr>
            </w:pPr>
            <w:r>
              <w:rPr>
                <w:snapToGrid w:val="0"/>
                <w:color w:val="000000"/>
                <w:sz w:val="20"/>
              </w:rPr>
              <w:t>0..1</w:t>
            </w:r>
          </w:p>
        </w:tc>
        <w:tc>
          <w:tcPr>
            <w:tcW w:w="1701" w:type="dxa"/>
          </w:tcPr>
          <w:p w:rsidR="009F3320" w:rsidRPr="00AD78CA" w:rsidRDefault="009F3320" w:rsidP="00295AEF">
            <w:pPr>
              <w:spacing w:after="0"/>
              <w:ind w:left="0"/>
              <w:rPr>
                <w:snapToGrid w:val="0"/>
                <w:color w:val="000000"/>
                <w:sz w:val="20"/>
              </w:rPr>
            </w:pPr>
            <w:r w:rsidRPr="00AD78CA">
              <w:rPr>
                <w:snapToGrid w:val="0"/>
                <w:color w:val="000000"/>
                <w:sz w:val="20"/>
              </w:rPr>
              <w:t>Decimal</w:t>
            </w:r>
          </w:p>
        </w:tc>
      </w:tr>
      <w:tr w:rsidR="009F3320" w:rsidRPr="00AD78CA">
        <w:trPr>
          <w:cantSplit/>
        </w:trPr>
        <w:tc>
          <w:tcPr>
            <w:tcW w:w="276" w:type="dxa"/>
            <w:vMerge/>
            <w:tcBorders>
              <w:top w:val="nil"/>
              <w:bottom w:val="nil"/>
            </w:tcBorders>
          </w:tcPr>
          <w:p w:rsidR="009F3320" w:rsidRPr="00AD78CA" w:rsidRDefault="009F3320" w:rsidP="00295AEF">
            <w:pPr>
              <w:spacing w:after="0"/>
              <w:ind w:left="0"/>
              <w:rPr>
                <w:snapToGrid w:val="0"/>
                <w:color w:val="000000"/>
                <w:sz w:val="20"/>
              </w:rPr>
            </w:pPr>
          </w:p>
        </w:tc>
        <w:tc>
          <w:tcPr>
            <w:tcW w:w="276" w:type="dxa"/>
            <w:vMerge/>
            <w:tcBorders>
              <w:top w:val="nil"/>
              <w:bottom w:val="nil"/>
            </w:tcBorders>
          </w:tcPr>
          <w:p w:rsidR="009F3320" w:rsidRPr="00AD78CA" w:rsidRDefault="009F3320" w:rsidP="00295AEF">
            <w:pPr>
              <w:spacing w:after="0"/>
              <w:ind w:left="0"/>
              <w:rPr>
                <w:snapToGrid w:val="0"/>
                <w:color w:val="000000"/>
                <w:sz w:val="20"/>
              </w:rPr>
            </w:pPr>
          </w:p>
        </w:tc>
        <w:tc>
          <w:tcPr>
            <w:tcW w:w="285" w:type="dxa"/>
            <w:tcBorders>
              <w:top w:val="nil"/>
              <w:bottom w:val="nil"/>
            </w:tcBorders>
          </w:tcPr>
          <w:p w:rsidR="009F3320" w:rsidRPr="00AD78CA" w:rsidRDefault="009F3320" w:rsidP="00295AEF">
            <w:pPr>
              <w:spacing w:after="0"/>
              <w:ind w:left="0"/>
              <w:rPr>
                <w:snapToGrid w:val="0"/>
                <w:color w:val="000000"/>
                <w:sz w:val="20"/>
              </w:rPr>
            </w:pPr>
          </w:p>
        </w:tc>
        <w:tc>
          <w:tcPr>
            <w:tcW w:w="288" w:type="dxa"/>
            <w:vMerge/>
            <w:tcBorders>
              <w:top w:val="nil"/>
              <w:bottom w:val="nil"/>
            </w:tcBorders>
          </w:tcPr>
          <w:p w:rsidR="009F3320" w:rsidRPr="00AD78CA" w:rsidRDefault="009F3320" w:rsidP="00295AEF">
            <w:pPr>
              <w:spacing w:after="0"/>
              <w:ind w:left="0"/>
              <w:rPr>
                <w:snapToGrid w:val="0"/>
                <w:color w:val="000000"/>
                <w:sz w:val="20"/>
              </w:rPr>
            </w:pPr>
          </w:p>
        </w:tc>
        <w:tc>
          <w:tcPr>
            <w:tcW w:w="288" w:type="dxa"/>
            <w:vMerge/>
          </w:tcPr>
          <w:p w:rsidR="009F3320" w:rsidRPr="00AD78CA" w:rsidRDefault="009F3320" w:rsidP="00295AEF">
            <w:pPr>
              <w:spacing w:after="0"/>
              <w:ind w:left="0"/>
              <w:rPr>
                <w:snapToGrid w:val="0"/>
                <w:color w:val="000000"/>
                <w:sz w:val="20"/>
              </w:rPr>
            </w:pPr>
          </w:p>
        </w:tc>
        <w:tc>
          <w:tcPr>
            <w:tcW w:w="2133" w:type="dxa"/>
          </w:tcPr>
          <w:p w:rsidR="009F3320" w:rsidRPr="00AD78CA" w:rsidRDefault="009F3320" w:rsidP="00295AEF">
            <w:pPr>
              <w:spacing w:after="0"/>
              <w:ind w:left="0"/>
              <w:rPr>
                <w:snapToGrid w:val="0"/>
                <w:color w:val="000000"/>
                <w:sz w:val="20"/>
              </w:rPr>
            </w:pPr>
            <w:r w:rsidRPr="00AD78CA">
              <w:rPr>
                <w:snapToGrid w:val="0"/>
                <w:color w:val="000000"/>
                <w:sz w:val="20"/>
              </w:rPr>
              <w:t>VatBaseAmount</w:t>
            </w:r>
          </w:p>
        </w:tc>
        <w:tc>
          <w:tcPr>
            <w:tcW w:w="6662" w:type="dxa"/>
          </w:tcPr>
          <w:p w:rsidR="009F3320" w:rsidRPr="00AD78CA" w:rsidRDefault="009F3320" w:rsidP="00295AEF">
            <w:pPr>
              <w:spacing w:after="0"/>
              <w:ind w:left="0"/>
              <w:rPr>
                <w:snapToGrid w:val="0"/>
                <w:color w:val="000000"/>
                <w:sz w:val="20"/>
              </w:rPr>
            </w:pPr>
            <w:r w:rsidRPr="00AD78CA">
              <w:rPr>
                <w:snapToGrid w:val="0"/>
                <w:color w:val="000000"/>
                <w:sz w:val="20"/>
              </w:rPr>
              <w:t>MVA-grunnlag</w:t>
            </w:r>
            <w:r>
              <w:rPr>
                <w:snapToGrid w:val="0"/>
                <w:color w:val="000000"/>
                <w:sz w:val="20"/>
              </w:rPr>
              <w:t xml:space="preserve">: </w:t>
            </w:r>
            <w:r w:rsidRPr="00AD78CA">
              <w:rPr>
                <w:snapToGrid w:val="0"/>
                <w:color w:val="000000"/>
                <w:sz w:val="20"/>
              </w:rPr>
              <w:t>Grunnlag for MVA-beregningen for den aktuelle satsen</w:t>
            </w:r>
          </w:p>
        </w:tc>
        <w:tc>
          <w:tcPr>
            <w:tcW w:w="567" w:type="dxa"/>
          </w:tcPr>
          <w:p w:rsidR="009F3320" w:rsidRPr="00AD78CA" w:rsidRDefault="009F3320" w:rsidP="00295AEF">
            <w:pPr>
              <w:spacing w:after="0"/>
              <w:ind w:left="0"/>
              <w:jc w:val="center"/>
              <w:rPr>
                <w:snapToGrid w:val="0"/>
                <w:color w:val="000000"/>
                <w:sz w:val="20"/>
              </w:rPr>
            </w:pPr>
            <w:r w:rsidRPr="00AD78CA">
              <w:rPr>
                <w:snapToGrid w:val="0"/>
                <w:color w:val="000000"/>
                <w:sz w:val="20"/>
              </w:rPr>
              <w:t>K</w:t>
            </w:r>
          </w:p>
        </w:tc>
        <w:tc>
          <w:tcPr>
            <w:tcW w:w="1276" w:type="dxa"/>
          </w:tcPr>
          <w:p w:rsidR="009F3320" w:rsidRPr="00AD78CA" w:rsidRDefault="009F3320" w:rsidP="00295AEF">
            <w:pPr>
              <w:spacing w:after="0"/>
              <w:ind w:left="0"/>
              <w:jc w:val="center"/>
              <w:rPr>
                <w:snapToGrid w:val="0"/>
                <w:color w:val="000000"/>
                <w:sz w:val="20"/>
              </w:rPr>
            </w:pPr>
            <w:r>
              <w:rPr>
                <w:snapToGrid w:val="0"/>
                <w:color w:val="000000"/>
                <w:sz w:val="20"/>
              </w:rPr>
              <w:t>0..1</w:t>
            </w:r>
          </w:p>
        </w:tc>
        <w:tc>
          <w:tcPr>
            <w:tcW w:w="1701" w:type="dxa"/>
          </w:tcPr>
          <w:p w:rsidR="009F3320" w:rsidRPr="00AD78CA" w:rsidRDefault="009F3320" w:rsidP="00295AEF">
            <w:pPr>
              <w:spacing w:after="0"/>
              <w:ind w:left="0"/>
              <w:rPr>
                <w:snapToGrid w:val="0"/>
                <w:color w:val="000000"/>
                <w:sz w:val="20"/>
              </w:rPr>
            </w:pPr>
            <w:r w:rsidRPr="00AD78CA">
              <w:rPr>
                <w:snapToGrid w:val="0"/>
                <w:color w:val="000000"/>
                <w:sz w:val="20"/>
              </w:rPr>
              <w:t>Decimal</w:t>
            </w:r>
          </w:p>
        </w:tc>
      </w:tr>
      <w:tr w:rsidR="009F3320" w:rsidRPr="00AD78CA">
        <w:trPr>
          <w:cantSplit/>
        </w:trPr>
        <w:tc>
          <w:tcPr>
            <w:tcW w:w="276" w:type="dxa"/>
            <w:vMerge/>
            <w:tcBorders>
              <w:top w:val="nil"/>
              <w:bottom w:val="nil"/>
            </w:tcBorders>
          </w:tcPr>
          <w:p w:rsidR="009F3320" w:rsidRPr="00AD78CA" w:rsidRDefault="009F3320" w:rsidP="00295AEF">
            <w:pPr>
              <w:spacing w:after="0"/>
              <w:ind w:left="0"/>
              <w:rPr>
                <w:snapToGrid w:val="0"/>
                <w:color w:val="000000"/>
                <w:sz w:val="20"/>
              </w:rPr>
            </w:pPr>
          </w:p>
        </w:tc>
        <w:tc>
          <w:tcPr>
            <w:tcW w:w="276" w:type="dxa"/>
            <w:vMerge/>
            <w:tcBorders>
              <w:top w:val="nil"/>
              <w:bottom w:val="nil"/>
            </w:tcBorders>
          </w:tcPr>
          <w:p w:rsidR="009F3320" w:rsidRPr="00AD78CA" w:rsidRDefault="009F3320" w:rsidP="00295AEF">
            <w:pPr>
              <w:spacing w:after="0"/>
              <w:ind w:left="0"/>
              <w:rPr>
                <w:snapToGrid w:val="0"/>
                <w:color w:val="000000"/>
                <w:sz w:val="20"/>
              </w:rPr>
            </w:pPr>
          </w:p>
        </w:tc>
        <w:tc>
          <w:tcPr>
            <w:tcW w:w="285" w:type="dxa"/>
            <w:tcBorders>
              <w:top w:val="nil"/>
              <w:bottom w:val="nil"/>
            </w:tcBorders>
          </w:tcPr>
          <w:p w:rsidR="009F3320" w:rsidRPr="00AD78CA" w:rsidRDefault="009F3320" w:rsidP="00295AEF">
            <w:pPr>
              <w:spacing w:after="0"/>
              <w:ind w:left="0"/>
              <w:rPr>
                <w:snapToGrid w:val="0"/>
                <w:color w:val="000000"/>
                <w:sz w:val="20"/>
              </w:rPr>
            </w:pPr>
          </w:p>
        </w:tc>
        <w:tc>
          <w:tcPr>
            <w:tcW w:w="288" w:type="dxa"/>
            <w:vMerge/>
            <w:tcBorders>
              <w:top w:val="nil"/>
              <w:bottom w:val="nil"/>
            </w:tcBorders>
          </w:tcPr>
          <w:p w:rsidR="009F3320" w:rsidRPr="00AD78CA" w:rsidRDefault="009F3320" w:rsidP="00295AEF">
            <w:pPr>
              <w:spacing w:after="0"/>
              <w:ind w:left="0"/>
              <w:rPr>
                <w:snapToGrid w:val="0"/>
                <w:color w:val="000000"/>
                <w:sz w:val="20"/>
              </w:rPr>
            </w:pPr>
          </w:p>
        </w:tc>
        <w:tc>
          <w:tcPr>
            <w:tcW w:w="288" w:type="dxa"/>
            <w:vMerge/>
          </w:tcPr>
          <w:p w:rsidR="009F3320" w:rsidRPr="00AD78CA" w:rsidRDefault="009F3320" w:rsidP="00295AEF">
            <w:pPr>
              <w:spacing w:after="0"/>
              <w:ind w:left="0"/>
              <w:rPr>
                <w:snapToGrid w:val="0"/>
                <w:color w:val="000000"/>
                <w:sz w:val="20"/>
              </w:rPr>
            </w:pPr>
          </w:p>
        </w:tc>
        <w:tc>
          <w:tcPr>
            <w:tcW w:w="2133" w:type="dxa"/>
          </w:tcPr>
          <w:p w:rsidR="009F3320" w:rsidRPr="00AD78CA" w:rsidRDefault="009F3320" w:rsidP="00295AEF">
            <w:pPr>
              <w:spacing w:after="0"/>
              <w:ind w:left="0"/>
              <w:rPr>
                <w:snapToGrid w:val="0"/>
                <w:color w:val="000000"/>
                <w:sz w:val="20"/>
              </w:rPr>
            </w:pPr>
            <w:r w:rsidRPr="00AD78CA">
              <w:rPr>
                <w:snapToGrid w:val="0"/>
                <w:color w:val="000000"/>
                <w:sz w:val="20"/>
              </w:rPr>
              <w:t>VatAmount</w:t>
            </w:r>
          </w:p>
        </w:tc>
        <w:tc>
          <w:tcPr>
            <w:tcW w:w="6662" w:type="dxa"/>
          </w:tcPr>
          <w:p w:rsidR="009F3320" w:rsidRPr="00AD78CA" w:rsidRDefault="009F3320" w:rsidP="00295AEF">
            <w:pPr>
              <w:spacing w:after="0"/>
              <w:ind w:left="0"/>
              <w:rPr>
                <w:snapToGrid w:val="0"/>
                <w:color w:val="000000"/>
                <w:sz w:val="20"/>
              </w:rPr>
            </w:pPr>
            <w:r w:rsidRPr="00AD78CA">
              <w:rPr>
                <w:snapToGrid w:val="0"/>
                <w:color w:val="000000"/>
                <w:sz w:val="20"/>
              </w:rPr>
              <w:t>MVA-beløp</w:t>
            </w:r>
            <w:r>
              <w:rPr>
                <w:snapToGrid w:val="0"/>
                <w:color w:val="000000"/>
                <w:sz w:val="20"/>
              </w:rPr>
              <w:t xml:space="preserve">: </w:t>
            </w:r>
            <w:r w:rsidRPr="00AD78CA">
              <w:rPr>
                <w:snapToGrid w:val="0"/>
                <w:color w:val="000000"/>
                <w:sz w:val="20"/>
              </w:rPr>
              <w:t>Beløp for den aktuelle satsen</w:t>
            </w:r>
          </w:p>
        </w:tc>
        <w:tc>
          <w:tcPr>
            <w:tcW w:w="567" w:type="dxa"/>
          </w:tcPr>
          <w:p w:rsidR="009F3320" w:rsidRPr="00AD78CA" w:rsidRDefault="009F3320" w:rsidP="00295AEF">
            <w:pPr>
              <w:spacing w:after="0"/>
              <w:ind w:left="0"/>
              <w:jc w:val="center"/>
              <w:rPr>
                <w:snapToGrid w:val="0"/>
                <w:color w:val="000000"/>
                <w:sz w:val="20"/>
              </w:rPr>
            </w:pPr>
            <w:r w:rsidRPr="00AD78CA">
              <w:rPr>
                <w:snapToGrid w:val="0"/>
                <w:color w:val="000000"/>
                <w:sz w:val="20"/>
              </w:rPr>
              <w:t>K</w:t>
            </w:r>
          </w:p>
        </w:tc>
        <w:tc>
          <w:tcPr>
            <w:tcW w:w="1276" w:type="dxa"/>
          </w:tcPr>
          <w:p w:rsidR="009F3320" w:rsidRPr="00AD78CA" w:rsidRDefault="009F3320" w:rsidP="00295AEF">
            <w:pPr>
              <w:spacing w:after="0"/>
              <w:ind w:left="0"/>
              <w:jc w:val="center"/>
              <w:rPr>
                <w:snapToGrid w:val="0"/>
                <w:color w:val="000000"/>
                <w:sz w:val="20"/>
              </w:rPr>
            </w:pPr>
            <w:r>
              <w:rPr>
                <w:snapToGrid w:val="0"/>
                <w:color w:val="000000"/>
                <w:sz w:val="20"/>
              </w:rPr>
              <w:t>0..1</w:t>
            </w:r>
          </w:p>
        </w:tc>
        <w:tc>
          <w:tcPr>
            <w:tcW w:w="1701" w:type="dxa"/>
          </w:tcPr>
          <w:p w:rsidR="009F3320" w:rsidRPr="00AD78CA" w:rsidRDefault="009F3320" w:rsidP="00295AEF">
            <w:pPr>
              <w:spacing w:after="0"/>
              <w:ind w:left="0"/>
              <w:rPr>
                <w:snapToGrid w:val="0"/>
                <w:color w:val="000000"/>
                <w:sz w:val="20"/>
              </w:rPr>
            </w:pPr>
            <w:r w:rsidRPr="00AD78CA">
              <w:rPr>
                <w:snapToGrid w:val="0"/>
                <w:color w:val="000000"/>
                <w:sz w:val="20"/>
              </w:rPr>
              <w:t>Decimal</w:t>
            </w:r>
          </w:p>
        </w:tc>
      </w:tr>
      <w:tr w:rsidR="009F3320" w:rsidRPr="00AD78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76" w:type="dxa"/>
            <w:tcBorders>
              <w:left w:val="single" w:sz="4" w:space="0" w:color="auto"/>
              <w:right w:val="single" w:sz="4" w:space="0" w:color="auto"/>
            </w:tcBorders>
          </w:tcPr>
          <w:p w:rsidR="009F3320" w:rsidRPr="00AD78CA" w:rsidRDefault="009F3320" w:rsidP="00295AEF">
            <w:pPr>
              <w:spacing w:after="0"/>
              <w:ind w:left="0"/>
              <w:rPr>
                <w:snapToGrid w:val="0"/>
                <w:color w:val="000000"/>
                <w:sz w:val="20"/>
              </w:rPr>
            </w:pPr>
          </w:p>
        </w:tc>
        <w:tc>
          <w:tcPr>
            <w:tcW w:w="276" w:type="dxa"/>
            <w:tcBorders>
              <w:left w:val="single" w:sz="4" w:space="0" w:color="auto"/>
              <w:right w:val="single" w:sz="4" w:space="0" w:color="auto"/>
            </w:tcBorders>
          </w:tcPr>
          <w:p w:rsidR="009F3320" w:rsidRPr="00AD78CA" w:rsidRDefault="009F3320" w:rsidP="00295AEF">
            <w:pPr>
              <w:spacing w:after="0"/>
              <w:ind w:left="0"/>
              <w:rPr>
                <w:snapToGrid w:val="0"/>
                <w:color w:val="000000"/>
                <w:sz w:val="20"/>
              </w:rPr>
            </w:pPr>
          </w:p>
        </w:tc>
        <w:tc>
          <w:tcPr>
            <w:tcW w:w="285" w:type="dxa"/>
            <w:tcBorders>
              <w:left w:val="single" w:sz="4" w:space="0" w:color="auto"/>
              <w:right w:val="single" w:sz="4" w:space="0" w:color="auto"/>
            </w:tcBorders>
          </w:tcPr>
          <w:p w:rsidR="009F3320" w:rsidRPr="00AD78CA" w:rsidRDefault="009F3320" w:rsidP="00295AEF">
            <w:pPr>
              <w:spacing w:after="0"/>
              <w:ind w:left="0"/>
              <w:rPr>
                <w:snapToGrid w:val="0"/>
                <w:color w:val="000000"/>
                <w:sz w:val="20"/>
              </w:rPr>
            </w:pPr>
          </w:p>
        </w:tc>
        <w:tc>
          <w:tcPr>
            <w:tcW w:w="288" w:type="dxa"/>
            <w:tcBorders>
              <w:left w:val="single" w:sz="4" w:space="0" w:color="auto"/>
              <w:bottom w:val="single" w:sz="4" w:space="0" w:color="auto"/>
              <w:right w:val="single" w:sz="4" w:space="0" w:color="auto"/>
            </w:tcBorders>
          </w:tcPr>
          <w:p w:rsidR="009F3320" w:rsidRPr="00AD78CA" w:rsidRDefault="009F3320" w:rsidP="00295AEF">
            <w:pPr>
              <w:spacing w:after="0"/>
              <w:ind w:left="0"/>
              <w:rPr>
                <w:snapToGrid w:val="0"/>
                <w:color w:val="000000"/>
                <w:sz w:val="20"/>
              </w:rPr>
            </w:pPr>
          </w:p>
        </w:tc>
        <w:tc>
          <w:tcPr>
            <w:tcW w:w="2421" w:type="dxa"/>
            <w:gridSpan w:val="2"/>
            <w:tcBorders>
              <w:top w:val="single" w:sz="4" w:space="0" w:color="auto"/>
              <w:left w:val="single" w:sz="4" w:space="0" w:color="auto"/>
              <w:bottom w:val="single" w:sz="4" w:space="0" w:color="auto"/>
              <w:right w:val="single" w:sz="4" w:space="0" w:color="auto"/>
            </w:tcBorders>
          </w:tcPr>
          <w:p w:rsidR="009F3320" w:rsidRPr="00AD78CA" w:rsidRDefault="009F3320" w:rsidP="00295AEF">
            <w:pPr>
              <w:spacing w:after="0"/>
              <w:ind w:left="0"/>
              <w:rPr>
                <w:snapToGrid w:val="0"/>
                <w:color w:val="000000"/>
                <w:sz w:val="20"/>
              </w:rPr>
            </w:pPr>
            <w:r>
              <w:rPr>
                <w:snapToGrid w:val="0"/>
                <w:color w:val="000000"/>
                <w:sz w:val="20"/>
              </w:rPr>
              <w:t>CalculationSequence</w:t>
            </w:r>
          </w:p>
        </w:tc>
        <w:tc>
          <w:tcPr>
            <w:tcW w:w="6662" w:type="dxa"/>
            <w:tcBorders>
              <w:top w:val="single" w:sz="4" w:space="0" w:color="auto"/>
              <w:left w:val="single" w:sz="4" w:space="0" w:color="auto"/>
              <w:bottom w:val="single" w:sz="4" w:space="0" w:color="auto"/>
              <w:right w:val="single" w:sz="4" w:space="0" w:color="auto"/>
            </w:tcBorders>
          </w:tcPr>
          <w:p w:rsidR="009F3320" w:rsidRPr="00AD78CA" w:rsidRDefault="009F3320" w:rsidP="00295AEF">
            <w:pPr>
              <w:spacing w:after="0"/>
              <w:ind w:left="0"/>
              <w:rPr>
                <w:snapToGrid w:val="0"/>
                <w:color w:val="000000"/>
                <w:sz w:val="20"/>
              </w:rPr>
            </w:pPr>
            <w:r>
              <w:rPr>
                <w:snapToGrid w:val="0"/>
                <w:color w:val="000000"/>
                <w:sz w:val="20"/>
              </w:rPr>
              <w:t>Angir rekkefølge for beregning av rabatter</w:t>
            </w:r>
            <w:r w:rsidRPr="00AD78CA">
              <w:rPr>
                <w:snapToGrid w:val="0"/>
                <w:color w:val="000000"/>
                <w:sz w:val="20"/>
              </w:rPr>
              <w:t xml:space="preserve"> </w:t>
            </w:r>
          </w:p>
        </w:tc>
        <w:tc>
          <w:tcPr>
            <w:tcW w:w="567" w:type="dxa"/>
            <w:tcBorders>
              <w:top w:val="single" w:sz="4" w:space="0" w:color="auto"/>
              <w:left w:val="single" w:sz="4" w:space="0" w:color="auto"/>
              <w:bottom w:val="single" w:sz="4" w:space="0" w:color="auto"/>
              <w:right w:val="single" w:sz="4" w:space="0" w:color="auto"/>
            </w:tcBorders>
          </w:tcPr>
          <w:p w:rsidR="009F3320" w:rsidRPr="00AD78CA" w:rsidRDefault="009F3320" w:rsidP="00295AEF">
            <w:pPr>
              <w:spacing w:after="0"/>
              <w:ind w:left="0"/>
              <w:jc w:val="center"/>
              <w:rPr>
                <w:snapToGrid w:val="0"/>
                <w:color w:val="000000"/>
                <w:sz w:val="20"/>
              </w:rPr>
            </w:pPr>
            <w:r w:rsidRPr="00AD78CA">
              <w:rPr>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9F3320" w:rsidRPr="00AD78CA" w:rsidRDefault="009F3320" w:rsidP="00295AEF">
            <w:pPr>
              <w:spacing w:after="0"/>
              <w:ind w:left="0"/>
              <w:jc w:val="center"/>
              <w:rPr>
                <w:snapToGrid w:val="0"/>
                <w:color w:val="000000"/>
                <w:sz w:val="20"/>
              </w:rPr>
            </w:pPr>
            <w:r>
              <w:rPr>
                <w:snapToGrid w:val="0"/>
                <w:color w:val="000000"/>
                <w:sz w:val="20"/>
              </w:rPr>
              <w:t>0..1</w:t>
            </w:r>
          </w:p>
        </w:tc>
        <w:tc>
          <w:tcPr>
            <w:tcW w:w="1701" w:type="dxa"/>
            <w:tcBorders>
              <w:top w:val="single" w:sz="4" w:space="0" w:color="auto"/>
              <w:left w:val="single" w:sz="4" w:space="0" w:color="auto"/>
              <w:bottom w:val="single" w:sz="4" w:space="0" w:color="auto"/>
              <w:right w:val="single" w:sz="4" w:space="0" w:color="auto"/>
            </w:tcBorders>
          </w:tcPr>
          <w:p w:rsidR="009F3320" w:rsidRPr="00AD78CA" w:rsidRDefault="009F3320" w:rsidP="00295AEF">
            <w:pPr>
              <w:spacing w:after="0"/>
              <w:ind w:left="0"/>
              <w:rPr>
                <w:snapToGrid w:val="0"/>
                <w:color w:val="000000"/>
                <w:sz w:val="20"/>
              </w:rPr>
            </w:pPr>
            <w:r>
              <w:rPr>
                <w:snapToGrid w:val="0"/>
                <w:color w:val="000000"/>
                <w:sz w:val="20"/>
              </w:rPr>
              <w:t>String</w:t>
            </w:r>
          </w:p>
        </w:tc>
      </w:tr>
      <w:tr w:rsidR="009F3320" w:rsidRPr="00AD78CA">
        <w:trPr>
          <w:cantSplit/>
        </w:trPr>
        <w:tc>
          <w:tcPr>
            <w:tcW w:w="276" w:type="dxa"/>
            <w:tcBorders>
              <w:top w:val="nil"/>
              <w:bottom w:val="nil"/>
            </w:tcBorders>
          </w:tcPr>
          <w:p w:rsidR="00F56E2F" w:rsidRPr="00AD78CA" w:rsidRDefault="00F56E2F">
            <w:pPr>
              <w:spacing w:after="0"/>
              <w:ind w:left="0"/>
              <w:rPr>
                <w:b/>
                <w:snapToGrid w:val="0"/>
                <w:color w:val="000000"/>
                <w:sz w:val="20"/>
              </w:rPr>
            </w:pPr>
          </w:p>
        </w:tc>
        <w:tc>
          <w:tcPr>
            <w:tcW w:w="276" w:type="dxa"/>
            <w:tcBorders>
              <w:top w:val="nil"/>
              <w:bottom w:val="nil"/>
            </w:tcBorders>
          </w:tcPr>
          <w:p w:rsidR="00F56E2F" w:rsidRPr="00AD78CA" w:rsidRDefault="00F56E2F">
            <w:pPr>
              <w:spacing w:after="0"/>
              <w:ind w:left="0"/>
              <w:rPr>
                <w:b/>
                <w:snapToGrid w:val="0"/>
                <w:color w:val="000000"/>
                <w:sz w:val="20"/>
              </w:rPr>
            </w:pPr>
          </w:p>
        </w:tc>
        <w:tc>
          <w:tcPr>
            <w:tcW w:w="285" w:type="dxa"/>
            <w:tcBorders>
              <w:top w:val="nil"/>
              <w:bottom w:val="nil"/>
            </w:tcBorders>
          </w:tcPr>
          <w:p w:rsidR="00F56E2F" w:rsidRPr="00AD78CA" w:rsidRDefault="00F56E2F">
            <w:pPr>
              <w:spacing w:after="0"/>
              <w:ind w:left="0"/>
              <w:rPr>
                <w:b/>
                <w:snapToGrid w:val="0"/>
                <w:color w:val="000000"/>
                <w:sz w:val="20"/>
              </w:rPr>
            </w:pPr>
          </w:p>
        </w:tc>
        <w:tc>
          <w:tcPr>
            <w:tcW w:w="2709" w:type="dxa"/>
            <w:gridSpan w:val="3"/>
          </w:tcPr>
          <w:p w:rsidR="00F56E2F" w:rsidRPr="00AD78CA" w:rsidRDefault="00F56E2F" w:rsidP="00C8716F">
            <w:pPr>
              <w:spacing w:after="0"/>
              <w:ind w:left="0"/>
              <w:rPr>
                <w:b/>
                <w:snapToGrid w:val="0"/>
                <w:color w:val="000000"/>
                <w:sz w:val="20"/>
              </w:rPr>
            </w:pPr>
            <w:r w:rsidRPr="00AD78CA">
              <w:rPr>
                <w:b/>
                <w:snapToGrid w:val="0"/>
                <w:color w:val="000000"/>
                <w:sz w:val="20"/>
              </w:rPr>
              <w:t>Discount</w:t>
            </w:r>
          </w:p>
        </w:tc>
        <w:tc>
          <w:tcPr>
            <w:tcW w:w="6662" w:type="dxa"/>
          </w:tcPr>
          <w:p w:rsidR="00F56E2F" w:rsidRPr="00AD78CA" w:rsidRDefault="00F56E2F">
            <w:pPr>
              <w:spacing w:after="0"/>
              <w:ind w:left="0"/>
              <w:rPr>
                <w:b/>
                <w:snapToGrid w:val="0"/>
                <w:color w:val="000000"/>
                <w:sz w:val="20"/>
              </w:rPr>
            </w:pPr>
            <w:r w:rsidRPr="00AD78CA">
              <w:rPr>
                <w:b/>
                <w:snapToGrid w:val="0"/>
                <w:color w:val="000000"/>
                <w:sz w:val="20"/>
              </w:rPr>
              <w:t>Rabatter på linjenivå.</w:t>
            </w:r>
            <w:r w:rsidRPr="00AD78CA">
              <w:rPr>
                <w:b/>
                <w:snapToGrid w:val="0"/>
                <w:color w:val="000000"/>
                <w:sz w:val="20"/>
              </w:rPr>
              <w:br/>
              <w:t>Null eller mange forekomster</w:t>
            </w:r>
          </w:p>
        </w:tc>
        <w:tc>
          <w:tcPr>
            <w:tcW w:w="567" w:type="dxa"/>
          </w:tcPr>
          <w:p w:rsidR="00F56E2F" w:rsidRPr="00AD78CA" w:rsidRDefault="00F56E2F">
            <w:pPr>
              <w:spacing w:after="0"/>
              <w:ind w:left="0"/>
              <w:jc w:val="center"/>
              <w:rPr>
                <w:b/>
                <w:snapToGrid w:val="0"/>
                <w:color w:val="000000"/>
                <w:sz w:val="20"/>
              </w:rPr>
            </w:pPr>
            <w:r w:rsidRPr="00AD78CA">
              <w:rPr>
                <w:b/>
                <w:snapToGrid w:val="0"/>
                <w:color w:val="000000"/>
                <w:sz w:val="20"/>
              </w:rPr>
              <w:t>K</w:t>
            </w:r>
          </w:p>
        </w:tc>
        <w:tc>
          <w:tcPr>
            <w:tcW w:w="1276" w:type="dxa"/>
          </w:tcPr>
          <w:p w:rsidR="00F56E2F" w:rsidRPr="009F3320" w:rsidRDefault="00F56E2F" w:rsidP="00F56E2F">
            <w:pPr>
              <w:spacing w:after="0"/>
              <w:ind w:left="0"/>
              <w:jc w:val="center"/>
              <w:rPr>
                <w:b/>
                <w:snapToGrid w:val="0"/>
                <w:color w:val="000000"/>
                <w:sz w:val="20"/>
              </w:rPr>
            </w:pPr>
            <w:r w:rsidRPr="009F3320">
              <w:rPr>
                <w:b/>
                <w:snapToGrid w:val="0"/>
                <w:color w:val="000000"/>
                <w:sz w:val="20"/>
              </w:rPr>
              <w:t>0..</w:t>
            </w:r>
            <w:r w:rsidR="002930F1" w:rsidRPr="009F3320">
              <w:rPr>
                <w:b/>
                <w:snapToGrid w:val="0"/>
                <w:color w:val="000000"/>
                <w:sz w:val="20"/>
              </w:rPr>
              <w:t>*</w:t>
            </w:r>
          </w:p>
        </w:tc>
        <w:tc>
          <w:tcPr>
            <w:tcW w:w="1701" w:type="dxa"/>
          </w:tcPr>
          <w:p w:rsidR="00F56E2F" w:rsidRPr="00AD78CA" w:rsidRDefault="009F3320">
            <w:pPr>
              <w:spacing w:after="0"/>
              <w:ind w:left="0"/>
              <w:rPr>
                <w:b/>
                <w:snapToGrid w:val="0"/>
                <w:color w:val="000000"/>
                <w:sz w:val="20"/>
              </w:rPr>
            </w:pPr>
            <w:r>
              <w:rPr>
                <w:b/>
                <w:snapToGrid w:val="0"/>
                <w:color w:val="000000"/>
                <w:sz w:val="20"/>
              </w:rPr>
              <w:t>DiscountChargesAndTaxType</w:t>
            </w:r>
          </w:p>
        </w:tc>
      </w:tr>
      <w:tr w:rsidR="009F3320" w:rsidRPr="00AD78CA">
        <w:trPr>
          <w:cantSplit/>
        </w:trPr>
        <w:tc>
          <w:tcPr>
            <w:tcW w:w="276" w:type="dxa"/>
            <w:vMerge w:val="restart"/>
            <w:tcBorders>
              <w:top w:val="nil"/>
              <w:bottom w:val="nil"/>
            </w:tcBorders>
          </w:tcPr>
          <w:p w:rsidR="00F56E2F" w:rsidRPr="00AD78CA" w:rsidRDefault="00F56E2F">
            <w:pPr>
              <w:spacing w:after="0"/>
              <w:ind w:left="0"/>
              <w:rPr>
                <w:snapToGrid w:val="0"/>
                <w:color w:val="000000"/>
                <w:sz w:val="20"/>
              </w:rPr>
            </w:pPr>
          </w:p>
        </w:tc>
        <w:tc>
          <w:tcPr>
            <w:tcW w:w="276" w:type="dxa"/>
            <w:vMerge w:val="restart"/>
            <w:tcBorders>
              <w:top w:val="nil"/>
              <w:bottom w:val="nil"/>
            </w:tcBorders>
          </w:tcPr>
          <w:p w:rsidR="00F56E2F" w:rsidRPr="00AD78CA" w:rsidRDefault="00F56E2F">
            <w:pPr>
              <w:spacing w:after="0"/>
              <w:ind w:left="0"/>
              <w:rPr>
                <w:snapToGrid w:val="0"/>
                <w:color w:val="000000"/>
                <w:sz w:val="20"/>
              </w:rPr>
            </w:pPr>
          </w:p>
        </w:tc>
        <w:tc>
          <w:tcPr>
            <w:tcW w:w="285" w:type="dxa"/>
            <w:vMerge w:val="restart"/>
            <w:tcBorders>
              <w:top w:val="nil"/>
              <w:bottom w:val="nil"/>
            </w:tcBorders>
          </w:tcPr>
          <w:p w:rsidR="00F56E2F" w:rsidRPr="00AD78CA" w:rsidRDefault="00F56E2F">
            <w:pPr>
              <w:spacing w:after="0"/>
              <w:ind w:left="0"/>
              <w:rPr>
                <w:snapToGrid w:val="0"/>
                <w:color w:val="000000"/>
                <w:sz w:val="20"/>
              </w:rPr>
            </w:pPr>
          </w:p>
        </w:tc>
        <w:tc>
          <w:tcPr>
            <w:tcW w:w="288" w:type="dxa"/>
            <w:vMerge w:val="restart"/>
            <w:tcBorders>
              <w:bottom w:val="nil"/>
            </w:tcBorders>
          </w:tcPr>
          <w:p w:rsidR="00F56E2F" w:rsidRPr="00AD78CA" w:rsidRDefault="00F56E2F">
            <w:pPr>
              <w:spacing w:after="0"/>
              <w:ind w:left="0"/>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Code</w:t>
            </w:r>
          </w:p>
        </w:tc>
        <w:tc>
          <w:tcPr>
            <w:tcW w:w="6662" w:type="dxa"/>
          </w:tcPr>
          <w:p w:rsidR="00F56E2F" w:rsidRPr="00AD78CA" w:rsidRDefault="00B26132">
            <w:pPr>
              <w:spacing w:after="0"/>
              <w:ind w:left="0"/>
              <w:rPr>
                <w:snapToGrid w:val="0"/>
                <w:color w:val="000000"/>
                <w:sz w:val="20"/>
              </w:rPr>
            </w:pPr>
            <w:r>
              <w:rPr>
                <w:snapToGrid w:val="0"/>
                <w:color w:val="000000"/>
                <w:sz w:val="20"/>
              </w:rPr>
              <w:t>Kode for r</w:t>
            </w:r>
            <w:r w:rsidR="00F56E2F" w:rsidRPr="00AD78CA">
              <w:rPr>
                <w:snapToGrid w:val="0"/>
                <w:color w:val="000000"/>
                <w:sz w:val="20"/>
              </w:rPr>
              <w:t>abatt</w:t>
            </w:r>
            <w:r>
              <w:rPr>
                <w:snapToGrid w:val="0"/>
                <w:color w:val="000000"/>
                <w:sz w:val="20"/>
              </w:rPr>
              <w:t xml:space="preserve"> ihht. a</w:t>
            </w:r>
            <w:r w:rsidR="00F56E2F" w:rsidRPr="00AD78CA">
              <w:rPr>
                <w:snapToGrid w:val="0"/>
                <w:color w:val="000000"/>
                <w:sz w:val="20"/>
              </w:rPr>
              <w:t>vtale</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String</w:t>
            </w:r>
          </w:p>
        </w:tc>
      </w:tr>
      <w:tr w:rsidR="009F3320" w:rsidRPr="00AD78CA">
        <w:trPr>
          <w:cantSplit/>
        </w:trPr>
        <w:tc>
          <w:tcPr>
            <w:tcW w:w="276" w:type="dxa"/>
            <w:vMerge/>
            <w:tcBorders>
              <w:top w:val="nil"/>
              <w:bottom w:val="nil"/>
            </w:tcBorders>
          </w:tcPr>
          <w:p w:rsidR="00F56E2F" w:rsidRPr="00AD78CA" w:rsidRDefault="00F56E2F">
            <w:pPr>
              <w:spacing w:after="0"/>
              <w:ind w:left="113"/>
              <w:rPr>
                <w:snapToGrid w:val="0"/>
                <w:color w:val="000000"/>
                <w:sz w:val="20"/>
              </w:rPr>
            </w:pPr>
          </w:p>
        </w:tc>
        <w:tc>
          <w:tcPr>
            <w:tcW w:w="276" w:type="dxa"/>
            <w:vMerge/>
            <w:tcBorders>
              <w:top w:val="nil"/>
              <w:bottom w:val="nil"/>
            </w:tcBorders>
          </w:tcPr>
          <w:p w:rsidR="00F56E2F" w:rsidRPr="00AD78CA" w:rsidRDefault="00F56E2F">
            <w:pPr>
              <w:spacing w:after="0"/>
              <w:ind w:left="113"/>
              <w:rPr>
                <w:snapToGrid w:val="0"/>
                <w:color w:val="000000"/>
                <w:sz w:val="20"/>
              </w:rPr>
            </w:pPr>
          </w:p>
        </w:tc>
        <w:tc>
          <w:tcPr>
            <w:tcW w:w="285" w:type="dxa"/>
            <w:vMerge/>
            <w:tcBorders>
              <w:top w:val="nil"/>
              <w:bottom w:val="nil"/>
            </w:tcBorders>
          </w:tcPr>
          <w:p w:rsidR="00F56E2F" w:rsidRPr="00AD78CA" w:rsidRDefault="00F56E2F">
            <w:pPr>
              <w:spacing w:after="0"/>
              <w:ind w:left="113"/>
              <w:rPr>
                <w:snapToGrid w:val="0"/>
                <w:color w:val="000000"/>
                <w:sz w:val="20"/>
              </w:rPr>
            </w:pPr>
          </w:p>
        </w:tc>
        <w:tc>
          <w:tcPr>
            <w:tcW w:w="288" w:type="dxa"/>
            <w:vMerge/>
            <w:tcBorders>
              <w:top w:val="nil"/>
              <w:bottom w:val="nil"/>
            </w:tcBorders>
          </w:tcPr>
          <w:p w:rsidR="00F56E2F" w:rsidRPr="00AD78CA" w:rsidRDefault="00F56E2F">
            <w:pPr>
              <w:spacing w:after="0"/>
              <w:ind w:left="113"/>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Description</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Beskrivelse av type rabatt, ref. Kode</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String</w:t>
            </w:r>
          </w:p>
        </w:tc>
      </w:tr>
      <w:tr w:rsidR="009F3320" w:rsidRPr="00AD78CA">
        <w:trPr>
          <w:cantSplit/>
        </w:trPr>
        <w:tc>
          <w:tcPr>
            <w:tcW w:w="276" w:type="dxa"/>
            <w:vMerge/>
            <w:tcBorders>
              <w:top w:val="nil"/>
              <w:bottom w:val="nil"/>
            </w:tcBorders>
          </w:tcPr>
          <w:p w:rsidR="00F56E2F" w:rsidRPr="00AD78CA" w:rsidRDefault="00F56E2F">
            <w:pPr>
              <w:spacing w:after="0"/>
              <w:ind w:left="0"/>
              <w:rPr>
                <w:snapToGrid w:val="0"/>
                <w:color w:val="000000"/>
                <w:sz w:val="20"/>
              </w:rPr>
            </w:pPr>
          </w:p>
        </w:tc>
        <w:tc>
          <w:tcPr>
            <w:tcW w:w="276" w:type="dxa"/>
            <w:vMerge/>
            <w:tcBorders>
              <w:top w:val="nil"/>
              <w:bottom w:val="nil"/>
            </w:tcBorders>
          </w:tcPr>
          <w:p w:rsidR="00F56E2F" w:rsidRPr="00AD78CA" w:rsidRDefault="00F56E2F">
            <w:pPr>
              <w:spacing w:after="0"/>
              <w:ind w:left="0"/>
              <w:rPr>
                <w:snapToGrid w:val="0"/>
                <w:color w:val="000000"/>
                <w:sz w:val="20"/>
              </w:rPr>
            </w:pPr>
          </w:p>
        </w:tc>
        <w:tc>
          <w:tcPr>
            <w:tcW w:w="285" w:type="dxa"/>
            <w:vMerge/>
            <w:tcBorders>
              <w:top w:val="nil"/>
              <w:bottom w:val="nil"/>
            </w:tcBorders>
          </w:tcPr>
          <w:p w:rsidR="00F56E2F" w:rsidRPr="00AD78CA" w:rsidRDefault="00F56E2F">
            <w:pPr>
              <w:spacing w:after="0"/>
              <w:ind w:left="0"/>
              <w:rPr>
                <w:snapToGrid w:val="0"/>
                <w:color w:val="000000"/>
                <w:sz w:val="20"/>
              </w:rPr>
            </w:pPr>
          </w:p>
        </w:tc>
        <w:tc>
          <w:tcPr>
            <w:tcW w:w="288" w:type="dxa"/>
            <w:vMerge/>
            <w:tcBorders>
              <w:top w:val="nil"/>
              <w:bottom w:val="nil"/>
            </w:tcBorders>
          </w:tcPr>
          <w:p w:rsidR="00F56E2F" w:rsidRPr="00AD78CA" w:rsidRDefault="00F56E2F">
            <w:pPr>
              <w:spacing w:after="0"/>
              <w:ind w:left="0"/>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Percent</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Rabattprosent</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Decimal</w:t>
            </w:r>
          </w:p>
        </w:tc>
      </w:tr>
      <w:tr w:rsidR="009F3320" w:rsidRPr="00AD78CA">
        <w:trPr>
          <w:cantSplit/>
        </w:trPr>
        <w:tc>
          <w:tcPr>
            <w:tcW w:w="276" w:type="dxa"/>
            <w:vMerge/>
            <w:tcBorders>
              <w:top w:val="nil"/>
              <w:bottom w:val="nil"/>
            </w:tcBorders>
          </w:tcPr>
          <w:p w:rsidR="00F56E2F" w:rsidRPr="00AD78CA" w:rsidRDefault="00F56E2F">
            <w:pPr>
              <w:spacing w:after="0"/>
              <w:ind w:left="0"/>
              <w:rPr>
                <w:snapToGrid w:val="0"/>
                <w:color w:val="000000"/>
                <w:sz w:val="20"/>
              </w:rPr>
            </w:pPr>
          </w:p>
        </w:tc>
        <w:tc>
          <w:tcPr>
            <w:tcW w:w="276" w:type="dxa"/>
            <w:vMerge/>
            <w:tcBorders>
              <w:top w:val="nil"/>
              <w:bottom w:val="nil"/>
            </w:tcBorders>
          </w:tcPr>
          <w:p w:rsidR="00F56E2F" w:rsidRPr="00AD78CA" w:rsidRDefault="00F56E2F">
            <w:pPr>
              <w:spacing w:after="0"/>
              <w:ind w:left="0"/>
              <w:rPr>
                <w:snapToGrid w:val="0"/>
                <w:color w:val="000000"/>
                <w:sz w:val="20"/>
              </w:rPr>
            </w:pPr>
          </w:p>
        </w:tc>
        <w:tc>
          <w:tcPr>
            <w:tcW w:w="285" w:type="dxa"/>
            <w:vMerge/>
            <w:tcBorders>
              <w:top w:val="nil"/>
              <w:bottom w:val="nil"/>
            </w:tcBorders>
          </w:tcPr>
          <w:p w:rsidR="00F56E2F" w:rsidRPr="00AD78CA" w:rsidRDefault="00F56E2F">
            <w:pPr>
              <w:spacing w:after="0"/>
              <w:ind w:left="0"/>
              <w:rPr>
                <w:snapToGrid w:val="0"/>
                <w:color w:val="000000"/>
                <w:sz w:val="20"/>
              </w:rPr>
            </w:pPr>
          </w:p>
        </w:tc>
        <w:tc>
          <w:tcPr>
            <w:tcW w:w="288" w:type="dxa"/>
            <w:vMerge/>
            <w:tcBorders>
              <w:top w:val="nil"/>
              <w:bottom w:val="nil"/>
            </w:tcBorders>
          </w:tcPr>
          <w:p w:rsidR="00F56E2F" w:rsidRPr="00AD78CA" w:rsidRDefault="00F56E2F">
            <w:pPr>
              <w:spacing w:after="0"/>
              <w:ind w:left="0"/>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BaseAmount</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Rabattgrunnlag</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Decimal</w:t>
            </w:r>
          </w:p>
        </w:tc>
      </w:tr>
      <w:tr w:rsidR="009F3320" w:rsidRPr="00AD78CA">
        <w:trPr>
          <w:cantSplit/>
        </w:trPr>
        <w:tc>
          <w:tcPr>
            <w:tcW w:w="276" w:type="dxa"/>
            <w:vMerge/>
            <w:tcBorders>
              <w:top w:val="nil"/>
              <w:bottom w:val="nil"/>
            </w:tcBorders>
          </w:tcPr>
          <w:p w:rsidR="00F56E2F" w:rsidRPr="00AD78CA" w:rsidRDefault="00F56E2F">
            <w:pPr>
              <w:spacing w:after="0"/>
              <w:ind w:left="0"/>
              <w:rPr>
                <w:snapToGrid w:val="0"/>
                <w:color w:val="000000"/>
                <w:sz w:val="20"/>
              </w:rPr>
            </w:pPr>
          </w:p>
        </w:tc>
        <w:tc>
          <w:tcPr>
            <w:tcW w:w="276" w:type="dxa"/>
            <w:vMerge/>
            <w:tcBorders>
              <w:top w:val="nil"/>
              <w:bottom w:val="nil"/>
            </w:tcBorders>
          </w:tcPr>
          <w:p w:rsidR="00F56E2F" w:rsidRPr="00AD78CA" w:rsidRDefault="00F56E2F">
            <w:pPr>
              <w:spacing w:after="0"/>
              <w:ind w:left="0"/>
              <w:rPr>
                <w:snapToGrid w:val="0"/>
                <w:color w:val="000000"/>
                <w:sz w:val="20"/>
              </w:rPr>
            </w:pPr>
          </w:p>
        </w:tc>
        <w:tc>
          <w:tcPr>
            <w:tcW w:w="285" w:type="dxa"/>
            <w:vMerge/>
            <w:tcBorders>
              <w:top w:val="nil"/>
              <w:bottom w:val="nil"/>
            </w:tcBorders>
          </w:tcPr>
          <w:p w:rsidR="00F56E2F" w:rsidRPr="00AD78CA" w:rsidRDefault="00F56E2F">
            <w:pPr>
              <w:spacing w:after="0"/>
              <w:ind w:left="0"/>
              <w:rPr>
                <w:snapToGrid w:val="0"/>
                <w:color w:val="000000"/>
                <w:sz w:val="20"/>
              </w:rPr>
            </w:pPr>
          </w:p>
        </w:tc>
        <w:tc>
          <w:tcPr>
            <w:tcW w:w="288" w:type="dxa"/>
            <w:vMerge/>
            <w:tcBorders>
              <w:top w:val="nil"/>
              <w:bottom w:val="nil"/>
            </w:tcBorders>
          </w:tcPr>
          <w:p w:rsidR="00F56E2F" w:rsidRPr="00AD78CA" w:rsidRDefault="00F56E2F">
            <w:pPr>
              <w:spacing w:after="0"/>
              <w:ind w:left="0"/>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Amount</w:t>
            </w:r>
          </w:p>
        </w:tc>
        <w:tc>
          <w:tcPr>
            <w:tcW w:w="6662" w:type="dxa"/>
          </w:tcPr>
          <w:p w:rsidR="00F56E2F" w:rsidRPr="00AD78CA" w:rsidRDefault="00016C21">
            <w:pPr>
              <w:spacing w:after="0"/>
              <w:ind w:left="0"/>
              <w:rPr>
                <w:snapToGrid w:val="0"/>
                <w:color w:val="000000"/>
                <w:sz w:val="20"/>
              </w:rPr>
            </w:pPr>
            <w:r>
              <w:rPr>
                <w:snapToGrid w:val="0"/>
                <w:color w:val="000000"/>
                <w:sz w:val="20"/>
              </w:rPr>
              <w:t>Rabattbeløp</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Decimal</w:t>
            </w:r>
          </w:p>
        </w:tc>
      </w:tr>
      <w:tr w:rsidR="009F3320" w:rsidRPr="00AD78CA">
        <w:trPr>
          <w:cantSplit/>
        </w:trPr>
        <w:tc>
          <w:tcPr>
            <w:tcW w:w="276" w:type="dxa"/>
            <w:vMerge/>
            <w:tcBorders>
              <w:top w:val="nil"/>
              <w:bottom w:val="nil"/>
            </w:tcBorders>
          </w:tcPr>
          <w:p w:rsidR="00F56E2F" w:rsidRPr="00AD78CA" w:rsidRDefault="00F56E2F">
            <w:pPr>
              <w:spacing w:after="0"/>
              <w:ind w:left="113"/>
              <w:rPr>
                <w:snapToGrid w:val="0"/>
                <w:color w:val="000000"/>
                <w:sz w:val="20"/>
              </w:rPr>
            </w:pPr>
          </w:p>
        </w:tc>
        <w:tc>
          <w:tcPr>
            <w:tcW w:w="276" w:type="dxa"/>
            <w:vMerge/>
            <w:tcBorders>
              <w:top w:val="nil"/>
              <w:bottom w:val="nil"/>
            </w:tcBorders>
          </w:tcPr>
          <w:p w:rsidR="00F56E2F" w:rsidRPr="00AD78CA" w:rsidRDefault="00F56E2F">
            <w:pPr>
              <w:spacing w:after="0"/>
              <w:ind w:left="113"/>
              <w:rPr>
                <w:snapToGrid w:val="0"/>
                <w:color w:val="000000"/>
                <w:sz w:val="20"/>
              </w:rPr>
            </w:pPr>
          </w:p>
        </w:tc>
        <w:tc>
          <w:tcPr>
            <w:tcW w:w="285" w:type="dxa"/>
            <w:vMerge/>
            <w:tcBorders>
              <w:top w:val="nil"/>
              <w:bottom w:val="nil"/>
            </w:tcBorders>
          </w:tcPr>
          <w:p w:rsidR="00F56E2F" w:rsidRPr="00AD78CA" w:rsidRDefault="00F56E2F">
            <w:pPr>
              <w:spacing w:after="0"/>
              <w:ind w:left="113"/>
              <w:rPr>
                <w:snapToGrid w:val="0"/>
                <w:color w:val="000000"/>
                <w:sz w:val="20"/>
              </w:rPr>
            </w:pPr>
          </w:p>
        </w:tc>
        <w:tc>
          <w:tcPr>
            <w:tcW w:w="288" w:type="dxa"/>
            <w:vMerge/>
            <w:tcBorders>
              <w:top w:val="nil"/>
              <w:bottom w:val="nil"/>
            </w:tcBorders>
          </w:tcPr>
          <w:p w:rsidR="00F56E2F" w:rsidRPr="00AD78CA" w:rsidRDefault="00F56E2F">
            <w:pPr>
              <w:spacing w:after="0"/>
              <w:ind w:left="113"/>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Quantity</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Kvantum</w:t>
            </w:r>
            <w:r>
              <w:rPr>
                <w:snapToGrid w:val="0"/>
                <w:color w:val="000000"/>
                <w:sz w:val="20"/>
              </w:rPr>
              <w:t xml:space="preserve">: </w:t>
            </w:r>
            <w:r w:rsidRPr="00AD78CA">
              <w:rPr>
                <w:snapToGrid w:val="0"/>
                <w:color w:val="000000"/>
                <w:sz w:val="20"/>
              </w:rPr>
              <w:t>Angis dersom rabatten er relatert til et kvantum</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Decimal</w:t>
            </w:r>
          </w:p>
        </w:tc>
      </w:tr>
      <w:tr w:rsidR="009F3320" w:rsidRPr="00AD78CA">
        <w:trPr>
          <w:cantSplit/>
        </w:trPr>
        <w:tc>
          <w:tcPr>
            <w:tcW w:w="276" w:type="dxa"/>
            <w:vMerge/>
            <w:tcBorders>
              <w:top w:val="nil"/>
              <w:bottom w:val="nil"/>
            </w:tcBorders>
          </w:tcPr>
          <w:p w:rsidR="00F56E2F" w:rsidRPr="00AD78CA" w:rsidRDefault="00F56E2F">
            <w:pPr>
              <w:spacing w:after="0"/>
              <w:ind w:left="113"/>
              <w:rPr>
                <w:snapToGrid w:val="0"/>
                <w:color w:val="000000"/>
                <w:sz w:val="20"/>
              </w:rPr>
            </w:pPr>
          </w:p>
        </w:tc>
        <w:tc>
          <w:tcPr>
            <w:tcW w:w="276" w:type="dxa"/>
            <w:vMerge/>
            <w:tcBorders>
              <w:top w:val="nil"/>
              <w:bottom w:val="nil"/>
            </w:tcBorders>
          </w:tcPr>
          <w:p w:rsidR="00F56E2F" w:rsidRPr="00AD78CA" w:rsidRDefault="00F56E2F">
            <w:pPr>
              <w:spacing w:after="0"/>
              <w:ind w:left="113"/>
              <w:rPr>
                <w:snapToGrid w:val="0"/>
                <w:color w:val="000000"/>
                <w:sz w:val="20"/>
              </w:rPr>
            </w:pPr>
          </w:p>
        </w:tc>
        <w:tc>
          <w:tcPr>
            <w:tcW w:w="285" w:type="dxa"/>
            <w:vMerge/>
            <w:tcBorders>
              <w:top w:val="nil"/>
              <w:bottom w:val="nil"/>
            </w:tcBorders>
          </w:tcPr>
          <w:p w:rsidR="00F56E2F" w:rsidRPr="00AD78CA" w:rsidRDefault="00F56E2F">
            <w:pPr>
              <w:spacing w:after="0"/>
              <w:ind w:left="113"/>
              <w:rPr>
                <w:snapToGrid w:val="0"/>
                <w:color w:val="000000"/>
                <w:sz w:val="20"/>
              </w:rPr>
            </w:pPr>
          </w:p>
        </w:tc>
        <w:tc>
          <w:tcPr>
            <w:tcW w:w="288" w:type="dxa"/>
            <w:vMerge/>
            <w:tcBorders>
              <w:top w:val="nil"/>
              <w:bottom w:val="nil"/>
            </w:tcBorders>
          </w:tcPr>
          <w:p w:rsidR="00F56E2F" w:rsidRPr="00AD78CA" w:rsidRDefault="00F56E2F">
            <w:pPr>
              <w:spacing w:after="0"/>
              <w:ind w:left="113"/>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UnitOfMeasure</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Enhet relatert til kvantum</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String</w:t>
            </w:r>
          </w:p>
        </w:tc>
      </w:tr>
      <w:tr w:rsidR="009F3320" w:rsidRPr="00AD78CA">
        <w:trPr>
          <w:cantSplit/>
        </w:trPr>
        <w:tc>
          <w:tcPr>
            <w:tcW w:w="276" w:type="dxa"/>
            <w:tcBorders>
              <w:top w:val="nil"/>
              <w:bottom w:val="nil"/>
            </w:tcBorders>
          </w:tcPr>
          <w:p w:rsidR="00F56E2F" w:rsidRPr="00AD78CA" w:rsidRDefault="00F56E2F">
            <w:pPr>
              <w:spacing w:after="0"/>
              <w:ind w:left="113"/>
              <w:rPr>
                <w:snapToGrid w:val="0"/>
                <w:color w:val="000000"/>
                <w:sz w:val="20"/>
              </w:rPr>
            </w:pPr>
          </w:p>
        </w:tc>
        <w:tc>
          <w:tcPr>
            <w:tcW w:w="276" w:type="dxa"/>
            <w:tcBorders>
              <w:top w:val="nil"/>
              <w:bottom w:val="nil"/>
            </w:tcBorders>
          </w:tcPr>
          <w:p w:rsidR="00F56E2F" w:rsidRPr="00AD78CA" w:rsidRDefault="00F56E2F">
            <w:pPr>
              <w:spacing w:after="0"/>
              <w:ind w:left="113"/>
              <w:rPr>
                <w:snapToGrid w:val="0"/>
                <w:color w:val="000000"/>
                <w:sz w:val="20"/>
              </w:rPr>
            </w:pPr>
          </w:p>
        </w:tc>
        <w:tc>
          <w:tcPr>
            <w:tcW w:w="285" w:type="dxa"/>
            <w:tcBorders>
              <w:top w:val="nil"/>
              <w:bottom w:val="nil"/>
            </w:tcBorders>
          </w:tcPr>
          <w:p w:rsidR="00F56E2F" w:rsidRPr="00AD78CA" w:rsidRDefault="00F56E2F">
            <w:pPr>
              <w:spacing w:after="0"/>
              <w:ind w:left="113"/>
              <w:rPr>
                <w:snapToGrid w:val="0"/>
                <w:color w:val="000000"/>
                <w:sz w:val="20"/>
              </w:rPr>
            </w:pPr>
          </w:p>
        </w:tc>
        <w:tc>
          <w:tcPr>
            <w:tcW w:w="288" w:type="dxa"/>
            <w:tcBorders>
              <w:top w:val="nil"/>
              <w:bottom w:val="nil"/>
            </w:tcBorders>
          </w:tcPr>
          <w:p w:rsidR="00F56E2F" w:rsidRPr="00AD78CA" w:rsidRDefault="00F56E2F">
            <w:pPr>
              <w:spacing w:after="0"/>
              <w:ind w:left="113"/>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RatePerUnit</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Sats</w:t>
            </w:r>
            <w:r>
              <w:rPr>
                <w:snapToGrid w:val="0"/>
                <w:color w:val="000000"/>
                <w:sz w:val="20"/>
              </w:rPr>
              <w:t xml:space="preserve">: </w:t>
            </w:r>
            <w:r w:rsidRPr="00AD78CA">
              <w:rPr>
                <w:snapToGrid w:val="0"/>
                <w:color w:val="000000"/>
                <w:sz w:val="20"/>
              </w:rPr>
              <w:t xml:space="preserve">Angis dersom rabatten beregnes ut fra en sats pr. Enhet </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Decimal</w:t>
            </w:r>
          </w:p>
        </w:tc>
      </w:tr>
      <w:tr w:rsidR="009F3320" w:rsidRPr="001260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76" w:type="dxa"/>
            <w:tcBorders>
              <w:left w:val="single" w:sz="4" w:space="0" w:color="auto"/>
              <w:right w:val="single" w:sz="4" w:space="0" w:color="auto"/>
            </w:tcBorders>
          </w:tcPr>
          <w:p w:rsidR="009F3320" w:rsidRPr="00126010" w:rsidRDefault="009F3320" w:rsidP="00295AEF">
            <w:pPr>
              <w:spacing w:after="0"/>
              <w:ind w:left="0"/>
              <w:rPr>
                <w:b/>
                <w:snapToGrid w:val="0"/>
                <w:color w:val="000000"/>
                <w:sz w:val="20"/>
              </w:rPr>
            </w:pPr>
          </w:p>
        </w:tc>
        <w:tc>
          <w:tcPr>
            <w:tcW w:w="276" w:type="dxa"/>
            <w:tcBorders>
              <w:left w:val="single" w:sz="4" w:space="0" w:color="auto"/>
              <w:right w:val="single" w:sz="4" w:space="0" w:color="auto"/>
            </w:tcBorders>
          </w:tcPr>
          <w:p w:rsidR="009F3320" w:rsidRPr="00126010" w:rsidRDefault="009F3320" w:rsidP="00295AEF">
            <w:pPr>
              <w:spacing w:after="0"/>
              <w:ind w:left="0"/>
              <w:rPr>
                <w:b/>
                <w:snapToGrid w:val="0"/>
                <w:color w:val="000000"/>
                <w:sz w:val="20"/>
              </w:rPr>
            </w:pPr>
          </w:p>
        </w:tc>
        <w:tc>
          <w:tcPr>
            <w:tcW w:w="285" w:type="dxa"/>
            <w:tcBorders>
              <w:left w:val="single" w:sz="4" w:space="0" w:color="auto"/>
              <w:right w:val="single" w:sz="4" w:space="0" w:color="auto"/>
            </w:tcBorders>
          </w:tcPr>
          <w:p w:rsidR="009F3320" w:rsidRPr="00126010" w:rsidRDefault="009F3320" w:rsidP="00295AEF">
            <w:pPr>
              <w:spacing w:after="0"/>
              <w:ind w:left="0"/>
              <w:rPr>
                <w:b/>
                <w:snapToGrid w:val="0"/>
                <w:color w:val="000000"/>
                <w:sz w:val="20"/>
              </w:rPr>
            </w:pPr>
          </w:p>
        </w:tc>
        <w:tc>
          <w:tcPr>
            <w:tcW w:w="288" w:type="dxa"/>
            <w:tcBorders>
              <w:left w:val="single" w:sz="4" w:space="0" w:color="auto"/>
              <w:right w:val="single" w:sz="4" w:space="0" w:color="auto"/>
            </w:tcBorders>
          </w:tcPr>
          <w:p w:rsidR="009F3320" w:rsidRPr="00126010" w:rsidRDefault="009F3320" w:rsidP="00295AEF">
            <w:pPr>
              <w:spacing w:after="0"/>
              <w:ind w:left="0"/>
              <w:rPr>
                <w:b/>
                <w:snapToGrid w:val="0"/>
                <w:color w:val="000000"/>
                <w:sz w:val="20"/>
              </w:rPr>
            </w:pPr>
          </w:p>
        </w:tc>
        <w:tc>
          <w:tcPr>
            <w:tcW w:w="2421" w:type="dxa"/>
            <w:gridSpan w:val="2"/>
            <w:tcBorders>
              <w:top w:val="single" w:sz="4" w:space="0" w:color="auto"/>
              <w:left w:val="single" w:sz="4" w:space="0" w:color="auto"/>
              <w:bottom w:val="single" w:sz="4" w:space="0" w:color="auto"/>
              <w:right w:val="single" w:sz="4" w:space="0" w:color="auto"/>
            </w:tcBorders>
          </w:tcPr>
          <w:p w:rsidR="009F3320" w:rsidRPr="00126010" w:rsidRDefault="009F3320" w:rsidP="00295AEF">
            <w:pPr>
              <w:spacing w:after="0"/>
              <w:ind w:left="0"/>
              <w:rPr>
                <w:b/>
                <w:snapToGrid w:val="0"/>
                <w:color w:val="000000"/>
                <w:sz w:val="20"/>
              </w:rPr>
            </w:pPr>
            <w:r w:rsidRPr="00126010">
              <w:rPr>
                <w:b/>
                <w:snapToGrid w:val="0"/>
                <w:color w:val="000000"/>
                <w:sz w:val="20"/>
              </w:rPr>
              <w:t>VatInfo</w:t>
            </w:r>
          </w:p>
        </w:tc>
        <w:tc>
          <w:tcPr>
            <w:tcW w:w="6662" w:type="dxa"/>
            <w:tcBorders>
              <w:top w:val="single" w:sz="4" w:space="0" w:color="auto"/>
              <w:left w:val="single" w:sz="4" w:space="0" w:color="auto"/>
              <w:bottom w:val="single" w:sz="4" w:space="0" w:color="auto"/>
              <w:right w:val="single" w:sz="4" w:space="0" w:color="auto"/>
            </w:tcBorders>
          </w:tcPr>
          <w:p w:rsidR="009F3320" w:rsidRPr="00126010" w:rsidRDefault="009F3320" w:rsidP="00295AEF">
            <w:pPr>
              <w:spacing w:after="0"/>
              <w:ind w:left="0"/>
              <w:rPr>
                <w:b/>
                <w:snapToGrid w:val="0"/>
                <w:color w:val="000000"/>
                <w:sz w:val="20"/>
              </w:rPr>
            </w:pPr>
            <w:r w:rsidRPr="00126010">
              <w:rPr>
                <w:b/>
                <w:snapToGrid w:val="0"/>
                <w:color w:val="000000"/>
                <w:sz w:val="20"/>
              </w:rPr>
              <w:t xml:space="preserve">MVA som beregnes på </w:t>
            </w:r>
            <w:r>
              <w:rPr>
                <w:b/>
                <w:snapToGrid w:val="0"/>
                <w:color w:val="000000"/>
                <w:sz w:val="20"/>
              </w:rPr>
              <w:t>rabatten</w:t>
            </w:r>
          </w:p>
        </w:tc>
        <w:tc>
          <w:tcPr>
            <w:tcW w:w="567" w:type="dxa"/>
            <w:tcBorders>
              <w:top w:val="single" w:sz="4" w:space="0" w:color="auto"/>
              <w:left w:val="single" w:sz="4" w:space="0" w:color="auto"/>
              <w:bottom w:val="single" w:sz="4" w:space="0" w:color="auto"/>
              <w:right w:val="single" w:sz="4" w:space="0" w:color="auto"/>
            </w:tcBorders>
          </w:tcPr>
          <w:p w:rsidR="009F3320" w:rsidRPr="00126010" w:rsidRDefault="009F3320" w:rsidP="00295AEF">
            <w:pPr>
              <w:spacing w:after="0"/>
              <w:ind w:left="0"/>
              <w:jc w:val="center"/>
              <w:rPr>
                <w:b/>
                <w:snapToGrid w:val="0"/>
                <w:color w:val="000000"/>
                <w:sz w:val="20"/>
              </w:rPr>
            </w:pPr>
            <w:r w:rsidRPr="00126010">
              <w:rPr>
                <w:b/>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9F3320" w:rsidRPr="00126010" w:rsidRDefault="009F3320" w:rsidP="00295AEF">
            <w:pPr>
              <w:spacing w:after="0"/>
              <w:ind w:left="0"/>
              <w:jc w:val="center"/>
              <w:rPr>
                <w:b/>
                <w:snapToGrid w:val="0"/>
                <w:color w:val="000000"/>
                <w:sz w:val="20"/>
              </w:rPr>
            </w:pPr>
            <w:r w:rsidRPr="00126010">
              <w:rPr>
                <w:b/>
                <w:snapToGrid w:val="0"/>
                <w:color w:val="000000"/>
                <w:sz w:val="20"/>
              </w:rPr>
              <w:t>1</w:t>
            </w:r>
          </w:p>
        </w:tc>
        <w:tc>
          <w:tcPr>
            <w:tcW w:w="1701" w:type="dxa"/>
            <w:tcBorders>
              <w:top w:val="single" w:sz="4" w:space="0" w:color="auto"/>
              <w:left w:val="single" w:sz="4" w:space="0" w:color="auto"/>
              <w:bottom w:val="single" w:sz="4" w:space="0" w:color="auto"/>
              <w:right w:val="single" w:sz="4" w:space="0" w:color="auto"/>
            </w:tcBorders>
          </w:tcPr>
          <w:p w:rsidR="009F3320" w:rsidRPr="00126010" w:rsidRDefault="009F3320" w:rsidP="00295AEF">
            <w:pPr>
              <w:spacing w:after="0"/>
              <w:ind w:left="0"/>
              <w:rPr>
                <w:b/>
                <w:snapToGrid w:val="0"/>
                <w:color w:val="000000"/>
                <w:sz w:val="20"/>
              </w:rPr>
            </w:pPr>
            <w:r w:rsidRPr="00126010">
              <w:rPr>
                <w:b/>
                <w:snapToGrid w:val="0"/>
                <w:color w:val="000000"/>
                <w:sz w:val="20"/>
              </w:rPr>
              <w:t>VatInfoType</w:t>
            </w:r>
          </w:p>
        </w:tc>
      </w:tr>
      <w:tr w:rsidR="009F3320" w:rsidRPr="00AD78CA">
        <w:trPr>
          <w:cantSplit/>
        </w:trPr>
        <w:tc>
          <w:tcPr>
            <w:tcW w:w="276" w:type="dxa"/>
            <w:vMerge w:val="restart"/>
            <w:tcBorders>
              <w:top w:val="nil"/>
              <w:bottom w:val="nil"/>
            </w:tcBorders>
          </w:tcPr>
          <w:p w:rsidR="009F3320" w:rsidRPr="00AD78CA" w:rsidRDefault="009F3320" w:rsidP="00295AEF">
            <w:pPr>
              <w:spacing w:after="0"/>
              <w:ind w:left="0"/>
              <w:rPr>
                <w:snapToGrid w:val="0"/>
                <w:color w:val="000000"/>
                <w:sz w:val="20"/>
              </w:rPr>
            </w:pPr>
          </w:p>
        </w:tc>
        <w:tc>
          <w:tcPr>
            <w:tcW w:w="276" w:type="dxa"/>
            <w:vMerge w:val="restart"/>
            <w:tcBorders>
              <w:top w:val="nil"/>
              <w:bottom w:val="nil"/>
            </w:tcBorders>
          </w:tcPr>
          <w:p w:rsidR="009F3320" w:rsidRPr="00AD78CA" w:rsidRDefault="009F3320" w:rsidP="00295AEF">
            <w:pPr>
              <w:spacing w:after="0"/>
              <w:ind w:left="0"/>
              <w:rPr>
                <w:snapToGrid w:val="0"/>
                <w:color w:val="000000"/>
                <w:sz w:val="20"/>
              </w:rPr>
            </w:pPr>
          </w:p>
        </w:tc>
        <w:tc>
          <w:tcPr>
            <w:tcW w:w="285" w:type="dxa"/>
            <w:tcBorders>
              <w:top w:val="nil"/>
              <w:bottom w:val="nil"/>
            </w:tcBorders>
          </w:tcPr>
          <w:p w:rsidR="009F3320" w:rsidRPr="00AD78CA" w:rsidRDefault="009F3320" w:rsidP="00295AEF">
            <w:pPr>
              <w:spacing w:after="0"/>
              <w:ind w:left="0"/>
              <w:rPr>
                <w:snapToGrid w:val="0"/>
                <w:color w:val="000000"/>
                <w:sz w:val="20"/>
              </w:rPr>
            </w:pPr>
          </w:p>
        </w:tc>
        <w:tc>
          <w:tcPr>
            <w:tcW w:w="288" w:type="dxa"/>
            <w:vMerge w:val="restart"/>
            <w:tcBorders>
              <w:top w:val="nil"/>
              <w:bottom w:val="nil"/>
            </w:tcBorders>
          </w:tcPr>
          <w:p w:rsidR="009F3320" w:rsidRPr="00AD78CA" w:rsidRDefault="009F3320" w:rsidP="00295AEF">
            <w:pPr>
              <w:spacing w:after="0"/>
              <w:ind w:left="0"/>
              <w:rPr>
                <w:snapToGrid w:val="0"/>
                <w:color w:val="000000"/>
                <w:sz w:val="20"/>
              </w:rPr>
            </w:pPr>
          </w:p>
        </w:tc>
        <w:tc>
          <w:tcPr>
            <w:tcW w:w="288" w:type="dxa"/>
            <w:vMerge w:val="restart"/>
            <w:tcBorders>
              <w:top w:val="single" w:sz="4" w:space="0" w:color="auto"/>
            </w:tcBorders>
          </w:tcPr>
          <w:p w:rsidR="009F3320" w:rsidRPr="00AD78CA" w:rsidRDefault="009F3320" w:rsidP="00295AEF">
            <w:pPr>
              <w:spacing w:after="0"/>
              <w:ind w:left="0"/>
              <w:rPr>
                <w:snapToGrid w:val="0"/>
                <w:color w:val="000000"/>
                <w:sz w:val="20"/>
              </w:rPr>
            </w:pPr>
          </w:p>
        </w:tc>
        <w:tc>
          <w:tcPr>
            <w:tcW w:w="2133" w:type="dxa"/>
            <w:tcBorders>
              <w:top w:val="single" w:sz="4" w:space="0" w:color="auto"/>
            </w:tcBorders>
          </w:tcPr>
          <w:p w:rsidR="009F3320" w:rsidRPr="00AD78CA" w:rsidRDefault="009F3320" w:rsidP="00295AEF">
            <w:pPr>
              <w:spacing w:after="0"/>
              <w:ind w:left="0"/>
              <w:rPr>
                <w:snapToGrid w:val="0"/>
                <w:color w:val="000000"/>
                <w:sz w:val="20"/>
              </w:rPr>
            </w:pPr>
            <w:r w:rsidRPr="00AD78CA">
              <w:rPr>
                <w:snapToGrid w:val="0"/>
                <w:color w:val="000000"/>
                <w:sz w:val="20"/>
              </w:rPr>
              <w:t>VatPercent</w:t>
            </w:r>
          </w:p>
        </w:tc>
        <w:tc>
          <w:tcPr>
            <w:tcW w:w="6662" w:type="dxa"/>
            <w:tcBorders>
              <w:top w:val="single" w:sz="4" w:space="0" w:color="auto"/>
            </w:tcBorders>
          </w:tcPr>
          <w:p w:rsidR="009F3320" w:rsidRPr="00AD78CA" w:rsidRDefault="009F3320" w:rsidP="00295AEF">
            <w:pPr>
              <w:spacing w:after="0"/>
              <w:ind w:left="0"/>
              <w:rPr>
                <w:snapToGrid w:val="0"/>
                <w:color w:val="000000"/>
                <w:sz w:val="20"/>
              </w:rPr>
            </w:pPr>
            <w:r w:rsidRPr="00AD78CA">
              <w:rPr>
                <w:snapToGrid w:val="0"/>
                <w:color w:val="000000"/>
                <w:sz w:val="20"/>
              </w:rPr>
              <w:t>MVA-prosent</w:t>
            </w:r>
            <w:r>
              <w:rPr>
                <w:snapToGrid w:val="0"/>
                <w:color w:val="000000"/>
                <w:sz w:val="20"/>
              </w:rPr>
              <w:t xml:space="preserve">: </w:t>
            </w:r>
            <w:r w:rsidRPr="00AD78CA">
              <w:rPr>
                <w:snapToGrid w:val="0"/>
                <w:color w:val="000000"/>
                <w:sz w:val="20"/>
              </w:rPr>
              <w:t>P.t.. 0, 7, 11 eller 25</w:t>
            </w:r>
          </w:p>
        </w:tc>
        <w:tc>
          <w:tcPr>
            <w:tcW w:w="567" w:type="dxa"/>
          </w:tcPr>
          <w:p w:rsidR="009F3320" w:rsidRPr="00AD78CA" w:rsidRDefault="009F3320" w:rsidP="00295AEF">
            <w:pPr>
              <w:spacing w:after="0"/>
              <w:ind w:left="0"/>
              <w:jc w:val="center"/>
              <w:rPr>
                <w:snapToGrid w:val="0"/>
                <w:color w:val="000000"/>
                <w:sz w:val="20"/>
              </w:rPr>
            </w:pPr>
            <w:r w:rsidRPr="00AD78CA">
              <w:rPr>
                <w:snapToGrid w:val="0"/>
                <w:color w:val="000000"/>
                <w:sz w:val="20"/>
              </w:rPr>
              <w:t>K</w:t>
            </w:r>
          </w:p>
        </w:tc>
        <w:tc>
          <w:tcPr>
            <w:tcW w:w="1276" w:type="dxa"/>
          </w:tcPr>
          <w:p w:rsidR="009F3320" w:rsidRPr="00AD78CA" w:rsidRDefault="009F3320" w:rsidP="00295AEF">
            <w:pPr>
              <w:spacing w:after="0"/>
              <w:ind w:left="0"/>
              <w:jc w:val="center"/>
              <w:rPr>
                <w:snapToGrid w:val="0"/>
                <w:color w:val="000000"/>
                <w:sz w:val="20"/>
              </w:rPr>
            </w:pPr>
            <w:r>
              <w:rPr>
                <w:snapToGrid w:val="0"/>
                <w:color w:val="000000"/>
                <w:sz w:val="20"/>
              </w:rPr>
              <w:t>0..1</w:t>
            </w:r>
          </w:p>
        </w:tc>
        <w:tc>
          <w:tcPr>
            <w:tcW w:w="1701" w:type="dxa"/>
          </w:tcPr>
          <w:p w:rsidR="009F3320" w:rsidRPr="00AD78CA" w:rsidRDefault="009F3320" w:rsidP="00295AEF">
            <w:pPr>
              <w:spacing w:after="0"/>
              <w:ind w:left="0"/>
              <w:rPr>
                <w:snapToGrid w:val="0"/>
                <w:color w:val="000000"/>
                <w:sz w:val="20"/>
              </w:rPr>
            </w:pPr>
            <w:r w:rsidRPr="00AD78CA">
              <w:rPr>
                <w:snapToGrid w:val="0"/>
                <w:color w:val="000000"/>
                <w:sz w:val="20"/>
              </w:rPr>
              <w:t>Decimal</w:t>
            </w:r>
          </w:p>
        </w:tc>
      </w:tr>
      <w:tr w:rsidR="009F3320" w:rsidRPr="00AD78CA">
        <w:trPr>
          <w:cantSplit/>
        </w:trPr>
        <w:tc>
          <w:tcPr>
            <w:tcW w:w="276" w:type="dxa"/>
            <w:vMerge/>
            <w:tcBorders>
              <w:top w:val="nil"/>
              <w:bottom w:val="nil"/>
            </w:tcBorders>
          </w:tcPr>
          <w:p w:rsidR="009F3320" w:rsidRPr="00AD78CA" w:rsidRDefault="009F3320" w:rsidP="00295AEF">
            <w:pPr>
              <w:spacing w:after="0"/>
              <w:ind w:left="0"/>
              <w:rPr>
                <w:snapToGrid w:val="0"/>
                <w:color w:val="000000"/>
                <w:sz w:val="20"/>
              </w:rPr>
            </w:pPr>
          </w:p>
        </w:tc>
        <w:tc>
          <w:tcPr>
            <w:tcW w:w="276" w:type="dxa"/>
            <w:vMerge/>
            <w:tcBorders>
              <w:top w:val="nil"/>
              <w:bottom w:val="nil"/>
            </w:tcBorders>
          </w:tcPr>
          <w:p w:rsidR="009F3320" w:rsidRPr="00AD78CA" w:rsidRDefault="009F3320" w:rsidP="00295AEF">
            <w:pPr>
              <w:spacing w:after="0"/>
              <w:ind w:left="0"/>
              <w:rPr>
                <w:snapToGrid w:val="0"/>
                <w:color w:val="000000"/>
                <w:sz w:val="20"/>
              </w:rPr>
            </w:pPr>
          </w:p>
        </w:tc>
        <w:tc>
          <w:tcPr>
            <w:tcW w:w="285" w:type="dxa"/>
            <w:tcBorders>
              <w:top w:val="nil"/>
              <w:bottom w:val="nil"/>
            </w:tcBorders>
          </w:tcPr>
          <w:p w:rsidR="009F3320" w:rsidRPr="00AD78CA" w:rsidRDefault="009F3320" w:rsidP="00295AEF">
            <w:pPr>
              <w:spacing w:after="0"/>
              <w:ind w:left="0"/>
              <w:rPr>
                <w:snapToGrid w:val="0"/>
                <w:color w:val="000000"/>
                <w:sz w:val="20"/>
              </w:rPr>
            </w:pPr>
          </w:p>
        </w:tc>
        <w:tc>
          <w:tcPr>
            <w:tcW w:w="288" w:type="dxa"/>
            <w:vMerge/>
            <w:tcBorders>
              <w:top w:val="nil"/>
              <w:bottom w:val="nil"/>
            </w:tcBorders>
          </w:tcPr>
          <w:p w:rsidR="009F3320" w:rsidRPr="00AD78CA" w:rsidRDefault="009F3320" w:rsidP="00295AEF">
            <w:pPr>
              <w:spacing w:after="0"/>
              <w:ind w:left="0"/>
              <w:rPr>
                <w:snapToGrid w:val="0"/>
                <w:color w:val="000000"/>
                <w:sz w:val="20"/>
              </w:rPr>
            </w:pPr>
          </w:p>
        </w:tc>
        <w:tc>
          <w:tcPr>
            <w:tcW w:w="288" w:type="dxa"/>
            <w:vMerge/>
          </w:tcPr>
          <w:p w:rsidR="009F3320" w:rsidRPr="00AD78CA" w:rsidRDefault="009F3320" w:rsidP="00295AEF">
            <w:pPr>
              <w:spacing w:after="0"/>
              <w:ind w:left="0"/>
              <w:rPr>
                <w:snapToGrid w:val="0"/>
                <w:color w:val="000000"/>
                <w:sz w:val="20"/>
              </w:rPr>
            </w:pPr>
          </w:p>
        </w:tc>
        <w:tc>
          <w:tcPr>
            <w:tcW w:w="2133" w:type="dxa"/>
          </w:tcPr>
          <w:p w:rsidR="009F3320" w:rsidRPr="00AD78CA" w:rsidRDefault="009F3320" w:rsidP="00295AEF">
            <w:pPr>
              <w:spacing w:after="0"/>
              <w:ind w:left="0"/>
              <w:rPr>
                <w:snapToGrid w:val="0"/>
                <w:color w:val="000000"/>
                <w:sz w:val="20"/>
              </w:rPr>
            </w:pPr>
            <w:r w:rsidRPr="00AD78CA">
              <w:rPr>
                <w:snapToGrid w:val="0"/>
                <w:color w:val="000000"/>
                <w:sz w:val="20"/>
              </w:rPr>
              <w:t>VatBaseAmount</w:t>
            </w:r>
          </w:p>
        </w:tc>
        <w:tc>
          <w:tcPr>
            <w:tcW w:w="6662" w:type="dxa"/>
          </w:tcPr>
          <w:p w:rsidR="009F3320" w:rsidRPr="00AD78CA" w:rsidRDefault="009F3320" w:rsidP="00295AEF">
            <w:pPr>
              <w:spacing w:after="0"/>
              <w:ind w:left="0"/>
              <w:rPr>
                <w:snapToGrid w:val="0"/>
                <w:color w:val="000000"/>
                <w:sz w:val="20"/>
              </w:rPr>
            </w:pPr>
            <w:r w:rsidRPr="00AD78CA">
              <w:rPr>
                <w:snapToGrid w:val="0"/>
                <w:color w:val="000000"/>
                <w:sz w:val="20"/>
              </w:rPr>
              <w:t>MVA-grunnlag</w:t>
            </w:r>
            <w:r>
              <w:rPr>
                <w:snapToGrid w:val="0"/>
                <w:color w:val="000000"/>
                <w:sz w:val="20"/>
              </w:rPr>
              <w:t xml:space="preserve">: </w:t>
            </w:r>
            <w:r w:rsidRPr="00AD78CA">
              <w:rPr>
                <w:snapToGrid w:val="0"/>
                <w:color w:val="000000"/>
                <w:sz w:val="20"/>
              </w:rPr>
              <w:t>Grunnlag for MVA-beregningen for den aktuelle satsen</w:t>
            </w:r>
          </w:p>
        </w:tc>
        <w:tc>
          <w:tcPr>
            <w:tcW w:w="567" w:type="dxa"/>
          </w:tcPr>
          <w:p w:rsidR="009F3320" w:rsidRPr="00AD78CA" w:rsidRDefault="009F3320" w:rsidP="00295AEF">
            <w:pPr>
              <w:spacing w:after="0"/>
              <w:ind w:left="0"/>
              <w:jc w:val="center"/>
              <w:rPr>
                <w:snapToGrid w:val="0"/>
                <w:color w:val="000000"/>
                <w:sz w:val="20"/>
              </w:rPr>
            </w:pPr>
            <w:r w:rsidRPr="00AD78CA">
              <w:rPr>
                <w:snapToGrid w:val="0"/>
                <w:color w:val="000000"/>
                <w:sz w:val="20"/>
              </w:rPr>
              <w:t>K</w:t>
            </w:r>
          </w:p>
        </w:tc>
        <w:tc>
          <w:tcPr>
            <w:tcW w:w="1276" w:type="dxa"/>
          </w:tcPr>
          <w:p w:rsidR="009F3320" w:rsidRPr="00AD78CA" w:rsidRDefault="009F3320" w:rsidP="00295AEF">
            <w:pPr>
              <w:spacing w:after="0"/>
              <w:ind w:left="0"/>
              <w:jc w:val="center"/>
              <w:rPr>
                <w:snapToGrid w:val="0"/>
                <w:color w:val="000000"/>
                <w:sz w:val="20"/>
              </w:rPr>
            </w:pPr>
            <w:r>
              <w:rPr>
                <w:snapToGrid w:val="0"/>
                <w:color w:val="000000"/>
                <w:sz w:val="20"/>
              </w:rPr>
              <w:t>0..1</w:t>
            </w:r>
          </w:p>
        </w:tc>
        <w:tc>
          <w:tcPr>
            <w:tcW w:w="1701" w:type="dxa"/>
          </w:tcPr>
          <w:p w:rsidR="009F3320" w:rsidRPr="00AD78CA" w:rsidRDefault="009F3320" w:rsidP="00295AEF">
            <w:pPr>
              <w:spacing w:after="0"/>
              <w:ind w:left="0"/>
              <w:rPr>
                <w:snapToGrid w:val="0"/>
                <w:color w:val="000000"/>
                <w:sz w:val="20"/>
              </w:rPr>
            </w:pPr>
            <w:r w:rsidRPr="00AD78CA">
              <w:rPr>
                <w:snapToGrid w:val="0"/>
                <w:color w:val="000000"/>
                <w:sz w:val="20"/>
              </w:rPr>
              <w:t>Decimal</w:t>
            </w:r>
          </w:p>
        </w:tc>
      </w:tr>
      <w:tr w:rsidR="009F3320" w:rsidRPr="00AD78CA">
        <w:trPr>
          <w:cantSplit/>
        </w:trPr>
        <w:tc>
          <w:tcPr>
            <w:tcW w:w="276" w:type="dxa"/>
            <w:vMerge/>
            <w:tcBorders>
              <w:top w:val="nil"/>
              <w:bottom w:val="nil"/>
            </w:tcBorders>
          </w:tcPr>
          <w:p w:rsidR="009F3320" w:rsidRPr="00AD78CA" w:rsidRDefault="009F3320" w:rsidP="00295AEF">
            <w:pPr>
              <w:spacing w:after="0"/>
              <w:ind w:left="0"/>
              <w:rPr>
                <w:snapToGrid w:val="0"/>
                <w:color w:val="000000"/>
                <w:sz w:val="20"/>
              </w:rPr>
            </w:pPr>
          </w:p>
        </w:tc>
        <w:tc>
          <w:tcPr>
            <w:tcW w:w="276" w:type="dxa"/>
            <w:vMerge/>
            <w:tcBorders>
              <w:top w:val="nil"/>
              <w:bottom w:val="nil"/>
            </w:tcBorders>
          </w:tcPr>
          <w:p w:rsidR="009F3320" w:rsidRPr="00AD78CA" w:rsidRDefault="009F3320" w:rsidP="00295AEF">
            <w:pPr>
              <w:spacing w:after="0"/>
              <w:ind w:left="0"/>
              <w:rPr>
                <w:snapToGrid w:val="0"/>
                <w:color w:val="000000"/>
                <w:sz w:val="20"/>
              </w:rPr>
            </w:pPr>
          </w:p>
        </w:tc>
        <w:tc>
          <w:tcPr>
            <w:tcW w:w="285" w:type="dxa"/>
            <w:tcBorders>
              <w:top w:val="nil"/>
              <w:bottom w:val="nil"/>
            </w:tcBorders>
          </w:tcPr>
          <w:p w:rsidR="009F3320" w:rsidRPr="00AD78CA" w:rsidRDefault="009F3320" w:rsidP="00295AEF">
            <w:pPr>
              <w:spacing w:after="0"/>
              <w:ind w:left="0"/>
              <w:rPr>
                <w:snapToGrid w:val="0"/>
                <w:color w:val="000000"/>
                <w:sz w:val="20"/>
              </w:rPr>
            </w:pPr>
          </w:p>
        </w:tc>
        <w:tc>
          <w:tcPr>
            <w:tcW w:w="288" w:type="dxa"/>
            <w:vMerge/>
            <w:tcBorders>
              <w:top w:val="nil"/>
              <w:bottom w:val="nil"/>
            </w:tcBorders>
          </w:tcPr>
          <w:p w:rsidR="009F3320" w:rsidRPr="00AD78CA" w:rsidRDefault="009F3320" w:rsidP="00295AEF">
            <w:pPr>
              <w:spacing w:after="0"/>
              <w:ind w:left="0"/>
              <w:rPr>
                <w:snapToGrid w:val="0"/>
                <w:color w:val="000000"/>
                <w:sz w:val="20"/>
              </w:rPr>
            </w:pPr>
          </w:p>
        </w:tc>
        <w:tc>
          <w:tcPr>
            <w:tcW w:w="288" w:type="dxa"/>
            <w:vMerge/>
          </w:tcPr>
          <w:p w:rsidR="009F3320" w:rsidRPr="00AD78CA" w:rsidRDefault="009F3320" w:rsidP="00295AEF">
            <w:pPr>
              <w:spacing w:after="0"/>
              <w:ind w:left="0"/>
              <w:rPr>
                <w:snapToGrid w:val="0"/>
                <w:color w:val="000000"/>
                <w:sz w:val="20"/>
              </w:rPr>
            </w:pPr>
          </w:p>
        </w:tc>
        <w:tc>
          <w:tcPr>
            <w:tcW w:w="2133" w:type="dxa"/>
          </w:tcPr>
          <w:p w:rsidR="009F3320" w:rsidRPr="00AD78CA" w:rsidRDefault="009F3320" w:rsidP="00295AEF">
            <w:pPr>
              <w:spacing w:after="0"/>
              <w:ind w:left="0"/>
              <w:rPr>
                <w:snapToGrid w:val="0"/>
                <w:color w:val="000000"/>
                <w:sz w:val="20"/>
              </w:rPr>
            </w:pPr>
            <w:r w:rsidRPr="00AD78CA">
              <w:rPr>
                <w:snapToGrid w:val="0"/>
                <w:color w:val="000000"/>
                <w:sz w:val="20"/>
              </w:rPr>
              <w:t>VatAmount</w:t>
            </w:r>
          </w:p>
        </w:tc>
        <w:tc>
          <w:tcPr>
            <w:tcW w:w="6662" w:type="dxa"/>
          </w:tcPr>
          <w:p w:rsidR="009F3320" w:rsidRPr="00AD78CA" w:rsidRDefault="009F3320" w:rsidP="00295AEF">
            <w:pPr>
              <w:spacing w:after="0"/>
              <w:ind w:left="0"/>
              <w:rPr>
                <w:snapToGrid w:val="0"/>
                <w:color w:val="000000"/>
                <w:sz w:val="20"/>
              </w:rPr>
            </w:pPr>
            <w:r w:rsidRPr="00AD78CA">
              <w:rPr>
                <w:snapToGrid w:val="0"/>
                <w:color w:val="000000"/>
                <w:sz w:val="20"/>
              </w:rPr>
              <w:t>MVA-beløp</w:t>
            </w:r>
            <w:r>
              <w:rPr>
                <w:snapToGrid w:val="0"/>
                <w:color w:val="000000"/>
                <w:sz w:val="20"/>
              </w:rPr>
              <w:t xml:space="preserve">: </w:t>
            </w:r>
            <w:r w:rsidRPr="00AD78CA">
              <w:rPr>
                <w:snapToGrid w:val="0"/>
                <w:color w:val="000000"/>
                <w:sz w:val="20"/>
              </w:rPr>
              <w:t>Beløp for den aktuelle satsen</w:t>
            </w:r>
          </w:p>
        </w:tc>
        <w:tc>
          <w:tcPr>
            <w:tcW w:w="567" w:type="dxa"/>
          </w:tcPr>
          <w:p w:rsidR="009F3320" w:rsidRPr="00AD78CA" w:rsidRDefault="009F3320" w:rsidP="00295AEF">
            <w:pPr>
              <w:spacing w:after="0"/>
              <w:ind w:left="0"/>
              <w:jc w:val="center"/>
              <w:rPr>
                <w:snapToGrid w:val="0"/>
                <w:color w:val="000000"/>
                <w:sz w:val="20"/>
              </w:rPr>
            </w:pPr>
            <w:r w:rsidRPr="00AD78CA">
              <w:rPr>
                <w:snapToGrid w:val="0"/>
                <w:color w:val="000000"/>
                <w:sz w:val="20"/>
              </w:rPr>
              <w:t>K</w:t>
            </w:r>
          </w:p>
        </w:tc>
        <w:tc>
          <w:tcPr>
            <w:tcW w:w="1276" w:type="dxa"/>
          </w:tcPr>
          <w:p w:rsidR="009F3320" w:rsidRPr="00AD78CA" w:rsidRDefault="009F3320" w:rsidP="00295AEF">
            <w:pPr>
              <w:spacing w:after="0"/>
              <w:ind w:left="0"/>
              <w:jc w:val="center"/>
              <w:rPr>
                <w:snapToGrid w:val="0"/>
                <w:color w:val="000000"/>
                <w:sz w:val="20"/>
              </w:rPr>
            </w:pPr>
            <w:r>
              <w:rPr>
                <w:snapToGrid w:val="0"/>
                <w:color w:val="000000"/>
                <w:sz w:val="20"/>
              </w:rPr>
              <w:t>0..1</w:t>
            </w:r>
          </w:p>
        </w:tc>
        <w:tc>
          <w:tcPr>
            <w:tcW w:w="1701" w:type="dxa"/>
          </w:tcPr>
          <w:p w:rsidR="009F3320" w:rsidRPr="00AD78CA" w:rsidRDefault="009F3320" w:rsidP="00295AEF">
            <w:pPr>
              <w:spacing w:after="0"/>
              <w:ind w:left="0"/>
              <w:rPr>
                <w:snapToGrid w:val="0"/>
                <w:color w:val="000000"/>
                <w:sz w:val="20"/>
              </w:rPr>
            </w:pPr>
            <w:r w:rsidRPr="00AD78CA">
              <w:rPr>
                <w:snapToGrid w:val="0"/>
                <w:color w:val="000000"/>
                <w:sz w:val="20"/>
              </w:rPr>
              <w:t>Decimal</w:t>
            </w:r>
          </w:p>
        </w:tc>
      </w:tr>
      <w:tr w:rsidR="009F3320" w:rsidRPr="00AD78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76" w:type="dxa"/>
            <w:tcBorders>
              <w:left w:val="single" w:sz="4" w:space="0" w:color="auto"/>
              <w:right w:val="single" w:sz="4" w:space="0" w:color="auto"/>
            </w:tcBorders>
          </w:tcPr>
          <w:p w:rsidR="009F3320" w:rsidRPr="00AD78CA" w:rsidRDefault="009F3320" w:rsidP="00295AEF">
            <w:pPr>
              <w:spacing w:after="0"/>
              <w:ind w:left="0"/>
              <w:rPr>
                <w:snapToGrid w:val="0"/>
                <w:color w:val="000000"/>
                <w:sz w:val="20"/>
              </w:rPr>
            </w:pPr>
          </w:p>
        </w:tc>
        <w:tc>
          <w:tcPr>
            <w:tcW w:w="276" w:type="dxa"/>
            <w:tcBorders>
              <w:left w:val="single" w:sz="4" w:space="0" w:color="auto"/>
              <w:right w:val="single" w:sz="4" w:space="0" w:color="auto"/>
            </w:tcBorders>
          </w:tcPr>
          <w:p w:rsidR="009F3320" w:rsidRPr="00AD78CA" w:rsidRDefault="009F3320" w:rsidP="00295AEF">
            <w:pPr>
              <w:spacing w:after="0"/>
              <w:ind w:left="0"/>
              <w:rPr>
                <w:snapToGrid w:val="0"/>
                <w:color w:val="000000"/>
                <w:sz w:val="20"/>
              </w:rPr>
            </w:pPr>
          </w:p>
        </w:tc>
        <w:tc>
          <w:tcPr>
            <w:tcW w:w="285" w:type="dxa"/>
            <w:tcBorders>
              <w:left w:val="single" w:sz="4" w:space="0" w:color="auto"/>
              <w:right w:val="single" w:sz="4" w:space="0" w:color="auto"/>
            </w:tcBorders>
          </w:tcPr>
          <w:p w:rsidR="009F3320" w:rsidRPr="00AD78CA" w:rsidRDefault="009F3320" w:rsidP="00295AEF">
            <w:pPr>
              <w:spacing w:after="0"/>
              <w:ind w:left="0"/>
              <w:rPr>
                <w:snapToGrid w:val="0"/>
                <w:color w:val="000000"/>
                <w:sz w:val="20"/>
              </w:rPr>
            </w:pPr>
          </w:p>
        </w:tc>
        <w:tc>
          <w:tcPr>
            <w:tcW w:w="288" w:type="dxa"/>
            <w:tcBorders>
              <w:left w:val="single" w:sz="4" w:space="0" w:color="auto"/>
              <w:bottom w:val="single" w:sz="4" w:space="0" w:color="auto"/>
              <w:right w:val="single" w:sz="4" w:space="0" w:color="auto"/>
            </w:tcBorders>
          </w:tcPr>
          <w:p w:rsidR="009F3320" w:rsidRPr="00AD78CA" w:rsidRDefault="009F3320" w:rsidP="00295AEF">
            <w:pPr>
              <w:spacing w:after="0"/>
              <w:ind w:left="0"/>
              <w:rPr>
                <w:snapToGrid w:val="0"/>
                <w:color w:val="000000"/>
                <w:sz w:val="20"/>
              </w:rPr>
            </w:pPr>
          </w:p>
        </w:tc>
        <w:tc>
          <w:tcPr>
            <w:tcW w:w="2421" w:type="dxa"/>
            <w:gridSpan w:val="2"/>
            <w:tcBorders>
              <w:top w:val="single" w:sz="4" w:space="0" w:color="auto"/>
              <w:left w:val="single" w:sz="4" w:space="0" w:color="auto"/>
              <w:bottom w:val="single" w:sz="4" w:space="0" w:color="auto"/>
              <w:right w:val="single" w:sz="4" w:space="0" w:color="auto"/>
            </w:tcBorders>
          </w:tcPr>
          <w:p w:rsidR="009F3320" w:rsidRPr="00AD78CA" w:rsidRDefault="009F3320" w:rsidP="00295AEF">
            <w:pPr>
              <w:spacing w:after="0"/>
              <w:ind w:left="0"/>
              <w:rPr>
                <w:snapToGrid w:val="0"/>
                <w:color w:val="000000"/>
                <w:sz w:val="20"/>
              </w:rPr>
            </w:pPr>
            <w:r>
              <w:rPr>
                <w:snapToGrid w:val="0"/>
                <w:color w:val="000000"/>
                <w:sz w:val="20"/>
              </w:rPr>
              <w:t>CalculationSequence</w:t>
            </w:r>
          </w:p>
        </w:tc>
        <w:tc>
          <w:tcPr>
            <w:tcW w:w="6662" w:type="dxa"/>
            <w:tcBorders>
              <w:top w:val="single" w:sz="4" w:space="0" w:color="auto"/>
              <w:left w:val="single" w:sz="4" w:space="0" w:color="auto"/>
              <w:bottom w:val="single" w:sz="4" w:space="0" w:color="auto"/>
              <w:right w:val="single" w:sz="4" w:space="0" w:color="auto"/>
            </w:tcBorders>
          </w:tcPr>
          <w:p w:rsidR="009F3320" w:rsidRPr="00AD78CA" w:rsidRDefault="009F3320" w:rsidP="00295AEF">
            <w:pPr>
              <w:spacing w:after="0"/>
              <w:ind w:left="0"/>
              <w:rPr>
                <w:snapToGrid w:val="0"/>
                <w:color w:val="000000"/>
                <w:sz w:val="20"/>
              </w:rPr>
            </w:pPr>
            <w:r>
              <w:rPr>
                <w:snapToGrid w:val="0"/>
                <w:color w:val="000000"/>
                <w:sz w:val="20"/>
              </w:rPr>
              <w:t>Angir rekkefølge for beregning av rabatter</w:t>
            </w:r>
            <w:r w:rsidRPr="00AD78CA">
              <w:rPr>
                <w:snapToGrid w:val="0"/>
                <w:color w:val="000000"/>
                <w:sz w:val="20"/>
              </w:rPr>
              <w:t xml:space="preserve"> </w:t>
            </w:r>
          </w:p>
        </w:tc>
        <w:tc>
          <w:tcPr>
            <w:tcW w:w="567" w:type="dxa"/>
            <w:tcBorders>
              <w:top w:val="single" w:sz="4" w:space="0" w:color="auto"/>
              <w:left w:val="single" w:sz="4" w:space="0" w:color="auto"/>
              <w:bottom w:val="single" w:sz="4" w:space="0" w:color="auto"/>
              <w:right w:val="single" w:sz="4" w:space="0" w:color="auto"/>
            </w:tcBorders>
          </w:tcPr>
          <w:p w:rsidR="009F3320" w:rsidRPr="00AD78CA" w:rsidRDefault="009F3320" w:rsidP="00295AEF">
            <w:pPr>
              <w:spacing w:after="0"/>
              <w:ind w:left="0"/>
              <w:jc w:val="center"/>
              <w:rPr>
                <w:snapToGrid w:val="0"/>
                <w:color w:val="000000"/>
                <w:sz w:val="20"/>
              </w:rPr>
            </w:pPr>
            <w:r w:rsidRPr="00AD78CA">
              <w:rPr>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9F3320" w:rsidRPr="00AD78CA" w:rsidRDefault="009F3320" w:rsidP="00295AEF">
            <w:pPr>
              <w:spacing w:after="0"/>
              <w:ind w:left="0"/>
              <w:jc w:val="center"/>
              <w:rPr>
                <w:snapToGrid w:val="0"/>
                <w:color w:val="000000"/>
                <w:sz w:val="20"/>
              </w:rPr>
            </w:pPr>
            <w:r>
              <w:rPr>
                <w:snapToGrid w:val="0"/>
                <w:color w:val="000000"/>
                <w:sz w:val="20"/>
              </w:rPr>
              <w:t>0..1</w:t>
            </w:r>
          </w:p>
        </w:tc>
        <w:tc>
          <w:tcPr>
            <w:tcW w:w="1701" w:type="dxa"/>
            <w:tcBorders>
              <w:top w:val="single" w:sz="4" w:space="0" w:color="auto"/>
              <w:left w:val="single" w:sz="4" w:space="0" w:color="auto"/>
              <w:bottom w:val="single" w:sz="4" w:space="0" w:color="auto"/>
              <w:right w:val="single" w:sz="4" w:space="0" w:color="auto"/>
            </w:tcBorders>
          </w:tcPr>
          <w:p w:rsidR="009F3320" w:rsidRPr="00AD78CA" w:rsidRDefault="009F3320" w:rsidP="00295AEF">
            <w:pPr>
              <w:spacing w:after="0"/>
              <w:ind w:left="0"/>
              <w:rPr>
                <w:snapToGrid w:val="0"/>
                <w:color w:val="000000"/>
                <w:sz w:val="20"/>
              </w:rPr>
            </w:pPr>
            <w:r>
              <w:rPr>
                <w:snapToGrid w:val="0"/>
                <w:color w:val="000000"/>
                <w:sz w:val="20"/>
              </w:rPr>
              <w:t>String</w:t>
            </w:r>
          </w:p>
        </w:tc>
      </w:tr>
      <w:tr w:rsidR="009F3320" w:rsidRPr="00AD78CA">
        <w:trPr>
          <w:cantSplit/>
        </w:trPr>
        <w:tc>
          <w:tcPr>
            <w:tcW w:w="276" w:type="dxa"/>
            <w:tcBorders>
              <w:top w:val="nil"/>
              <w:bottom w:val="nil"/>
            </w:tcBorders>
          </w:tcPr>
          <w:p w:rsidR="00F56E2F" w:rsidRPr="00AD78CA" w:rsidRDefault="00F56E2F">
            <w:pPr>
              <w:spacing w:after="0"/>
              <w:ind w:left="57"/>
              <w:rPr>
                <w:b/>
                <w:snapToGrid w:val="0"/>
                <w:color w:val="000000"/>
                <w:sz w:val="20"/>
              </w:rPr>
            </w:pPr>
          </w:p>
        </w:tc>
        <w:tc>
          <w:tcPr>
            <w:tcW w:w="276" w:type="dxa"/>
            <w:tcBorders>
              <w:top w:val="nil"/>
              <w:bottom w:val="nil"/>
            </w:tcBorders>
          </w:tcPr>
          <w:p w:rsidR="00F56E2F" w:rsidRPr="00AD78CA" w:rsidRDefault="00F56E2F">
            <w:pPr>
              <w:spacing w:after="0"/>
              <w:ind w:left="57"/>
              <w:rPr>
                <w:b/>
                <w:snapToGrid w:val="0"/>
                <w:color w:val="000000"/>
                <w:sz w:val="20"/>
              </w:rPr>
            </w:pPr>
          </w:p>
        </w:tc>
        <w:tc>
          <w:tcPr>
            <w:tcW w:w="285" w:type="dxa"/>
            <w:tcBorders>
              <w:top w:val="nil"/>
              <w:bottom w:val="nil"/>
            </w:tcBorders>
          </w:tcPr>
          <w:p w:rsidR="00F56E2F" w:rsidRPr="00AD78CA" w:rsidRDefault="00F56E2F">
            <w:pPr>
              <w:spacing w:after="0"/>
              <w:ind w:left="57"/>
              <w:rPr>
                <w:b/>
                <w:snapToGrid w:val="0"/>
                <w:color w:val="000000"/>
                <w:sz w:val="20"/>
              </w:rPr>
            </w:pPr>
          </w:p>
        </w:tc>
        <w:tc>
          <w:tcPr>
            <w:tcW w:w="2709" w:type="dxa"/>
            <w:gridSpan w:val="3"/>
          </w:tcPr>
          <w:p w:rsidR="00F56E2F" w:rsidRPr="00AD78CA" w:rsidRDefault="00F56E2F" w:rsidP="00C8716F">
            <w:pPr>
              <w:spacing w:after="0"/>
              <w:ind w:left="0"/>
              <w:rPr>
                <w:b/>
                <w:snapToGrid w:val="0"/>
                <w:color w:val="000000"/>
                <w:sz w:val="20"/>
              </w:rPr>
            </w:pPr>
            <w:r w:rsidRPr="00AD78CA">
              <w:rPr>
                <w:b/>
                <w:snapToGrid w:val="0"/>
                <w:color w:val="000000"/>
                <w:sz w:val="20"/>
              </w:rPr>
              <w:t>Charges</w:t>
            </w:r>
          </w:p>
        </w:tc>
        <w:tc>
          <w:tcPr>
            <w:tcW w:w="6662" w:type="dxa"/>
          </w:tcPr>
          <w:p w:rsidR="00F56E2F" w:rsidRPr="00AD78CA" w:rsidRDefault="00F56E2F">
            <w:pPr>
              <w:spacing w:after="0"/>
              <w:ind w:left="0"/>
              <w:rPr>
                <w:b/>
                <w:snapToGrid w:val="0"/>
                <w:color w:val="000000"/>
                <w:sz w:val="20"/>
              </w:rPr>
            </w:pPr>
            <w:r w:rsidRPr="00AD78CA">
              <w:rPr>
                <w:b/>
                <w:snapToGrid w:val="0"/>
                <w:color w:val="000000"/>
                <w:sz w:val="20"/>
              </w:rPr>
              <w:t>Tillegg på linjenivå.</w:t>
            </w:r>
            <w:r w:rsidRPr="00AD78CA">
              <w:rPr>
                <w:b/>
                <w:snapToGrid w:val="0"/>
                <w:color w:val="000000"/>
                <w:sz w:val="20"/>
              </w:rPr>
              <w:br/>
              <w:t>Null eller mange forekomster</w:t>
            </w:r>
          </w:p>
        </w:tc>
        <w:tc>
          <w:tcPr>
            <w:tcW w:w="567" w:type="dxa"/>
          </w:tcPr>
          <w:p w:rsidR="00F56E2F" w:rsidRPr="00AD78CA" w:rsidRDefault="00F56E2F">
            <w:pPr>
              <w:spacing w:after="0"/>
              <w:ind w:left="0"/>
              <w:jc w:val="center"/>
              <w:rPr>
                <w:b/>
                <w:snapToGrid w:val="0"/>
                <w:color w:val="000000"/>
                <w:sz w:val="20"/>
              </w:rPr>
            </w:pPr>
            <w:r w:rsidRPr="00AD78CA">
              <w:rPr>
                <w:b/>
                <w:snapToGrid w:val="0"/>
                <w:color w:val="000000"/>
                <w:sz w:val="20"/>
              </w:rPr>
              <w:t>K</w:t>
            </w:r>
          </w:p>
        </w:tc>
        <w:tc>
          <w:tcPr>
            <w:tcW w:w="1276" w:type="dxa"/>
          </w:tcPr>
          <w:p w:rsidR="00F56E2F" w:rsidRPr="009F3320" w:rsidRDefault="00F56E2F" w:rsidP="00F56E2F">
            <w:pPr>
              <w:spacing w:after="0"/>
              <w:ind w:left="0"/>
              <w:jc w:val="center"/>
              <w:rPr>
                <w:b/>
                <w:snapToGrid w:val="0"/>
                <w:color w:val="000000"/>
                <w:sz w:val="20"/>
              </w:rPr>
            </w:pPr>
            <w:r w:rsidRPr="009F3320">
              <w:rPr>
                <w:b/>
                <w:snapToGrid w:val="0"/>
                <w:color w:val="000000"/>
                <w:sz w:val="20"/>
              </w:rPr>
              <w:t>0..</w:t>
            </w:r>
            <w:r w:rsidR="002930F1" w:rsidRPr="009F3320">
              <w:rPr>
                <w:b/>
                <w:snapToGrid w:val="0"/>
                <w:color w:val="000000"/>
                <w:sz w:val="20"/>
              </w:rPr>
              <w:t>*</w:t>
            </w:r>
          </w:p>
        </w:tc>
        <w:tc>
          <w:tcPr>
            <w:tcW w:w="1701" w:type="dxa"/>
          </w:tcPr>
          <w:p w:rsidR="00F56E2F" w:rsidRPr="00AD78CA" w:rsidRDefault="009F3320">
            <w:pPr>
              <w:spacing w:after="0"/>
              <w:ind w:left="0"/>
              <w:rPr>
                <w:b/>
                <w:snapToGrid w:val="0"/>
                <w:color w:val="000000"/>
                <w:sz w:val="20"/>
              </w:rPr>
            </w:pPr>
            <w:r>
              <w:rPr>
                <w:b/>
                <w:snapToGrid w:val="0"/>
                <w:color w:val="000000"/>
                <w:sz w:val="20"/>
              </w:rPr>
              <w:t>DiscountChargesAndTaxType</w:t>
            </w:r>
          </w:p>
        </w:tc>
      </w:tr>
      <w:tr w:rsidR="009F3320" w:rsidRPr="00AD78CA">
        <w:trPr>
          <w:cantSplit/>
        </w:trPr>
        <w:tc>
          <w:tcPr>
            <w:tcW w:w="276" w:type="dxa"/>
            <w:vMerge w:val="restart"/>
            <w:tcBorders>
              <w:top w:val="nil"/>
              <w:bottom w:val="nil"/>
            </w:tcBorders>
          </w:tcPr>
          <w:p w:rsidR="00F56E2F" w:rsidRPr="00AD78CA" w:rsidRDefault="00F56E2F">
            <w:pPr>
              <w:spacing w:after="0"/>
              <w:ind w:left="113"/>
              <w:rPr>
                <w:snapToGrid w:val="0"/>
                <w:color w:val="000000"/>
                <w:sz w:val="20"/>
              </w:rPr>
            </w:pPr>
          </w:p>
        </w:tc>
        <w:tc>
          <w:tcPr>
            <w:tcW w:w="276" w:type="dxa"/>
            <w:vMerge w:val="restart"/>
            <w:tcBorders>
              <w:top w:val="nil"/>
              <w:bottom w:val="nil"/>
            </w:tcBorders>
          </w:tcPr>
          <w:p w:rsidR="00F56E2F" w:rsidRPr="00AD78CA" w:rsidRDefault="00F56E2F">
            <w:pPr>
              <w:spacing w:after="0"/>
              <w:ind w:left="113"/>
              <w:rPr>
                <w:snapToGrid w:val="0"/>
                <w:color w:val="000000"/>
                <w:sz w:val="20"/>
              </w:rPr>
            </w:pPr>
          </w:p>
        </w:tc>
        <w:tc>
          <w:tcPr>
            <w:tcW w:w="285" w:type="dxa"/>
            <w:vMerge w:val="restart"/>
            <w:tcBorders>
              <w:top w:val="nil"/>
              <w:bottom w:val="nil"/>
            </w:tcBorders>
          </w:tcPr>
          <w:p w:rsidR="00F56E2F" w:rsidRPr="00AD78CA" w:rsidRDefault="00F56E2F">
            <w:pPr>
              <w:spacing w:after="0"/>
              <w:ind w:left="113"/>
              <w:rPr>
                <w:snapToGrid w:val="0"/>
                <w:color w:val="000000"/>
                <w:sz w:val="20"/>
              </w:rPr>
            </w:pPr>
          </w:p>
        </w:tc>
        <w:tc>
          <w:tcPr>
            <w:tcW w:w="288" w:type="dxa"/>
            <w:vMerge w:val="restart"/>
            <w:tcBorders>
              <w:bottom w:val="nil"/>
            </w:tcBorders>
          </w:tcPr>
          <w:p w:rsidR="00F56E2F" w:rsidRPr="00AD78CA" w:rsidRDefault="00F56E2F">
            <w:pPr>
              <w:spacing w:after="0"/>
              <w:ind w:left="113"/>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Code</w:t>
            </w:r>
          </w:p>
        </w:tc>
        <w:tc>
          <w:tcPr>
            <w:tcW w:w="6662" w:type="dxa"/>
          </w:tcPr>
          <w:p w:rsidR="00F56E2F" w:rsidRPr="00AD78CA" w:rsidRDefault="00B26132">
            <w:pPr>
              <w:spacing w:after="0"/>
              <w:ind w:left="0"/>
              <w:rPr>
                <w:snapToGrid w:val="0"/>
                <w:color w:val="000000"/>
                <w:sz w:val="20"/>
              </w:rPr>
            </w:pPr>
            <w:r>
              <w:rPr>
                <w:snapToGrid w:val="0"/>
                <w:color w:val="000000"/>
                <w:sz w:val="20"/>
              </w:rPr>
              <w:t>Kode for t</w:t>
            </w:r>
            <w:r w:rsidR="00F56E2F" w:rsidRPr="00AD78CA">
              <w:rPr>
                <w:snapToGrid w:val="0"/>
                <w:color w:val="000000"/>
                <w:sz w:val="20"/>
              </w:rPr>
              <w:t>illegg</w:t>
            </w:r>
            <w:r>
              <w:rPr>
                <w:snapToGrid w:val="0"/>
                <w:color w:val="000000"/>
                <w:sz w:val="20"/>
              </w:rPr>
              <w:t xml:space="preserve"> ihht. a</w:t>
            </w:r>
            <w:r w:rsidR="00F56E2F" w:rsidRPr="00AD78CA">
              <w:rPr>
                <w:snapToGrid w:val="0"/>
                <w:color w:val="000000"/>
                <w:sz w:val="20"/>
              </w:rPr>
              <w:t>vtale</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String</w:t>
            </w:r>
          </w:p>
        </w:tc>
      </w:tr>
      <w:tr w:rsidR="009F3320" w:rsidRPr="00AD78CA">
        <w:trPr>
          <w:cantSplit/>
        </w:trPr>
        <w:tc>
          <w:tcPr>
            <w:tcW w:w="276" w:type="dxa"/>
            <w:vMerge/>
            <w:tcBorders>
              <w:top w:val="nil"/>
              <w:bottom w:val="nil"/>
            </w:tcBorders>
          </w:tcPr>
          <w:p w:rsidR="00F56E2F" w:rsidRPr="00AD78CA" w:rsidRDefault="00F56E2F">
            <w:pPr>
              <w:spacing w:after="0"/>
              <w:ind w:left="113"/>
              <w:rPr>
                <w:snapToGrid w:val="0"/>
                <w:color w:val="000000"/>
                <w:sz w:val="20"/>
              </w:rPr>
            </w:pPr>
          </w:p>
        </w:tc>
        <w:tc>
          <w:tcPr>
            <w:tcW w:w="276" w:type="dxa"/>
            <w:vMerge/>
            <w:tcBorders>
              <w:top w:val="nil"/>
              <w:bottom w:val="nil"/>
            </w:tcBorders>
          </w:tcPr>
          <w:p w:rsidR="00F56E2F" w:rsidRPr="00AD78CA" w:rsidRDefault="00F56E2F">
            <w:pPr>
              <w:spacing w:after="0"/>
              <w:ind w:left="113"/>
              <w:rPr>
                <w:snapToGrid w:val="0"/>
                <w:color w:val="000000"/>
                <w:sz w:val="20"/>
              </w:rPr>
            </w:pPr>
          </w:p>
        </w:tc>
        <w:tc>
          <w:tcPr>
            <w:tcW w:w="285" w:type="dxa"/>
            <w:vMerge/>
            <w:tcBorders>
              <w:top w:val="nil"/>
              <w:bottom w:val="nil"/>
            </w:tcBorders>
          </w:tcPr>
          <w:p w:rsidR="00F56E2F" w:rsidRPr="00AD78CA" w:rsidRDefault="00F56E2F">
            <w:pPr>
              <w:spacing w:after="0"/>
              <w:ind w:left="113"/>
              <w:rPr>
                <w:snapToGrid w:val="0"/>
                <w:color w:val="000000"/>
                <w:sz w:val="20"/>
              </w:rPr>
            </w:pPr>
          </w:p>
        </w:tc>
        <w:tc>
          <w:tcPr>
            <w:tcW w:w="288" w:type="dxa"/>
            <w:vMerge/>
            <w:tcBorders>
              <w:top w:val="nil"/>
              <w:bottom w:val="nil"/>
            </w:tcBorders>
          </w:tcPr>
          <w:p w:rsidR="00F56E2F" w:rsidRPr="00AD78CA" w:rsidRDefault="00F56E2F">
            <w:pPr>
              <w:spacing w:after="0"/>
              <w:ind w:left="113"/>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Description</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Beskrivelse av type tillegg, ref. Kode</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String</w:t>
            </w:r>
          </w:p>
        </w:tc>
      </w:tr>
      <w:tr w:rsidR="009F3320" w:rsidRPr="00AD78CA">
        <w:trPr>
          <w:cantSplit/>
        </w:trPr>
        <w:tc>
          <w:tcPr>
            <w:tcW w:w="276" w:type="dxa"/>
            <w:vMerge/>
            <w:tcBorders>
              <w:top w:val="nil"/>
              <w:bottom w:val="nil"/>
            </w:tcBorders>
          </w:tcPr>
          <w:p w:rsidR="00F56E2F" w:rsidRPr="00AD78CA" w:rsidRDefault="00F56E2F">
            <w:pPr>
              <w:keepNext/>
              <w:keepLines/>
              <w:spacing w:after="0"/>
              <w:ind w:left="113"/>
              <w:rPr>
                <w:snapToGrid w:val="0"/>
                <w:color w:val="000000"/>
                <w:sz w:val="20"/>
              </w:rPr>
            </w:pPr>
          </w:p>
        </w:tc>
        <w:tc>
          <w:tcPr>
            <w:tcW w:w="276" w:type="dxa"/>
            <w:vMerge/>
            <w:tcBorders>
              <w:top w:val="nil"/>
              <w:bottom w:val="nil"/>
            </w:tcBorders>
          </w:tcPr>
          <w:p w:rsidR="00F56E2F" w:rsidRPr="00AD78CA" w:rsidRDefault="00F56E2F">
            <w:pPr>
              <w:keepNext/>
              <w:keepLines/>
              <w:spacing w:after="0"/>
              <w:ind w:left="113"/>
              <w:rPr>
                <w:snapToGrid w:val="0"/>
                <w:color w:val="000000"/>
                <w:sz w:val="20"/>
              </w:rPr>
            </w:pPr>
          </w:p>
        </w:tc>
        <w:tc>
          <w:tcPr>
            <w:tcW w:w="285" w:type="dxa"/>
            <w:vMerge/>
            <w:tcBorders>
              <w:top w:val="nil"/>
              <w:bottom w:val="nil"/>
            </w:tcBorders>
          </w:tcPr>
          <w:p w:rsidR="00F56E2F" w:rsidRPr="00AD78CA" w:rsidRDefault="00F56E2F">
            <w:pPr>
              <w:keepNext/>
              <w:keepLines/>
              <w:spacing w:after="0"/>
              <w:ind w:left="113"/>
              <w:rPr>
                <w:snapToGrid w:val="0"/>
                <w:color w:val="000000"/>
                <w:sz w:val="20"/>
              </w:rPr>
            </w:pPr>
          </w:p>
        </w:tc>
        <w:tc>
          <w:tcPr>
            <w:tcW w:w="288" w:type="dxa"/>
            <w:vMerge/>
            <w:tcBorders>
              <w:top w:val="nil"/>
              <w:bottom w:val="nil"/>
            </w:tcBorders>
          </w:tcPr>
          <w:p w:rsidR="00F56E2F" w:rsidRPr="00AD78CA" w:rsidRDefault="00F56E2F">
            <w:pPr>
              <w:keepNext/>
              <w:keepLines/>
              <w:spacing w:after="0"/>
              <w:ind w:left="113"/>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Percent</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Tilleggsprosent</w:t>
            </w:r>
          </w:p>
        </w:tc>
        <w:tc>
          <w:tcPr>
            <w:tcW w:w="567" w:type="dxa"/>
          </w:tcPr>
          <w:p w:rsidR="00F56E2F" w:rsidRPr="00AD78CA" w:rsidRDefault="00F56E2F">
            <w:pPr>
              <w:keepNext/>
              <w:keepLines/>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keepNext/>
              <w:keepLines/>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keepNext/>
              <w:keepLines/>
              <w:spacing w:after="0"/>
              <w:ind w:left="0"/>
              <w:rPr>
                <w:snapToGrid w:val="0"/>
                <w:color w:val="000000"/>
                <w:sz w:val="20"/>
              </w:rPr>
            </w:pPr>
            <w:r w:rsidRPr="00AD78CA">
              <w:rPr>
                <w:snapToGrid w:val="0"/>
                <w:color w:val="000000"/>
                <w:sz w:val="20"/>
              </w:rPr>
              <w:t>Decimal</w:t>
            </w:r>
          </w:p>
        </w:tc>
      </w:tr>
      <w:tr w:rsidR="009F3320" w:rsidRPr="00AD78CA">
        <w:trPr>
          <w:cantSplit/>
        </w:trPr>
        <w:tc>
          <w:tcPr>
            <w:tcW w:w="276" w:type="dxa"/>
            <w:vMerge/>
            <w:tcBorders>
              <w:top w:val="nil"/>
              <w:bottom w:val="nil"/>
            </w:tcBorders>
          </w:tcPr>
          <w:p w:rsidR="00F56E2F" w:rsidRPr="00AD78CA" w:rsidRDefault="00F56E2F">
            <w:pPr>
              <w:keepNext/>
              <w:keepLines/>
              <w:spacing w:after="0"/>
              <w:ind w:left="113"/>
              <w:rPr>
                <w:snapToGrid w:val="0"/>
                <w:color w:val="000000"/>
                <w:sz w:val="20"/>
              </w:rPr>
            </w:pPr>
          </w:p>
        </w:tc>
        <w:tc>
          <w:tcPr>
            <w:tcW w:w="276" w:type="dxa"/>
            <w:vMerge/>
            <w:tcBorders>
              <w:top w:val="nil"/>
              <w:bottom w:val="nil"/>
            </w:tcBorders>
          </w:tcPr>
          <w:p w:rsidR="00F56E2F" w:rsidRPr="00AD78CA" w:rsidRDefault="00F56E2F">
            <w:pPr>
              <w:keepNext/>
              <w:keepLines/>
              <w:spacing w:after="0"/>
              <w:ind w:left="113"/>
              <w:rPr>
                <w:snapToGrid w:val="0"/>
                <w:color w:val="000000"/>
                <w:sz w:val="20"/>
              </w:rPr>
            </w:pPr>
          </w:p>
        </w:tc>
        <w:tc>
          <w:tcPr>
            <w:tcW w:w="285" w:type="dxa"/>
            <w:vMerge/>
            <w:tcBorders>
              <w:top w:val="nil"/>
              <w:bottom w:val="nil"/>
            </w:tcBorders>
          </w:tcPr>
          <w:p w:rsidR="00F56E2F" w:rsidRPr="00AD78CA" w:rsidRDefault="00F56E2F">
            <w:pPr>
              <w:keepNext/>
              <w:keepLines/>
              <w:spacing w:after="0"/>
              <w:ind w:left="113"/>
              <w:rPr>
                <w:snapToGrid w:val="0"/>
                <w:color w:val="000000"/>
                <w:sz w:val="20"/>
              </w:rPr>
            </w:pPr>
          </w:p>
        </w:tc>
        <w:tc>
          <w:tcPr>
            <w:tcW w:w="288" w:type="dxa"/>
            <w:vMerge/>
            <w:tcBorders>
              <w:top w:val="nil"/>
              <w:bottom w:val="nil"/>
            </w:tcBorders>
          </w:tcPr>
          <w:p w:rsidR="00F56E2F" w:rsidRPr="00AD78CA" w:rsidRDefault="00F56E2F">
            <w:pPr>
              <w:keepNext/>
              <w:keepLines/>
              <w:spacing w:after="0"/>
              <w:ind w:left="113"/>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BaseAmount</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Tilleggsgrunnlag</w:t>
            </w:r>
          </w:p>
        </w:tc>
        <w:tc>
          <w:tcPr>
            <w:tcW w:w="567" w:type="dxa"/>
          </w:tcPr>
          <w:p w:rsidR="00F56E2F" w:rsidRPr="00AD78CA" w:rsidRDefault="00F56E2F">
            <w:pPr>
              <w:keepNext/>
              <w:keepLines/>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keepNext/>
              <w:keepLines/>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keepNext/>
              <w:keepLines/>
              <w:spacing w:after="0"/>
              <w:ind w:left="0"/>
              <w:rPr>
                <w:snapToGrid w:val="0"/>
                <w:color w:val="000000"/>
                <w:sz w:val="20"/>
              </w:rPr>
            </w:pPr>
            <w:r w:rsidRPr="00AD78CA">
              <w:rPr>
                <w:snapToGrid w:val="0"/>
                <w:color w:val="000000"/>
                <w:sz w:val="20"/>
              </w:rPr>
              <w:t>Decimal</w:t>
            </w:r>
          </w:p>
        </w:tc>
      </w:tr>
      <w:tr w:rsidR="009F3320" w:rsidRPr="00AD78CA">
        <w:trPr>
          <w:cantSplit/>
        </w:trPr>
        <w:tc>
          <w:tcPr>
            <w:tcW w:w="276" w:type="dxa"/>
            <w:vMerge/>
            <w:tcBorders>
              <w:top w:val="nil"/>
              <w:bottom w:val="nil"/>
            </w:tcBorders>
          </w:tcPr>
          <w:p w:rsidR="00F56E2F" w:rsidRPr="00AD78CA" w:rsidRDefault="00F56E2F">
            <w:pPr>
              <w:spacing w:after="0"/>
              <w:ind w:left="113"/>
              <w:rPr>
                <w:snapToGrid w:val="0"/>
                <w:color w:val="000000"/>
                <w:sz w:val="20"/>
              </w:rPr>
            </w:pPr>
          </w:p>
        </w:tc>
        <w:tc>
          <w:tcPr>
            <w:tcW w:w="276" w:type="dxa"/>
            <w:vMerge/>
            <w:tcBorders>
              <w:top w:val="nil"/>
              <w:bottom w:val="nil"/>
            </w:tcBorders>
          </w:tcPr>
          <w:p w:rsidR="00F56E2F" w:rsidRPr="00AD78CA" w:rsidRDefault="00F56E2F">
            <w:pPr>
              <w:spacing w:after="0"/>
              <w:ind w:left="113"/>
              <w:rPr>
                <w:snapToGrid w:val="0"/>
                <w:color w:val="000000"/>
                <w:sz w:val="20"/>
              </w:rPr>
            </w:pPr>
          </w:p>
        </w:tc>
        <w:tc>
          <w:tcPr>
            <w:tcW w:w="285" w:type="dxa"/>
            <w:vMerge/>
            <w:tcBorders>
              <w:top w:val="nil"/>
              <w:bottom w:val="nil"/>
            </w:tcBorders>
          </w:tcPr>
          <w:p w:rsidR="00F56E2F" w:rsidRPr="00AD78CA" w:rsidRDefault="00F56E2F">
            <w:pPr>
              <w:spacing w:after="0"/>
              <w:ind w:left="113"/>
              <w:rPr>
                <w:snapToGrid w:val="0"/>
                <w:color w:val="000000"/>
                <w:sz w:val="20"/>
              </w:rPr>
            </w:pPr>
          </w:p>
        </w:tc>
        <w:tc>
          <w:tcPr>
            <w:tcW w:w="288" w:type="dxa"/>
            <w:vMerge/>
            <w:tcBorders>
              <w:top w:val="nil"/>
              <w:bottom w:val="nil"/>
            </w:tcBorders>
          </w:tcPr>
          <w:p w:rsidR="00F56E2F" w:rsidRPr="00AD78CA" w:rsidRDefault="00F56E2F">
            <w:pPr>
              <w:spacing w:after="0"/>
              <w:ind w:left="113"/>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Amount</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Tilleggsbeløp</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Decimal</w:t>
            </w:r>
          </w:p>
        </w:tc>
      </w:tr>
      <w:tr w:rsidR="009F3320" w:rsidRPr="00AD78CA">
        <w:trPr>
          <w:cantSplit/>
        </w:trPr>
        <w:tc>
          <w:tcPr>
            <w:tcW w:w="276" w:type="dxa"/>
            <w:vMerge/>
            <w:tcBorders>
              <w:top w:val="nil"/>
              <w:bottom w:val="nil"/>
            </w:tcBorders>
          </w:tcPr>
          <w:p w:rsidR="00F56E2F" w:rsidRPr="00AD78CA" w:rsidRDefault="00F56E2F">
            <w:pPr>
              <w:spacing w:after="0"/>
              <w:ind w:left="113"/>
              <w:rPr>
                <w:snapToGrid w:val="0"/>
                <w:color w:val="000000"/>
                <w:sz w:val="20"/>
              </w:rPr>
            </w:pPr>
          </w:p>
        </w:tc>
        <w:tc>
          <w:tcPr>
            <w:tcW w:w="276" w:type="dxa"/>
            <w:vMerge/>
            <w:tcBorders>
              <w:top w:val="nil"/>
              <w:bottom w:val="nil"/>
            </w:tcBorders>
          </w:tcPr>
          <w:p w:rsidR="00F56E2F" w:rsidRPr="00AD78CA" w:rsidRDefault="00F56E2F">
            <w:pPr>
              <w:spacing w:after="0"/>
              <w:ind w:left="113"/>
              <w:rPr>
                <w:snapToGrid w:val="0"/>
                <w:color w:val="000000"/>
                <w:sz w:val="20"/>
              </w:rPr>
            </w:pPr>
          </w:p>
        </w:tc>
        <w:tc>
          <w:tcPr>
            <w:tcW w:w="285" w:type="dxa"/>
            <w:vMerge/>
            <w:tcBorders>
              <w:top w:val="nil"/>
              <w:bottom w:val="nil"/>
            </w:tcBorders>
          </w:tcPr>
          <w:p w:rsidR="00F56E2F" w:rsidRPr="00AD78CA" w:rsidRDefault="00F56E2F">
            <w:pPr>
              <w:spacing w:after="0"/>
              <w:ind w:left="113"/>
              <w:rPr>
                <w:snapToGrid w:val="0"/>
                <w:color w:val="000000"/>
                <w:sz w:val="20"/>
              </w:rPr>
            </w:pPr>
          </w:p>
        </w:tc>
        <w:tc>
          <w:tcPr>
            <w:tcW w:w="288" w:type="dxa"/>
            <w:vMerge/>
            <w:tcBorders>
              <w:top w:val="nil"/>
              <w:bottom w:val="nil"/>
            </w:tcBorders>
          </w:tcPr>
          <w:p w:rsidR="00F56E2F" w:rsidRPr="00AD78CA" w:rsidRDefault="00F56E2F">
            <w:pPr>
              <w:spacing w:after="0"/>
              <w:ind w:left="113"/>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Quantity</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Kvantum</w:t>
            </w:r>
            <w:r>
              <w:rPr>
                <w:snapToGrid w:val="0"/>
                <w:color w:val="000000"/>
                <w:sz w:val="20"/>
              </w:rPr>
              <w:t xml:space="preserve">: </w:t>
            </w:r>
            <w:r w:rsidRPr="00AD78CA">
              <w:rPr>
                <w:snapToGrid w:val="0"/>
                <w:color w:val="000000"/>
                <w:sz w:val="20"/>
              </w:rPr>
              <w:t>Angis dersom tillegget er relatert til et kvantum</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Decimal</w:t>
            </w:r>
          </w:p>
        </w:tc>
      </w:tr>
      <w:tr w:rsidR="009F3320" w:rsidRPr="00AD78CA">
        <w:trPr>
          <w:cantSplit/>
        </w:trPr>
        <w:tc>
          <w:tcPr>
            <w:tcW w:w="276" w:type="dxa"/>
            <w:vMerge/>
            <w:tcBorders>
              <w:top w:val="nil"/>
              <w:bottom w:val="nil"/>
            </w:tcBorders>
          </w:tcPr>
          <w:p w:rsidR="00F56E2F" w:rsidRPr="00AD78CA" w:rsidRDefault="00F56E2F">
            <w:pPr>
              <w:spacing w:after="0"/>
              <w:ind w:left="113"/>
              <w:rPr>
                <w:snapToGrid w:val="0"/>
                <w:color w:val="000000"/>
                <w:sz w:val="20"/>
              </w:rPr>
            </w:pPr>
          </w:p>
        </w:tc>
        <w:tc>
          <w:tcPr>
            <w:tcW w:w="276" w:type="dxa"/>
            <w:vMerge/>
            <w:tcBorders>
              <w:top w:val="nil"/>
              <w:bottom w:val="nil"/>
            </w:tcBorders>
          </w:tcPr>
          <w:p w:rsidR="00F56E2F" w:rsidRPr="00AD78CA" w:rsidRDefault="00F56E2F">
            <w:pPr>
              <w:spacing w:after="0"/>
              <w:ind w:left="113"/>
              <w:rPr>
                <w:snapToGrid w:val="0"/>
                <w:color w:val="000000"/>
                <w:sz w:val="20"/>
              </w:rPr>
            </w:pPr>
          </w:p>
        </w:tc>
        <w:tc>
          <w:tcPr>
            <w:tcW w:w="285" w:type="dxa"/>
            <w:vMerge/>
            <w:tcBorders>
              <w:top w:val="nil"/>
              <w:bottom w:val="nil"/>
            </w:tcBorders>
          </w:tcPr>
          <w:p w:rsidR="00F56E2F" w:rsidRPr="00AD78CA" w:rsidRDefault="00F56E2F">
            <w:pPr>
              <w:spacing w:after="0"/>
              <w:ind w:left="113"/>
              <w:rPr>
                <w:snapToGrid w:val="0"/>
                <w:color w:val="000000"/>
                <w:sz w:val="20"/>
              </w:rPr>
            </w:pPr>
          </w:p>
        </w:tc>
        <w:tc>
          <w:tcPr>
            <w:tcW w:w="288" w:type="dxa"/>
            <w:vMerge/>
            <w:tcBorders>
              <w:top w:val="nil"/>
              <w:bottom w:val="nil"/>
            </w:tcBorders>
          </w:tcPr>
          <w:p w:rsidR="00F56E2F" w:rsidRPr="00AD78CA" w:rsidRDefault="00F56E2F">
            <w:pPr>
              <w:spacing w:after="0"/>
              <w:ind w:left="113"/>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UnitOfMeasure</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Enhet relatert til kvantum</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String</w:t>
            </w:r>
          </w:p>
        </w:tc>
      </w:tr>
      <w:tr w:rsidR="009F3320" w:rsidRPr="00AD78CA">
        <w:trPr>
          <w:cantSplit/>
        </w:trPr>
        <w:tc>
          <w:tcPr>
            <w:tcW w:w="276" w:type="dxa"/>
            <w:tcBorders>
              <w:top w:val="nil"/>
              <w:bottom w:val="nil"/>
            </w:tcBorders>
          </w:tcPr>
          <w:p w:rsidR="00F56E2F" w:rsidRPr="00AD78CA" w:rsidRDefault="00F56E2F">
            <w:pPr>
              <w:spacing w:after="0"/>
              <w:ind w:left="113"/>
              <w:rPr>
                <w:snapToGrid w:val="0"/>
                <w:color w:val="000000"/>
                <w:sz w:val="20"/>
              </w:rPr>
            </w:pPr>
          </w:p>
        </w:tc>
        <w:tc>
          <w:tcPr>
            <w:tcW w:w="276" w:type="dxa"/>
            <w:tcBorders>
              <w:top w:val="nil"/>
              <w:bottom w:val="nil"/>
            </w:tcBorders>
          </w:tcPr>
          <w:p w:rsidR="00F56E2F" w:rsidRPr="00AD78CA" w:rsidRDefault="00F56E2F">
            <w:pPr>
              <w:spacing w:after="0"/>
              <w:ind w:left="113"/>
              <w:rPr>
                <w:snapToGrid w:val="0"/>
                <w:color w:val="000000"/>
                <w:sz w:val="20"/>
              </w:rPr>
            </w:pPr>
          </w:p>
        </w:tc>
        <w:tc>
          <w:tcPr>
            <w:tcW w:w="285" w:type="dxa"/>
            <w:tcBorders>
              <w:top w:val="nil"/>
              <w:bottom w:val="nil"/>
            </w:tcBorders>
          </w:tcPr>
          <w:p w:rsidR="00F56E2F" w:rsidRPr="00AD78CA" w:rsidRDefault="00F56E2F">
            <w:pPr>
              <w:spacing w:after="0"/>
              <w:ind w:left="113"/>
              <w:rPr>
                <w:snapToGrid w:val="0"/>
                <w:color w:val="000000"/>
                <w:sz w:val="20"/>
              </w:rPr>
            </w:pPr>
          </w:p>
        </w:tc>
        <w:tc>
          <w:tcPr>
            <w:tcW w:w="288" w:type="dxa"/>
            <w:tcBorders>
              <w:top w:val="nil"/>
              <w:bottom w:val="nil"/>
            </w:tcBorders>
          </w:tcPr>
          <w:p w:rsidR="00F56E2F" w:rsidRPr="00AD78CA" w:rsidRDefault="00F56E2F">
            <w:pPr>
              <w:spacing w:after="0"/>
              <w:ind w:left="113"/>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RatePerUnit</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Sats</w:t>
            </w:r>
            <w:r>
              <w:rPr>
                <w:snapToGrid w:val="0"/>
                <w:color w:val="000000"/>
                <w:sz w:val="20"/>
              </w:rPr>
              <w:t>:</w:t>
            </w:r>
            <w:r w:rsidRPr="00AD78CA">
              <w:rPr>
                <w:snapToGrid w:val="0"/>
                <w:color w:val="000000"/>
                <w:sz w:val="20"/>
              </w:rPr>
              <w:t xml:space="preserve"> Angis dersom tillegget beregnes ut fra en sats pr. Enhet </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Decimal</w:t>
            </w:r>
          </w:p>
        </w:tc>
      </w:tr>
      <w:tr w:rsidR="009F3320" w:rsidRPr="0012601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76" w:type="dxa"/>
            <w:tcBorders>
              <w:left w:val="single" w:sz="4" w:space="0" w:color="auto"/>
              <w:right w:val="single" w:sz="4" w:space="0" w:color="auto"/>
            </w:tcBorders>
          </w:tcPr>
          <w:p w:rsidR="009F3320" w:rsidRPr="00126010" w:rsidRDefault="009F3320" w:rsidP="00295AEF">
            <w:pPr>
              <w:spacing w:after="0"/>
              <w:ind w:left="0"/>
              <w:rPr>
                <w:b/>
                <w:snapToGrid w:val="0"/>
                <w:color w:val="000000"/>
                <w:sz w:val="20"/>
              </w:rPr>
            </w:pPr>
          </w:p>
        </w:tc>
        <w:tc>
          <w:tcPr>
            <w:tcW w:w="276" w:type="dxa"/>
            <w:tcBorders>
              <w:left w:val="single" w:sz="4" w:space="0" w:color="auto"/>
              <w:right w:val="single" w:sz="4" w:space="0" w:color="auto"/>
            </w:tcBorders>
          </w:tcPr>
          <w:p w:rsidR="009F3320" w:rsidRPr="00126010" w:rsidRDefault="009F3320" w:rsidP="00295AEF">
            <w:pPr>
              <w:spacing w:after="0"/>
              <w:ind w:left="0"/>
              <w:rPr>
                <w:b/>
                <w:snapToGrid w:val="0"/>
                <w:color w:val="000000"/>
                <w:sz w:val="20"/>
              </w:rPr>
            </w:pPr>
          </w:p>
        </w:tc>
        <w:tc>
          <w:tcPr>
            <w:tcW w:w="285" w:type="dxa"/>
            <w:tcBorders>
              <w:left w:val="single" w:sz="4" w:space="0" w:color="auto"/>
              <w:right w:val="single" w:sz="4" w:space="0" w:color="auto"/>
            </w:tcBorders>
          </w:tcPr>
          <w:p w:rsidR="009F3320" w:rsidRPr="00126010" w:rsidRDefault="009F3320" w:rsidP="00295AEF">
            <w:pPr>
              <w:spacing w:after="0"/>
              <w:ind w:left="0"/>
              <w:rPr>
                <w:b/>
                <w:snapToGrid w:val="0"/>
                <w:color w:val="000000"/>
                <w:sz w:val="20"/>
              </w:rPr>
            </w:pPr>
          </w:p>
        </w:tc>
        <w:tc>
          <w:tcPr>
            <w:tcW w:w="288" w:type="dxa"/>
            <w:tcBorders>
              <w:left w:val="single" w:sz="4" w:space="0" w:color="auto"/>
              <w:right w:val="single" w:sz="4" w:space="0" w:color="auto"/>
            </w:tcBorders>
          </w:tcPr>
          <w:p w:rsidR="009F3320" w:rsidRPr="00126010" w:rsidRDefault="009F3320" w:rsidP="00295AEF">
            <w:pPr>
              <w:spacing w:after="0"/>
              <w:ind w:left="0"/>
              <w:rPr>
                <w:b/>
                <w:snapToGrid w:val="0"/>
                <w:color w:val="000000"/>
                <w:sz w:val="20"/>
              </w:rPr>
            </w:pPr>
          </w:p>
        </w:tc>
        <w:tc>
          <w:tcPr>
            <w:tcW w:w="2421" w:type="dxa"/>
            <w:gridSpan w:val="2"/>
            <w:tcBorders>
              <w:top w:val="single" w:sz="4" w:space="0" w:color="auto"/>
              <w:left w:val="single" w:sz="4" w:space="0" w:color="auto"/>
              <w:bottom w:val="single" w:sz="4" w:space="0" w:color="auto"/>
              <w:right w:val="single" w:sz="4" w:space="0" w:color="auto"/>
            </w:tcBorders>
          </w:tcPr>
          <w:p w:rsidR="009F3320" w:rsidRPr="00126010" w:rsidRDefault="009F3320" w:rsidP="00295AEF">
            <w:pPr>
              <w:spacing w:after="0"/>
              <w:ind w:left="0"/>
              <w:rPr>
                <w:b/>
                <w:snapToGrid w:val="0"/>
                <w:color w:val="000000"/>
                <w:sz w:val="20"/>
              </w:rPr>
            </w:pPr>
            <w:r w:rsidRPr="00126010">
              <w:rPr>
                <w:b/>
                <w:snapToGrid w:val="0"/>
                <w:color w:val="000000"/>
                <w:sz w:val="20"/>
              </w:rPr>
              <w:t>VatInfo</w:t>
            </w:r>
          </w:p>
        </w:tc>
        <w:tc>
          <w:tcPr>
            <w:tcW w:w="6662" w:type="dxa"/>
            <w:tcBorders>
              <w:top w:val="single" w:sz="4" w:space="0" w:color="auto"/>
              <w:left w:val="single" w:sz="4" w:space="0" w:color="auto"/>
              <w:bottom w:val="single" w:sz="4" w:space="0" w:color="auto"/>
              <w:right w:val="single" w:sz="4" w:space="0" w:color="auto"/>
            </w:tcBorders>
          </w:tcPr>
          <w:p w:rsidR="009F3320" w:rsidRPr="00126010" w:rsidRDefault="009F3320" w:rsidP="00295AEF">
            <w:pPr>
              <w:spacing w:after="0"/>
              <w:ind w:left="0"/>
              <w:rPr>
                <w:b/>
                <w:snapToGrid w:val="0"/>
                <w:color w:val="000000"/>
                <w:sz w:val="20"/>
              </w:rPr>
            </w:pPr>
            <w:r w:rsidRPr="00126010">
              <w:rPr>
                <w:b/>
                <w:snapToGrid w:val="0"/>
                <w:color w:val="000000"/>
                <w:sz w:val="20"/>
              </w:rPr>
              <w:t xml:space="preserve">MVA som beregnes på </w:t>
            </w:r>
            <w:r>
              <w:rPr>
                <w:b/>
                <w:snapToGrid w:val="0"/>
                <w:color w:val="000000"/>
                <w:sz w:val="20"/>
              </w:rPr>
              <w:t>tillegget</w:t>
            </w:r>
          </w:p>
        </w:tc>
        <w:tc>
          <w:tcPr>
            <w:tcW w:w="567" w:type="dxa"/>
            <w:tcBorders>
              <w:top w:val="single" w:sz="4" w:space="0" w:color="auto"/>
              <w:left w:val="single" w:sz="4" w:space="0" w:color="auto"/>
              <w:bottom w:val="single" w:sz="4" w:space="0" w:color="auto"/>
              <w:right w:val="single" w:sz="4" w:space="0" w:color="auto"/>
            </w:tcBorders>
          </w:tcPr>
          <w:p w:rsidR="009F3320" w:rsidRPr="00126010" w:rsidRDefault="009F3320" w:rsidP="00295AEF">
            <w:pPr>
              <w:spacing w:after="0"/>
              <w:ind w:left="0"/>
              <w:jc w:val="center"/>
              <w:rPr>
                <w:b/>
                <w:snapToGrid w:val="0"/>
                <w:color w:val="000000"/>
                <w:sz w:val="20"/>
              </w:rPr>
            </w:pPr>
            <w:r w:rsidRPr="00126010">
              <w:rPr>
                <w:b/>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9F3320" w:rsidRPr="00126010" w:rsidRDefault="009F3320" w:rsidP="00295AEF">
            <w:pPr>
              <w:spacing w:after="0"/>
              <w:ind w:left="0"/>
              <w:jc w:val="center"/>
              <w:rPr>
                <w:b/>
                <w:snapToGrid w:val="0"/>
                <w:color w:val="000000"/>
                <w:sz w:val="20"/>
              </w:rPr>
            </w:pPr>
            <w:r w:rsidRPr="00126010">
              <w:rPr>
                <w:b/>
                <w:snapToGrid w:val="0"/>
                <w:color w:val="000000"/>
                <w:sz w:val="20"/>
              </w:rPr>
              <w:t>1</w:t>
            </w:r>
          </w:p>
        </w:tc>
        <w:tc>
          <w:tcPr>
            <w:tcW w:w="1701" w:type="dxa"/>
            <w:tcBorders>
              <w:top w:val="single" w:sz="4" w:space="0" w:color="auto"/>
              <w:left w:val="single" w:sz="4" w:space="0" w:color="auto"/>
              <w:bottom w:val="single" w:sz="4" w:space="0" w:color="auto"/>
              <w:right w:val="single" w:sz="4" w:space="0" w:color="auto"/>
            </w:tcBorders>
          </w:tcPr>
          <w:p w:rsidR="009F3320" w:rsidRPr="00126010" w:rsidRDefault="009F3320" w:rsidP="00295AEF">
            <w:pPr>
              <w:spacing w:after="0"/>
              <w:ind w:left="0"/>
              <w:rPr>
                <w:b/>
                <w:snapToGrid w:val="0"/>
                <w:color w:val="000000"/>
                <w:sz w:val="20"/>
              </w:rPr>
            </w:pPr>
            <w:r w:rsidRPr="00126010">
              <w:rPr>
                <w:b/>
                <w:snapToGrid w:val="0"/>
                <w:color w:val="000000"/>
                <w:sz w:val="20"/>
              </w:rPr>
              <w:t>VatInfoType</w:t>
            </w:r>
          </w:p>
        </w:tc>
      </w:tr>
      <w:tr w:rsidR="009F3320" w:rsidRPr="00AD78CA">
        <w:trPr>
          <w:cantSplit/>
        </w:trPr>
        <w:tc>
          <w:tcPr>
            <w:tcW w:w="276" w:type="dxa"/>
            <w:vMerge w:val="restart"/>
            <w:tcBorders>
              <w:top w:val="nil"/>
              <w:bottom w:val="nil"/>
            </w:tcBorders>
          </w:tcPr>
          <w:p w:rsidR="009F3320" w:rsidRPr="00AD78CA" w:rsidRDefault="009F3320" w:rsidP="00295AEF">
            <w:pPr>
              <w:spacing w:after="0"/>
              <w:ind w:left="0"/>
              <w:rPr>
                <w:snapToGrid w:val="0"/>
                <w:color w:val="000000"/>
                <w:sz w:val="20"/>
              </w:rPr>
            </w:pPr>
          </w:p>
        </w:tc>
        <w:tc>
          <w:tcPr>
            <w:tcW w:w="276" w:type="dxa"/>
            <w:vMerge w:val="restart"/>
            <w:tcBorders>
              <w:top w:val="nil"/>
              <w:bottom w:val="nil"/>
            </w:tcBorders>
          </w:tcPr>
          <w:p w:rsidR="009F3320" w:rsidRPr="00AD78CA" w:rsidRDefault="009F3320" w:rsidP="00295AEF">
            <w:pPr>
              <w:spacing w:after="0"/>
              <w:ind w:left="0"/>
              <w:rPr>
                <w:snapToGrid w:val="0"/>
                <w:color w:val="000000"/>
                <w:sz w:val="20"/>
              </w:rPr>
            </w:pPr>
          </w:p>
        </w:tc>
        <w:tc>
          <w:tcPr>
            <w:tcW w:w="285" w:type="dxa"/>
            <w:tcBorders>
              <w:top w:val="nil"/>
              <w:bottom w:val="nil"/>
            </w:tcBorders>
          </w:tcPr>
          <w:p w:rsidR="009F3320" w:rsidRPr="00AD78CA" w:rsidRDefault="009F3320" w:rsidP="00295AEF">
            <w:pPr>
              <w:spacing w:after="0"/>
              <w:ind w:left="0"/>
              <w:rPr>
                <w:snapToGrid w:val="0"/>
                <w:color w:val="000000"/>
                <w:sz w:val="20"/>
              </w:rPr>
            </w:pPr>
          </w:p>
        </w:tc>
        <w:tc>
          <w:tcPr>
            <w:tcW w:w="288" w:type="dxa"/>
            <w:vMerge w:val="restart"/>
            <w:tcBorders>
              <w:top w:val="nil"/>
              <w:bottom w:val="nil"/>
            </w:tcBorders>
          </w:tcPr>
          <w:p w:rsidR="009F3320" w:rsidRPr="00AD78CA" w:rsidRDefault="009F3320" w:rsidP="00295AEF">
            <w:pPr>
              <w:spacing w:after="0"/>
              <w:ind w:left="0"/>
              <w:rPr>
                <w:snapToGrid w:val="0"/>
                <w:color w:val="000000"/>
                <w:sz w:val="20"/>
              </w:rPr>
            </w:pPr>
          </w:p>
        </w:tc>
        <w:tc>
          <w:tcPr>
            <w:tcW w:w="288" w:type="dxa"/>
            <w:vMerge w:val="restart"/>
            <w:tcBorders>
              <w:top w:val="single" w:sz="4" w:space="0" w:color="auto"/>
            </w:tcBorders>
          </w:tcPr>
          <w:p w:rsidR="009F3320" w:rsidRPr="00AD78CA" w:rsidRDefault="009F3320" w:rsidP="00295AEF">
            <w:pPr>
              <w:spacing w:after="0"/>
              <w:ind w:left="0"/>
              <w:rPr>
                <w:snapToGrid w:val="0"/>
                <w:color w:val="000000"/>
                <w:sz w:val="20"/>
              </w:rPr>
            </w:pPr>
          </w:p>
        </w:tc>
        <w:tc>
          <w:tcPr>
            <w:tcW w:w="2133" w:type="dxa"/>
            <w:tcBorders>
              <w:top w:val="single" w:sz="4" w:space="0" w:color="auto"/>
            </w:tcBorders>
          </w:tcPr>
          <w:p w:rsidR="009F3320" w:rsidRPr="00AD78CA" w:rsidRDefault="009F3320" w:rsidP="00295AEF">
            <w:pPr>
              <w:spacing w:after="0"/>
              <w:ind w:left="0"/>
              <w:rPr>
                <w:snapToGrid w:val="0"/>
                <w:color w:val="000000"/>
                <w:sz w:val="20"/>
              </w:rPr>
            </w:pPr>
            <w:r w:rsidRPr="00AD78CA">
              <w:rPr>
                <w:snapToGrid w:val="0"/>
                <w:color w:val="000000"/>
                <w:sz w:val="20"/>
              </w:rPr>
              <w:t>VatPercent</w:t>
            </w:r>
          </w:p>
        </w:tc>
        <w:tc>
          <w:tcPr>
            <w:tcW w:w="6662" w:type="dxa"/>
            <w:tcBorders>
              <w:top w:val="single" w:sz="4" w:space="0" w:color="auto"/>
            </w:tcBorders>
          </w:tcPr>
          <w:p w:rsidR="009F3320" w:rsidRPr="00AD78CA" w:rsidRDefault="009F3320" w:rsidP="00295AEF">
            <w:pPr>
              <w:spacing w:after="0"/>
              <w:ind w:left="0"/>
              <w:rPr>
                <w:snapToGrid w:val="0"/>
                <w:color w:val="000000"/>
                <w:sz w:val="20"/>
              </w:rPr>
            </w:pPr>
            <w:r w:rsidRPr="00AD78CA">
              <w:rPr>
                <w:snapToGrid w:val="0"/>
                <w:color w:val="000000"/>
                <w:sz w:val="20"/>
              </w:rPr>
              <w:t>MVA-prosent</w:t>
            </w:r>
            <w:r>
              <w:rPr>
                <w:snapToGrid w:val="0"/>
                <w:color w:val="000000"/>
                <w:sz w:val="20"/>
              </w:rPr>
              <w:t xml:space="preserve">: </w:t>
            </w:r>
            <w:r w:rsidRPr="00AD78CA">
              <w:rPr>
                <w:snapToGrid w:val="0"/>
                <w:color w:val="000000"/>
                <w:sz w:val="20"/>
              </w:rPr>
              <w:t>P.t.. 0, 7, 11 eller 25</w:t>
            </w:r>
          </w:p>
        </w:tc>
        <w:tc>
          <w:tcPr>
            <w:tcW w:w="567" w:type="dxa"/>
          </w:tcPr>
          <w:p w:rsidR="009F3320" w:rsidRPr="00AD78CA" w:rsidRDefault="009F3320" w:rsidP="00295AEF">
            <w:pPr>
              <w:spacing w:after="0"/>
              <w:ind w:left="0"/>
              <w:jc w:val="center"/>
              <w:rPr>
                <w:snapToGrid w:val="0"/>
                <w:color w:val="000000"/>
                <w:sz w:val="20"/>
              </w:rPr>
            </w:pPr>
            <w:r w:rsidRPr="00AD78CA">
              <w:rPr>
                <w:snapToGrid w:val="0"/>
                <w:color w:val="000000"/>
                <w:sz w:val="20"/>
              </w:rPr>
              <w:t>K</w:t>
            </w:r>
          </w:p>
        </w:tc>
        <w:tc>
          <w:tcPr>
            <w:tcW w:w="1276" w:type="dxa"/>
          </w:tcPr>
          <w:p w:rsidR="009F3320" w:rsidRPr="00AD78CA" w:rsidRDefault="009F3320" w:rsidP="00295AEF">
            <w:pPr>
              <w:spacing w:after="0"/>
              <w:ind w:left="0"/>
              <w:jc w:val="center"/>
              <w:rPr>
                <w:snapToGrid w:val="0"/>
                <w:color w:val="000000"/>
                <w:sz w:val="20"/>
              </w:rPr>
            </w:pPr>
            <w:r>
              <w:rPr>
                <w:snapToGrid w:val="0"/>
                <w:color w:val="000000"/>
                <w:sz w:val="20"/>
              </w:rPr>
              <w:t>0..1</w:t>
            </w:r>
          </w:p>
        </w:tc>
        <w:tc>
          <w:tcPr>
            <w:tcW w:w="1701" w:type="dxa"/>
          </w:tcPr>
          <w:p w:rsidR="009F3320" w:rsidRPr="00AD78CA" w:rsidRDefault="009F3320" w:rsidP="00295AEF">
            <w:pPr>
              <w:spacing w:after="0"/>
              <w:ind w:left="0"/>
              <w:rPr>
                <w:snapToGrid w:val="0"/>
                <w:color w:val="000000"/>
                <w:sz w:val="20"/>
              </w:rPr>
            </w:pPr>
            <w:r w:rsidRPr="00AD78CA">
              <w:rPr>
                <w:snapToGrid w:val="0"/>
                <w:color w:val="000000"/>
                <w:sz w:val="20"/>
              </w:rPr>
              <w:t>Decimal</w:t>
            </w:r>
          </w:p>
        </w:tc>
      </w:tr>
      <w:tr w:rsidR="009F3320" w:rsidRPr="00AD78CA">
        <w:trPr>
          <w:cantSplit/>
        </w:trPr>
        <w:tc>
          <w:tcPr>
            <w:tcW w:w="276" w:type="dxa"/>
            <w:vMerge/>
            <w:tcBorders>
              <w:top w:val="nil"/>
              <w:bottom w:val="nil"/>
            </w:tcBorders>
          </w:tcPr>
          <w:p w:rsidR="009F3320" w:rsidRPr="00AD78CA" w:rsidRDefault="009F3320" w:rsidP="00295AEF">
            <w:pPr>
              <w:spacing w:after="0"/>
              <w:ind w:left="0"/>
              <w:rPr>
                <w:snapToGrid w:val="0"/>
                <w:color w:val="000000"/>
                <w:sz w:val="20"/>
              </w:rPr>
            </w:pPr>
          </w:p>
        </w:tc>
        <w:tc>
          <w:tcPr>
            <w:tcW w:w="276" w:type="dxa"/>
            <w:vMerge/>
            <w:tcBorders>
              <w:top w:val="nil"/>
              <w:bottom w:val="nil"/>
            </w:tcBorders>
          </w:tcPr>
          <w:p w:rsidR="009F3320" w:rsidRPr="00AD78CA" w:rsidRDefault="009F3320" w:rsidP="00295AEF">
            <w:pPr>
              <w:spacing w:after="0"/>
              <w:ind w:left="0"/>
              <w:rPr>
                <w:snapToGrid w:val="0"/>
                <w:color w:val="000000"/>
                <w:sz w:val="20"/>
              </w:rPr>
            </w:pPr>
          </w:p>
        </w:tc>
        <w:tc>
          <w:tcPr>
            <w:tcW w:w="285" w:type="dxa"/>
            <w:tcBorders>
              <w:top w:val="nil"/>
              <w:bottom w:val="nil"/>
            </w:tcBorders>
          </w:tcPr>
          <w:p w:rsidR="009F3320" w:rsidRPr="00AD78CA" w:rsidRDefault="009F3320" w:rsidP="00295AEF">
            <w:pPr>
              <w:spacing w:after="0"/>
              <w:ind w:left="0"/>
              <w:rPr>
                <w:snapToGrid w:val="0"/>
                <w:color w:val="000000"/>
                <w:sz w:val="20"/>
              </w:rPr>
            </w:pPr>
          </w:p>
        </w:tc>
        <w:tc>
          <w:tcPr>
            <w:tcW w:w="288" w:type="dxa"/>
            <w:vMerge/>
            <w:tcBorders>
              <w:top w:val="nil"/>
              <w:bottom w:val="nil"/>
            </w:tcBorders>
          </w:tcPr>
          <w:p w:rsidR="009F3320" w:rsidRPr="00AD78CA" w:rsidRDefault="009F3320" w:rsidP="00295AEF">
            <w:pPr>
              <w:spacing w:after="0"/>
              <w:ind w:left="0"/>
              <w:rPr>
                <w:snapToGrid w:val="0"/>
                <w:color w:val="000000"/>
                <w:sz w:val="20"/>
              </w:rPr>
            </w:pPr>
          </w:p>
        </w:tc>
        <w:tc>
          <w:tcPr>
            <w:tcW w:w="288" w:type="dxa"/>
            <w:vMerge/>
          </w:tcPr>
          <w:p w:rsidR="009F3320" w:rsidRPr="00AD78CA" w:rsidRDefault="009F3320" w:rsidP="00295AEF">
            <w:pPr>
              <w:spacing w:after="0"/>
              <w:ind w:left="0"/>
              <w:rPr>
                <w:snapToGrid w:val="0"/>
                <w:color w:val="000000"/>
                <w:sz w:val="20"/>
              </w:rPr>
            </w:pPr>
          </w:p>
        </w:tc>
        <w:tc>
          <w:tcPr>
            <w:tcW w:w="2133" w:type="dxa"/>
          </w:tcPr>
          <w:p w:rsidR="009F3320" w:rsidRPr="00AD78CA" w:rsidRDefault="009F3320" w:rsidP="00295AEF">
            <w:pPr>
              <w:spacing w:after="0"/>
              <w:ind w:left="0"/>
              <w:rPr>
                <w:snapToGrid w:val="0"/>
                <w:color w:val="000000"/>
                <w:sz w:val="20"/>
              </w:rPr>
            </w:pPr>
            <w:r w:rsidRPr="00AD78CA">
              <w:rPr>
                <w:snapToGrid w:val="0"/>
                <w:color w:val="000000"/>
                <w:sz w:val="20"/>
              </w:rPr>
              <w:t>VatBaseAmount</w:t>
            </w:r>
          </w:p>
        </w:tc>
        <w:tc>
          <w:tcPr>
            <w:tcW w:w="6662" w:type="dxa"/>
          </w:tcPr>
          <w:p w:rsidR="009F3320" w:rsidRPr="00AD78CA" w:rsidRDefault="009F3320" w:rsidP="00295AEF">
            <w:pPr>
              <w:spacing w:after="0"/>
              <w:ind w:left="0"/>
              <w:rPr>
                <w:snapToGrid w:val="0"/>
                <w:color w:val="000000"/>
                <w:sz w:val="20"/>
              </w:rPr>
            </w:pPr>
            <w:r w:rsidRPr="00AD78CA">
              <w:rPr>
                <w:snapToGrid w:val="0"/>
                <w:color w:val="000000"/>
                <w:sz w:val="20"/>
              </w:rPr>
              <w:t>MVA-grunnlag</w:t>
            </w:r>
            <w:r>
              <w:rPr>
                <w:snapToGrid w:val="0"/>
                <w:color w:val="000000"/>
                <w:sz w:val="20"/>
              </w:rPr>
              <w:t xml:space="preserve">: </w:t>
            </w:r>
            <w:r w:rsidRPr="00AD78CA">
              <w:rPr>
                <w:snapToGrid w:val="0"/>
                <w:color w:val="000000"/>
                <w:sz w:val="20"/>
              </w:rPr>
              <w:t>Grunnlag for MVA-beregningen for den aktuelle satsen</w:t>
            </w:r>
          </w:p>
        </w:tc>
        <w:tc>
          <w:tcPr>
            <w:tcW w:w="567" w:type="dxa"/>
          </w:tcPr>
          <w:p w:rsidR="009F3320" w:rsidRPr="00AD78CA" w:rsidRDefault="009F3320" w:rsidP="00295AEF">
            <w:pPr>
              <w:spacing w:after="0"/>
              <w:ind w:left="0"/>
              <w:jc w:val="center"/>
              <w:rPr>
                <w:snapToGrid w:val="0"/>
                <w:color w:val="000000"/>
                <w:sz w:val="20"/>
              </w:rPr>
            </w:pPr>
            <w:r w:rsidRPr="00AD78CA">
              <w:rPr>
                <w:snapToGrid w:val="0"/>
                <w:color w:val="000000"/>
                <w:sz w:val="20"/>
              </w:rPr>
              <w:t>K</w:t>
            </w:r>
          </w:p>
        </w:tc>
        <w:tc>
          <w:tcPr>
            <w:tcW w:w="1276" w:type="dxa"/>
          </w:tcPr>
          <w:p w:rsidR="009F3320" w:rsidRPr="00AD78CA" w:rsidRDefault="009F3320" w:rsidP="00295AEF">
            <w:pPr>
              <w:spacing w:after="0"/>
              <w:ind w:left="0"/>
              <w:jc w:val="center"/>
              <w:rPr>
                <w:snapToGrid w:val="0"/>
                <w:color w:val="000000"/>
                <w:sz w:val="20"/>
              </w:rPr>
            </w:pPr>
            <w:r>
              <w:rPr>
                <w:snapToGrid w:val="0"/>
                <w:color w:val="000000"/>
                <w:sz w:val="20"/>
              </w:rPr>
              <w:t>0..1</w:t>
            </w:r>
          </w:p>
        </w:tc>
        <w:tc>
          <w:tcPr>
            <w:tcW w:w="1701" w:type="dxa"/>
          </w:tcPr>
          <w:p w:rsidR="009F3320" w:rsidRPr="00AD78CA" w:rsidRDefault="009F3320" w:rsidP="00295AEF">
            <w:pPr>
              <w:spacing w:after="0"/>
              <w:ind w:left="0"/>
              <w:rPr>
                <w:snapToGrid w:val="0"/>
                <w:color w:val="000000"/>
                <w:sz w:val="20"/>
              </w:rPr>
            </w:pPr>
            <w:r w:rsidRPr="00AD78CA">
              <w:rPr>
                <w:snapToGrid w:val="0"/>
                <w:color w:val="000000"/>
                <w:sz w:val="20"/>
              </w:rPr>
              <w:t>Decimal</w:t>
            </w:r>
          </w:p>
        </w:tc>
      </w:tr>
      <w:tr w:rsidR="009F3320" w:rsidRPr="00AD78CA">
        <w:trPr>
          <w:cantSplit/>
        </w:trPr>
        <w:tc>
          <w:tcPr>
            <w:tcW w:w="276" w:type="dxa"/>
            <w:vMerge/>
            <w:tcBorders>
              <w:top w:val="nil"/>
              <w:bottom w:val="nil"/>
            </w:tcBorders>
          </w:tcPr>
          <w:p w:rsidR="009F3320" w:rsidRPr="00AD78CA" w:rsidRDefault="009F3320" w:rsidP="00295AEF">
            <w:pPr>
              <w:spacing w:after="0"/>
              <w:ind w:left="0"/>
              <w:rPr>
                <w:snapToGrid w:val="0"/>
                <w:color w:val="000000"/>
                <w:sz w:val="20"/>
              </w:rPr>
            </w:pPr>
          </w:p>
        </w:tc>
        <w:tc>
          <w:tcPr>
            <w:tcW w:w="276" w:type="dxa"/>
            <w:vMerge/>
            <w:tcBorders>
              <w:top w:val="nil"/>
              <w:bottom w:val="nil"/>
            </w:tcBorders>
          </w:tcPr>
          <w:p w:rsidR="009F3320" w:rsidRPr="00AD78CA" w:rsidRDefault="009F3320" w:rsidP="00295AEF">
            <w:pPr>
              <w:spacing w:after="0"/>
              <w:ind w:left="0"/>
              <w:rPr>
                <w:snapToGrid w:val="0"/>
                <w:color w:val="000000"/>
                <w:sz w:val="20"/>
              </w:rPr>
            </w:pPr>
          </w:p>
        </w:tc>
        <w:tc>
          <w:tcPr>
            <w:tcW w:w="285" w:type="dxa"/>
            <w:tcBorders>
              <w:top w:val="nil"/>
              <w:bottom w:val="nil"/>
            </w:tcBorders>
          </w:tcPr>
          <w:p w:rsidR="009F3320" w:rsidRPr="00AD78CA" w:rsidRDefault="009F3320" w:rsidP="00295AEF">
            <w:pPr>
              <w:spacing w:after="0"/>
              <w:ind w:left="0"/>
              <w:rPr>
                <w:snapToGrid w:val="0"/>
                <w:color w:val="000000"/>
                <w:sz w:val="20"/>
              </w:rPr>
            </w:pPr>
          </w:p>
        </w:tc>
        <w:tc>
          <w:tcPr>
            <w:tcW w:w="288" w:type="dxa"/>
            <w:vMerge/>
            <w:tcBorders>
              <w:top w:val="nil"/>
              <w:bottom w:val="nil"/>
            </w:tcBorders>
          </w:tcPr>
          <w:p w:rsidR="009F3320" w:rsidRPr="00AD78CA" w:rsidRDefault="009F3320" w:rsidP="00295AEF">
            <w:pPr>
              <w:spacing w:after="0"/>
              <w:ind w:left="0"/>
              <w:rPr>
                <w:snapToGrid w:val="0"/>
                <w:color w:val="000000"/>
                <w:sz w:val="20"/>
              </w:rPr>
            </w:pPr>
          </w:p>
        </w:tc>
        <w:tc>
          <w:tcPr>
            <w:tcW w:w="288" w:type="dxa"/>
            <w:vMerge/>
          </w:tcPr>
          <w:p w:rsidR="009F3320" w:rsidRPr="00AD78CA" w:rsidRDefault="009F3320" w:rsidP="00295AEF">
            <w:pPr>
              <w:spacing w:after="0"/>
              <w:ind w:left="0"/>
              <w:rPr>
                <w:snapToGrid w:val="0"/>
                <w:color w:val="000000"/>
                <w:sz w:val="20"/>
              </w:rPr>
            </w:pPr>
          </w:p>
        </w:tc>
        <w:tc>
          <w:tcPr>
            <w:tcW w:w="2133" w:type="dxa"/>
          </w:tcPr>
          <w:p w:rsidR="009F3320" w:rsidRPr="00AD78CA" w:rsidRDefault="009F3320" w:rsidP="00295AEF">
            <w:pPr>
              <w:spacing w:after="0"/>
              <w:ind w:left="0"/>
              <w:rPr>
                <w:snapToGrid w:val="0"/>
                <w:color w:val="000000"/>
                <w:sz w:val="20"/>
              </w:rPr>
            </w:pPr>
            <w:r w:rsidRPr="00AD78CA">
              <w:rPr>
                <w:snapToGrid w:val="0"/>
                <w:color w:val="000000"/>
                <w:sz w:val="20"/>
              </w:rPr>
              <w:t>VatAmount</w:t>
            </w:r>
          </w:p>
        </w:tc>
        <w:tc>
          <w:tcPr>
            <w:tcW w:w="6662" w:type="dxa"/>
          </w:tcPr>
          <w:p w:rsidR="009F3320" w:rsidRPr="00AD78CA" w:rsidRDefault="009F3320" w:rsidP="00295AEF">
            <w:pPr>
              <w:spacing w:after="0"/>
              <w:ind w:left="0"/>
              <w:rPr>
                <w:snapToGrid w:val="0"/>
                <w:color w:val="000000"/>
                <w:sz w:val="20"/>
              </w:rPr>
            </w:pPr>
            <w:r w:rsidRPr="00AD78CA">
              <w:rPr>
                <w:snapToGrid w:val="0"/>
                <w:color w:val="000000"/>
                <w:sz w:val="20"/>
              </w:rPr>
              <w:t>MVA-beløp</w:t>
            </w:r>
            <w:r>
              <w:rPr>
                <w:snapToGrid w:val="0"/>
                <w:color w:val="000000"/>
                <w:sz w:val="20"/>
              </w:rPr>
              <w:t xml:space="preserve">: </w:t>
            </w:r>
            <w:r w:rsidRPr="00AD78CA">
              <w:rPr>
                <w:snapToGrid w:val="0"/>
                <w:color w:val="000000"/>
                <w:sz w:val="20"/>
              </w:rPr>
              <w:t>Beløp for den aktuelle satsen</w:t>
            </w:r>
          </w:p>
        </w:tc>
        <w:tc>
          <w:tcPr>
            <w:tcW w:w="567" w:type="dxa"/>
          </w:tcPr>
          <w:p w:rsidR="009F3320" w:rsidRPr="00AD78CA" w:rsidRDefault="009F3320" w:rsidP="00295AEF">
            <w:pPr>
              <w:spacing w:after="0"/>
              <w:ind w:left="0"/>
              <w:jc w:val="center"/>
              <w:rPr>
                <w:snapToGrid w:val="0"/>
                <w:color w:val="000000"/>
                <w:sz w:val="20"/>
              </w:rPr>
            </w:pPr>
            <w:r w:rsidRPr="00AD78CA">
              <w:rPr>
                <w:snapToGrid w:val="0"/>
                <w:color w:val="000000"/>
                <w:sz w:val="20"/>
              </w:rPr>
              <w:t>K</w:t>
            </w:r>
          </w:p>
        </w:tc>
        <w:tc>
          <w:tcPr>
            <w:tcW w:w="1276" w:type="dxa"/>
          </w:tcPr>
          <w:p w:rsidR="009F3320" w:rsidRPr="00AD78CA" w:rsidRDefault="009F3320" w:rsidP="00295AEF">
            <w:pPr>
              <w:spacing w:after="0"/>
              <w:ind w:left="0"/>
              <w:jc w:val="center"/>
              <w:rPr>
                <w:snapToGrid w:val="0"/>
                <w:color w:val="000000"/>
                <w:sz w:val="20"/>
              </w:rPr>
            </w:pPr>
            <w:r>
              <w:rPr>
                <w:snapToGrid w:val="0"/>
                <w:color w:val="000000"/>
                <w:sz w:val="20"/>
              </w:rPr>
              <w:t>0..1</w:t>
            </w:r>
          </w:p>
        </w:tc>
        <w:tc>
          <w:tcPr>
            <w:tcW w:w="1701" w:type="dxa"/>
          </w:tcPr>
          <w:p w:rsidR="009F3320" w:rsidRPr="00AD78CA" w:rsidRDefault="009F3320" w:rsidP="00295AEF">
            <w:pPr>
              <w:spacing w:after="0"/>
              <w:ind w:left="0"/>
              <w:rPr>
                <w:snapToGrid w:val="0"/>
                <w:color w:val="000000"/>
                <w:sz w:val="20"/>
              </w:rPr>
            </w:pPr>
            <w:r w:rsidRPr="00AD78CA">
              <w:rPr>
                <w:snapToGrid w:val="0"/>
                <w:color w:val="000000"/>
                <w:sz w:val="20"/>
              </w:rPr>
              <w:t>Decimal</w:t>
            </w:r>
          </w:p>
        </w:tc>
      </w:tr>
      <w:tr w:rsidR="009F3320" w:rsidRPr="00AD78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276" w:type="dxa"/>
            <w:tcBorders>
              <w:left w:val="single" w:sz="4" w:space="0" w:color="auto"/>
              <w:right w:val="single" w:sz="4" w:space="0" w:color="auto"/>
            </w:tcBorders>
          </w:tcPr>
          <w:p w:rsidR="009F3320" w:rsidRPr="00AD78CA" w:rsidRDefault="009F3320" w:rsidP="00295AEF">
            <w:pPr>
              <w:spacing w:after="0"/>
              <w:ind w:left="0"/>
              <w:rPr>
                <w:snapToGrid w:val="0"/>
                <w:color w:val="000000"/>
                <w:sz w:val="20"/>
              </w:rPr>
            </w:pPr>
          </w:p>
        </w:tc>
        <w:tc>
          <w:tcPr>
            <w:tcW w:w="276" w:type="dxa"/>
            <w:tcBorders>
              <w:left w:val="single" w:sz="4" w:space="0" w:color="auto"/>
              <w:right w:val="single" w:sz="4" w:space="0" w:color="auto"/>
            </w:tcBorders>
          </w:tcPr>
          <w:p w:rsidR="009F3320" w:rsidRPr="00AD78CA" w:rsidRDefault="009F3320" w:rsidP="00295AEF">
            <w:pPr>
              <w:spacing w:after="0"/>
              <w:ind w:left="0"/>
              <w:rPr>
                <w:snapToGrid w:val="0"/>
                <w:color w:val="000000"/>
                <w:sz w:val="20"/>
              </w:rPr>
            </w:pPr>
          </w:p>
        </w:tc>
        <w:tc>
          <w:tcPr>
            <w:tcW w:w="285" w:type="dxa"/>
            <w:tcBorders>
              <w:left w:val="single" w:sz="4" w:space="0" w:color="auto"/>
              <w:right w:val="single" w:sz="4" w:space="0" w:color="auto"/>
            </w:tcBorders>
          </w:tcPr>
          <w:p w:rsidR="009F3320" w:rsidRPr="00AD78CA" w:rsidRDefault="009F3320" w:rsidP="00295AEF">
            <w:pPr>
              <w:spacing w:after="0"/>
              <w:ind w:left="0"/>
              <w:rPr>
                <w:snapToGrid w:val="0"/>
                <w:color w:val="000000"/>
                <w:sz w:val="20"/>
              </w:rPr>
            </w:pPr>
          </w:p>
        </w:tc>
        <w:tc>
          <w:tcPr>
            <w:tcW w:w="288" w:type="dxa"/>
            <w:tcBorders>
              <w:left w:val="single" w:sz="4" w:space="0" w:color="auto"/>
              <w:bottom w:val="single" w:sz="4" w:space="0" w:color="auto"/>
              <w:right w:val="single" w:sz="4" w:space="0" w:color="auto"/>
            </w:tcBorders>
          </w:tcPr>
          <w:p w:rsidR="009F3320" w:rsidRPr="00AD78CA" w:rsidRDefault="009F3320" w:rsidP="00295AEF">
            <w:pPr>
              <w:spacing w:after="0"/>
              <w:ind w:left="0"/>
              <w:rPr>
                <w:snapToGrid w:val="0"/>
                <w:color w:val="000000"/>
                <w:sz w:val="20"/>
              </w:rPr>
            </w:pPr>
          </w:p>
        </w:tc>
        <w:tc>
          <w:tcPr>
            <w:tcW w:w="2421" w:type="dxa"/>
            <w:gridSpan w:val="2"/>
            <w:tcBorders>
              <w:top w:val="single" w:sz="4" w:space="0" w:color="auto"/>
              <w:left w:val="single" w:sz="4" w:space="0" w:color="auto"/>
              <w:bottom w:val="single" w:sz="4" w:space="0" w:color="auto"/>
              <w:right w:val="single" w:sz="4" w:space="0" w:color="auto"/>
            </w:tcBorders>
          </w:tcPr>
          <w:p w:rsidR="009F3320" w:rsidRPr="00AD78CA" w:rsidRDefault="009F3320" w:rsidP="00295AEF">
            <w:pPr>
              <w:spacing w:after="0"/>
              <w:ind w:left="0"/>
              <w:rPr>
                <w:snapToGrid w:val="0"/>
                <w:color w:val="000000"/>
                <w:sz w:val="20"/>
              </w:rPr>
            </w:pPr>
            <w:r>
              <w:rPr>
                <w:snapToGrid w:val="0"/>
                <w:color w:val="000000"/>
                <w:sz w:val="20"/>
              </w:rPr>
              <w:t>CalculationSequence</w:t>
            </w:r>
          </w:p>
        </w:tc>
        <w:tc>
          <w:tcPr>
            <w:tcW w:w="6662" w:type="dxa"/>
            <w:tcBorders>
              <w:top w:val="single" w:sz="4" w:space="0" w:color="auto"/>
              <w:left w:val="single" w:sz="4" w:space="0" w:color="auto"/>
              <w:bottom w:val="single" w:sz="4" w:space="0" w:color="auto"/>
              <w:right w:val="single" w:sz="4" w:space="0" w:color="auto"/>
            </w:tcBorders>
          </w:tcPr>
          <w:p w:rsidR="009F3320" w:rsidRPr="00AD78CA" w:rsidRDefault="009F3320" w:rsidP="00295AEF">
            <w:pPr>
              <w:spacing w:after="0"/>
              <w:ind w:left="0"/>
              <w:rPr>
                <w:snapToGrid w:val="0"/>
                <w:color w:val="000000"/>
                <w:sz w:val="20"/>
              </w:rPr>
            </w:pPr>
            <w:r>
              <w:rPr>
                <w:snapToGrid w:val="0"/>
                <w:color w:val="000000"/>
                <w:sz w:val="20"/>
              </w:rPr>
              <w:t>Angir rekkefølge for beregning av rabatter</w:t>
            </w:r>
            <w:r w:rsidRPr="00AD78CA">
              <w:rPr>
                <w:snapToGrid w:val="0"/>
                <w:color w:val="000000"/>
                <w:sz w:val="20"/>
              </w:rPr>
              <w:t xml:space="preserve"> </w:t>
            </w:r>
          </w:p>
        </w:tc>
        <w:tc>
          <w:tcPr>
            <w:tcW w:w="567" w:type="dxa"/>
            <w:tcBorders>
              <w:top w:val="single" w:sz="4" w:space="0" w:color="auto"/>
              <w:left w:val="single" w:sz="4" w:space="0" w:color="auto"/>
              <w:bottom w:val="single" w:sz="4" w:space="0" w:color="auto"/>
              <w:right w:val="single" w:sz="4" w:space="0" w:color="auto"/>
            </w:tcBorders>
          </w:tcPr>
          <w:p w:rsidR="009F3320" w:rsidRPr="00AD78CA" w:rsidRDefault="009F3320" w:rsidP="00295AEF">
            <w:pPr>
              <w:spacing w:after="0"/>
              <w:ind w:left="0"/>
              <w:jc w:val="center"/>
              <w:rPr>
                <w:snapToGrid w:val="0"/>
                <w:color w:val="000000"/>
                <w:sz w:val="20"/>
              </w:rPr>
            </w:pPr>
            <w:r w:rsidRPr="00AD78CA">
              <w:rPr>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9F3320" w:rsidRPr="00AD78CA" w:rsidRDefault="009F3320" w:rsidP="00295AEF">
            <w:pPr>
              <w:spacing w:after="0"/>
              <w:ind w:left="0"/>
              <w:jc w:val="center"/>
              <w:rPr>
                <w:snapToGrid w:val="0"/>
                <w:color w:val="000000"/>
                <w:sz w:val="20"/>
              </w:rPr>
            </w:pPr>
            <w:r>
              <w:rPr>
                <w:snapToGrid w:val="0"/>
                <w:color w:val="000000"/>
                <w:sz w:val="20"/>
              </w:rPr>
              <w:t>0..1</w:t>
            </w:r>
          </w:p>
        </w:tc>
        <w:tc>
          <w:tcPr>
            <w:tcW w:w="1701" w:type="dxa"/>
            <w:tcBorders>
              <w:top w:val="single" w:sz="4" w:space="0" w:color="auto"/>
              <w:left w:val="single" w:sz="4" w:space="0" w:color="auto"/>
              <w:bottom w:val="single" w:sz="4" w:space="0" w:color="auto"/>
              <w:right w:val="single" w:sz="4" w:space="0" w:color="auto"/>
            </w:tcBorders>
          </w:tcPr>
          <w:p w:rsidR="009F3320" w:rsidRPr="00AD78CA" w:rsidRDefault="009F3320" w:rsidP="00295AEF">
            <w:pPr>
              <w:spacing w:after="0"/>
              <w:ind w:left="0"/>
              <w:rPr>
                <w:snapToGrid w:val="0"/>
                <w:color w:val="000000"/>
                <w:sz w:val="20"/>
              </w:rPr>
            </w:pPr>
            <w:r>
              <w:rPr>
                <w:snapToGrid w:val="0"/>
                <w:color w:val="000000"/>
                <w:sz w:val="20"/>
              </w:rPr>
              <w:t>String</w:t>
            </w:r>
          </w:p>
        </w:tc>
      </w:tr>
      <w:tr w:rsidR="009F3320" w:rsidRPr="00AD78CA">
        <w:trPr>
          <w:cantSplit/>
          <w:trHeight w:val="247"/>
        </w:trPr>
        <w:tc>
          <w:tcPr>
            <w:tcW w:w="276" w:type="dxa"/>
            <w:vMerge w:val="restart"/>
            <w:tcBorders>
              <w:top w:val="nil"/>
              <w:bottom w:val="nil"/>
            </w:tcBorders>
          </w:tcPr>
          <w:p w:rsidR="00F56E2F" w:rsidRPr="00AD78CA" w:rsidRDefault="00F56E2F">
            <w:pPr>
              <w:spacing w:after="0"/>
              <w:ind w:left="0"/>
              <w:rPr>
                <w:snapToGrid w:val="0"/>
                <w:color w:val="000000"/>
                <w:sz w:val="20"/>
              </w:rPr>
            </w:pPr>
          </w:p>
        </w:tc>
        <w:tc>
          <w:tcPr>
            <w:tcW w:w="276" w:type="dxa"/>
            <w:vMerge w:val="restart"/>
            <w:tcBorders>
              <w:top w:val="nil"/>
              <w:bottom w:val="nil"/>
            </w:tcBorders>
          </w:tcPr>
          <w:p w:rsidR="00F56E2F" w:rsidRPr="00AD78CA" w:rsidRDefault="00F56E2F">
            <w:pPr>
              <w:spacing w:after="0"/>
              <w:ind w:left="0"/>
              <w:rPr>
                <w:snapToGrid w:val="0"/>
                <w:color w:val="000000"/>
                <w:sz w:val="20"/>
              </w:rPr>
            </w:pPr>
          </w:p>
        </w:tc>
        <w:tc>
          <w:tcPr>
            <w:tcW w:w="285" w:type="dxa"/>
            <w:vMerge w:val="restart"/>
            <w:tcBorders>
              <w:top w:val="nil"/>
              <w:bottom w:val="nil"/>
            </w:tcBorders>
          </w:tcPr>
          <w:p w:rsidR="00F56E2F" w:rsidRPr="00AD78CA" w:rsidRDefault="00F56E2F">
            <w:pPr>
              <w:spacing w:after="0"/>
              <w:ind w:left="0"/>
              <w:rPr>
                <w:snapToGrid w:val="0"/>
                <w:color w:val="000000"/>
                <w:sz w:val="20"/>
              </w:rPr>
            </w:pPr>
          </w:p>
        </w:tc>
        <w:tc>
          <w:tcPr>
            <w:tcW w:w="2709" w:type="dxa"/>
            <w:gridSpan w:val="3"/>
          </w:tcPr>
          <w:p w:rsidR="00F56E2F" w:rsidRPr="00AD78CA" w:rsidRDefault="00F56E2F" w:rsidP="00C8716F">
            <w:pPr>
              <w:spacing w:after="0"/>
              <w:ind w:left="0"/>
              <w:rPr>
                <w:snapToGrid w:val="0"/>
                <w:color w:val="000000"/>
                <w:sz w:val="20"/>
              </w:rPr>
            </w:pPr>
            <w:r w:rsidRPr="00AD78CA">
              <w:rPr>
                <w:snapToGrid w:val="0"/>
                <w:color w:val="000000"/>
                <w:sz w:val="20"/>
              </w:rPr>
              <w:t>Invoicee</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Fakturamottaker</w:t>
            </w:r>
            <w:r>
              <w:rPr>
                <w:snapToGrid w:val="0"/>
                <w:color w:val="000000"/>
                <w:sz w:val="20"/>
              </w:rPr>
              <w:t>:</w:t>
            </w:r>
            <w:r w:rsidRPr="00AD78CA">
              <w:rPr>
                <w:snapToGrid w:val="0"/>
                <w:color w:val="000000"/>
                <w:sz w:val="20"/>
              </w:rPr>
              <w:t xml:space="preserve"> Dersom denne må angis pr. Fakturalinje.</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A21A9B">
            <w:pPr>
              <w:spacing w:after="0"/>
              <w:ind w:left="0"/>
              <w:rPr>
                <w:snapToGrid w:val="0"/>
                <w:color w:val="000000"/>
                <w:sz w:val="20"/>
              </w:rPr>
            </w:pPr>
            <w:r>
              <w:rPr>
                <w:snapToGrid w:val="0"/>
                <w:color w:val="000000"/>
                <w:sz w:val="20"/>
              </w:rPr>
              <w:t>PartyType</w:t>
            </w:r>
            <w:r>
              <w:rPr>
                <w:snapToGrid w:val="0"/>
                <w:color w:val="000000"/>
                <w:sz w:val="20"/>
              </w:rPr>
              <w:br/>
              <w:t>(se kapittel 4.3.1)</w:t>
            </w:r>
          </w:p>
        </w:tc>
      </w:tr>
      <w:tr w:rsidR="009F3320" w:rsidRPr="00AD78CA">
        <w:trPr>
          <w:cantSplit/>
          <w:trHeight w:val="247"/>
        </w:trPr>
        <w:tc>
          <w:tcPr>
            <w:tcW w:w="276" w:type="dxa"/>
            <w:vMerge/>
            <w:tcBorders>
              <w:top w:val="nil"/>
              <w:bottom w:val="nil"/>
            </w:tcBorders>
          </w:tcPr>
          <w:p w:rsidR="00F56E2F" w:rsidRPr="00AD78CA" w:rsidRDefault="00F56E2F">
            <w:pPr>
              <w:spacing w:after="0"/>
              <w:ind w:left="0"/>
              <w:rPr>
                <w:snapToGrid w:val="0"/>
                <w:color w:val="000000"/>
                <w:sz w:val="20"/>
              </w:rPr>
            </w:pPr>
          </w:p>
        </w:tc>
        <w:tc>
          <w:tcPr>
            <w:tcW w:w="276" w:type="dxa"/>
            <w:vMerge/>
            <w:tcBorders>
              <w:top w:val="nil"/>
              <w:bottom w:val="nil"/>
            </w:tcBorders>
          </w:tcPr>
          <w:p w:rsidR="00F56E2F" w:rsidRPr="00AD78CA" w:rsidRDefault="00F56E2F">
            <w:pPr>
              <w:spacing w:after="0"/>
              <w:ind w:left="0"/>
              <w:rPr>
                <w:snapToGrid w:val="0"/>
                <w:color w:val="000000"/>
                <w:sz w:val="20"/>
              </w:rPr>
            </w:pPr>
          </w:p>
        </w:tc>
        <w:tc>
          <w:tcPr>
            <w:tcW w:w="285" w:type="dxa"/>
            <w:vMerge/>
            <w:tcBorders>
              <w:top w:val="nil"/>
              <w:bottom w:val="nil"/>
            </w:tcBorders>
          </w:tcPr>
          <w:p w:rsidR="00F56E2F" w:rsidRPr="00AD78CA" w:rsidRDefault="00F56E2F">
            <w:pPr>
              <w:spacing w:after="0"/>
              <w:ind w:left="0"/>
              <w:rPr>
                <w:snapToGrid w:val="0"/>
                <w:color w:val="000000"/>
                <w:sz w:val="20"/>
              </w:rPr>
            </w:pPr>
          </w:p>
        </w:tc>
        <w:tc>
          <w:tcPr>
            <w:tcW w:w="2709" w:type="dxa"/>
            <w:gridSpan w:val="3"/>
          </w:tcPr>
          <w:p w:rsidR="00F56E2F" w:rsidRPr="00AD78CA" w:rsidRDefault="00F56E2F" w:rsidP="00C8716F">
            <w:pPr>
              <w:spacing w:after="0"/>
              <w:ind w:left="0"/>
              <w:rPr>
                <w:snapToGrid w:val="0"/>
                <w:color w:val="000000"/>
                <w:sz w:val="20"/>
              </w:rPr>
            </w:pPr>
            <w:r w:rsidRPr="00AD78CA">
              <w:rPr>
                <w:snapToGrid w:val="0"/>
                <w:color w:val="000000"/>
                <w:sz w:val="20"/>
              </w:rPr>
              <w:t>Licencee</w:t>
            </w:r>
          </w:p>
        </w:tc>
        <w:tc>
          <w:tcPr>
            <w:tcW w:w="6662" w:type="dxa"/>
          </w:tcPr>
          <w:p w:rsidR="00F56E2F" w:rsidRPr="00AD78CA" w:rsidRDefault="00F56E2F">
            <w:pPr>
              <w:spacing w:after="0"/>
              <w:ind w:left="0"/>
              <w:rPr>
                <w:snapToGrid w:val="0"/>
                <w:color w:val="000000"/>
                <w:sz w:val="20"/>
              </w:rPr>
            </w:pPr>
            <w:r>
              <w:rPr>
                <w:snapToGrid w:val="0"/>
                <w:color w:val="000000"/>
                <w:sz w:val="20"/>
              </w:rPr>
              <w:t xml:space="preserve">Bevillingshaver: </w:t>
            </w:r>
            <w:r w:rsidRPr="00AD78CA">
              <w:rPr>
                <w:snapToGrid w:val="0"/>
                <w:color w:val="000000"/>
                <w:sz w:val="20"/>
              </w:rPr>
              <w:t>Dersom denne er en annen en Leverandør/Selger</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A21A9B">
            <w:pPr>
              <w:spacing w:after="0"/>
              <w:ind w:left="0"/>
              <w:rPr>
                <w:snapToGrid w:val="0"/>
                <w:color w:val="000000"/>
                <w:sz w:val="20"/>
              </w:rPr>
            </w:pPr>
            <w:r>
              <w:rPr>
                <w:snapToGrid w:val="0"/>
                <w:color w:val="000000"/>
                <w:sz w:val="20"/>
              </w:rPr>
              <w:t>PartyType</w:t>
            </w:r>
            <w:r>
              <w:rPr>
                <w:snapToGrid w:val="0"/>
                <w:color w:val="000000"/>
                <w:sz w:val="20"/>
              </w:rPr>
              <w:br/>
              <w:t>(se kapittel 4.3.1)</w:t>
            </w:r>
          </w:p>
        </w:tc>
      </w:tr>
      <w:tr w:rsidR="009F3320" w:rsidRPr="00AD78CA">
        <w:trPr>
          <w:cantSplit/>
          <w:trHeight w:val="247"/>
        </w:trPr>
        <w:tc>
          <w:tcPr>
            <w:tcW w:w="276" w:type="dxa"/>
            <w:vMerge/>
            <w:tcBorders>
              <w:top w:val="nil"/>
              <w:bottom w:val="nil"/>
            </w:tcBorders>
          </w:tcPr>
          <w:p w:rsidR="00B26132" w:rsidRPr="00AD78CA" w:rsidRDefault="00B26132" w:rsidP="00295AEF">
            <w:pPr>
              <w:spacing w:after="0"/>
              <w:ind w:left="0"/>
              <w:rPr>
                <w:snapToGrid w:val="0"/>
                <w:color w:val="000000"/>
                <w:sz w:val="20"/>
              </w:rPr>
            </w:pPr>
          </w:p>
        </w:tc>
        <w:tc>
          <w:tcPr>
            <w:tcW w:w="276" w:type="dxa"/>
            <w:vMerge/>
            <w:tcBorders>
              <w:top w:val="nil"/>
              <w:bottom w:val="nil"/>
            </w:tcBorders>
          </w:tcPr>
          <w:p w:rsidR="00B26132" w:rsidRPr="00AD78CA" w:rsidRDefault="00B26132" w:rsidP="00295AEF">
            <w:pPr>
              <w:spacing w:after="0"/>
              <w:ind w:left="0"/>
              <w:rPr>
                <w:snapToGrid w:val="0"/>
                <w:color w:val="000000"/>
                <w:sz w:val="20"/>
              </w:rPr>
            </w:pPr>
          </w:p>
        </w:tc>
        <w:tc>
          <w:tcPr>
            <w:tcW w:w="285" w:type="dxa"/>
            <w:vMerge/>
            <w:tcBorders>
              <w:top w:val="nil"/>
              <w:bottom w:val="nil"/>
            </w:tcBorders>
          </w:tcPr>
          <w:p w:rsidR="00B26132" w:rsidRPr="00AD78CA" w:rsidRDefault="00B26132" w:rsidP="00295AEF">
            <w:pPr>
              <w:spacing w:after="0"/>
              <w:ind w:left="0"/>
              <w:rPr>
                <w:snapToGrid w:val="0"/>
                <w:color w:val="000000"/>
                <w:sz w:val="20"/>
              </w:rPr>
            </w:pPr>
          </w:p>
        </w:tc>
        <w:tc>
          <w:tcPr>
            <w:tcW w:w="2709" w:type="dxa"/>
            <w:gridSpan w:val="3"/>
            <w:tcBorders>
              <w:top w:val="single" w:sz="4" w:space="0" w:color="auto"/>
              <w:left w:val="single" w:sz="4" w:space="0" w:color="auto"/>
              <w:bottom w:val="single" w:sz="4" w:space="0" w:color="auto"/>
              <w:right w:val="single" w:sz="4" w:space="0" w:color="auto"/>
            </w:tcBorders>
          </w:tcPr>
          <w:p w:rsidR="00B26132" w:rsidRPr="00AD78CA" w:rsidRDefault="00B26132" w:rsidP="00295AEF">
            <w:pPr>
              <w:spacing w:after="0"/>
              <w:ind w:left="0"/>
              <w:rPr>
                <w:snapToGrid w:val="0"/>
                <w:color w:val="000000"/>
                <w:sz w:val="20"/>
              </w:rPr>
            </w:pPr>
            <w:r>
              <w:rPr>
                <w:snapToGrid w:val="0"/>
                <w:color w:val="000000"/>
                <w:sz w:val="20"/>
              </w:rPr>
              <w:t>Duration</w:t>
            </w:r>
          </w:p>
        </w:tc>
        <w:tc>
          <w:tcPr>
            <w:tcW w:w="6662" w:type="dxa"/>
            <w:tcBorders>
              <w:top w:val="single" w:sz="4" w:space="0" w:color="auto"/>
              <w:left w:val="single" w:sz="4" w:space="0" w:color="auto"/>
              <w:bottom w:val="single" w:sz="4" w:space="0" w:color="auto"/>
              <w:right w:val="single" w:sz="4" w:space="0" w:color="auto"/>
            </w:tcBorders>
          </w:tcPr>
          <w:p w:rsidR="00B26132" w:rsidRPr="00AD78CA" w:rsidRDefault="00B26132" w:rsidP="00295AEF">
            <w:pPr>
              <w:spacing w:after="0"/>
              <w:ind w:left="0"/>
              <w:rPr>
                <w:snapToGrid w:val="0"/>
                <w:color w:val="000000"/>
                <w:sz w:val="20"/>
              </w:rPr>
            </w:pPr>
            <w:r>
              <w:rPr>
                <w:snapToGrid w:val="0"/>
                <w:color w:val="000000"/>
                <w:sz w:val="20"/>
              </w:rPr>
              <w:t>Varighet</w:t>
            </w:r>
            <w:r w:rsidRPr="00AD78CA">
              <w:rPr>
                <w:snapToGrid w:val="0"/>
                <w:color w:val="000000"/>
                <w:sz w:val="20"/>
              </w:rPr>
              <w:t xml:space="preserve"> </w:t>
            </w:r>
          </w:p>
        </w:tc>
        <w:tc>
          <w:tcPr>
            <w:tcW w:w="567" w:type="dxa"/>
            <w:tcBorders>
              <w:top w:val="single" w:sz="4" w:space="0" w:color="auto"/>
              <w:left w:val="single" w:sz="4" w:space="0" w:color="auto"/>
              <w:bottom w:val="single" w:sz="4" w:space="0" w:color="auto"/>
              <w:right w:val="single" w:sz="4" w:space="0" w:color="auto"/>
            </w:tcBorders>
          </w:tcPr>
          <w:p w:rsidR="00B26132" w:rsidRPr="00AD78CA" w:rsidRDefault="00B26132" w:rsidP="00B26132">
            <w:pPr>
              <w:spacing w:after="0"/>
              <w:ind w:left="0"/>
              <w:jc w:val="center"/>
              <w:rPr>
                <w:snapToGrid w:val="0"/>
                <w:color w:val="000000"/>
                <w:sz w:val="20"/>
              </w:rPr>
            </w:pPr>
            <w:r w:rsidRPr="00AD78CA">
              <w:rPr>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B26132" w:rsidRPr="00AD78CA" w:rsidRDefault="00B26132" w:rsidP="00B26132">
            <w:pPr>
              <w:spacing w:after="0"/>
              <w:ind w:left="0"/>
              <w:jc w:val="center"/>
              <w:rPr>
                <w:snapToGrid w:val="0"/>
                <w:color w:val="000000"/>
                <w:sz w:val="20"/>
              </w:rPr>
            </w:pPr>
            <w:r>
              <w:rPr>
                <w:snapToGrid w:val="0"/>
                <w:color w:val="000000"/>
                <w:sz w:val="20"/>
              </w:rPr>
              <w:t>0..1</w:t>
            </w:r>
          </w:p>
        </w:tc>
        <w:tc>
          <w:tcPr>
            <w:tcW w:w="1701" w:type="dxa"/>
            <w:tcBorders>
              <w:top w:val="single" w:sz="4" w:space="0" w:color="auto"/>
              <w:left w:val="single" w:sz="4" w:space="0" w:color="auto"/>
              <w:bottom w:val="single" w:sz="4" w:space="0" w:color="auto"/>
              <w:right w:val="single" w:sz="4" w:space="0" w:color="auto"/>
            </w:tcBorders>
          </w:tcPr>
          <w:p w:rsidR="00B26132" w:rsidRPr="00AD78CA" w:rsidRDefault="00080938" w:rsidP="00295AEF">
            <w:pPr>
              <w:spacing w:after="0"/>
              <w:ind w:left="0"/>
              <w:rPr>
                <w:snapToGrid w:val="0"/>
                <w:color w:val="000000"/>
                <w:sz w:val="20"/>
              </w:rPr>
            </w:pPr>
            <w:r>
              <w:rPr>
                <w:snapToGrid w:val="0"/>
                <w:color w:val="000000"/>
                <w:sz w:val="20"/>
              </w:rPr>
              <w:t>String</w:t>
            </w:r>
          </w:p>
        </w:tc>
      </w:tr>
      <w:tr w:rsidR="009F3320" w:rsidRPr="00AD78CA">
        <w:trPr>
          <w:cantSplit/>
        </w:trPr>
        <w:tc>
          <w:tcPr>
            <w:tcW w:w="276" w:type="dxa"/>
            <w:tcBorders>
              <w:top w:val="nil"/>
              <w:bottom w:val="nil"/>
            </w:tcBorders>
          </w:tcPr>
          <w:p w:rsidR="00B26132" w:rsidRPr="00AD78CA" w:rsidRDefault="00B26132" w:rsidP="00295AEF">
            <w:pPr>
              <w:spacing w:after="0"/>
              <w:ind w:left="113"/>
              <w:rPr>
                <w:snapToGrid w:val="0"/>
                <w:color w:val="000000"/>
                <w:sz w:val="20"/>
              </w:rPr>
            </w:pPr>
          </w:p>
        </w:tc>
        <w:tc>
          <w:tcPr>
            <w:tcW w:w="276" w:type="dxa"/>
            <w:tcBorders>
              <w:top w:val="nil"/>
              <w:bottom w:val="nil"/>
            </w:tcBorders>
          </w:tcPr>
          <w:p w:rsidR="00B26132" w:rsidRPr="00AD78CA" w:rsidRDefault="00B26132" w:rsidP="00295AEF">
            <w:pPr>
              <w:spacing w:after="0"/>
              <w:ind w:left="113"/>
              <w:rPr>
                <w:snapToGrid w:val="0"/>
                <w:color w:val="000000"/>
                <w:sz w:val="20"/>
              </w:rPr>
            </w:pPr>
          </w:p>
        </w:tc>
        <w:tc>
          <w:tcPr>
            <w:tcW w:w="285" w:type="dxa"/>
            <w:tcBorders>
              <w:top w:val="nil"/>
              <w:bottom w:val="nil"/>
            </w:tcBorders>
          </w:tcPr>
          <w:p w:rsidR="00B26132" w:rsidRPr="00AD78CA" w:rsidRDefault="00B26132" w:rsidP="00295AEF">
            <w:pPr>
              <w:spacing w:after="0"/>
              <w:ind w:left="113"/>
              <w:rPr>
                <w:snapToGrid w:val="0"/>
                <w:color w:val="000000"/>
                <w:sz w:val="20"/>
              </w:rPr>
            </w:pPr>
          </w:p>
        </w:tc>
        <w:tc>
          <w:tcPr>
            <w:tcW w:w="288" w:type="dxa"/>
          </w:tcPr>
          <w:p w:rsidR="00B26132" w:rsidRPr="00AD78CA" w:rsidRDefault="00B26132" w:rsidP="00295AEF">
            <w:pPr>
              <w:spacing w:after="0"/>
              <w:ind w:left="113"/>
              <w:rPr>
                <w:snapToGrid w:val="0"/>
                <w:color w:val="000000"/>
                <w:sz w:val="20"/>
              </w:rPr>
            </w:pPr>
          </w:p>
        </w:tc>
        <w:tc>
          <w:tcPr>
            <w:tcW w:w="2421" w:type="dxa"/>
            <w:gridSpan w:val="2"/>
          </w:tcPr>
          <w:p w:rsidR="00B26132" w:rsidRPr="00AD78CA" w:rsidRDefault="00B26132" w:rsidP="00295AEF">
            <w:pPr>
              <w:spacing w:after="0"/>
              <w:ind w:left="0"/>
              <w:rPr>
                <w:snapToGrid w:val="0"/>
                <w:color w:val="000000"/>
                <w:sz w:val="20"/>
              </w:rPr>
            </w:pPr>
            <w:r>
              <w:rPr>
                <w:snapToGrid w:val="0"/>
                <w:color w:val="000000"/>
                <w:sz w:val="20"/>
              </w:rPr>
              <w:t>@unit</w:t>
            </w:r>
            <w:r w:rsidRPr="00AD78CA">
              <w:rPr>
                <w:snapToGrid w:val="0"/>
                <w:color w:val="000000"/>
                <w:sz w:val="20"/>
              </w:rPr>
              <w:t>Code</w:t>
            </w:r>
          </w:p>
        </w:tc>
        <w:tc>
          <w:tcPr>
            <w:tcW w:w="6662" w:type="dxa"/>
          </w:tcPr>
          <w:p w:rsidR="00B26132" w:rsidRPr="00AD78CA" w:rsidRDefault="00B26132" w:rsidP="00295AEF">
            <w:pPr>
              <w:spacing w:after="0"/>
              <w:ind w:left="0"/>
              <w:rPr>
                <w:snapToGrid w:val="0"/>
                <w:color w:val="000000"/>
                <w:sz w:val="20"/>
              </w:rPr>
            </w:pPr>
            <w:r>
              <w:rPr>
                <w:snapToGrid w:val="0"/>
                <w:color w:val="000000"/>
                <w:sz w:val="20"/>
              </w:rPr>
              <w:t xml:space="preserve">Enhet </w:t>
            </w:r>
            <w:r w:rsidR="009F3320">
              <w:rPr>
                <w:snapToGrid w:val="0"/>
                <w:color w:val="000000"/>
                <w:sz w:val="20"/>
              </w:rPr>
              <w:t>for varighet. P</w:t>
            </w:r>
            <w:r>
              <w:rPr>
                <w:snapToGrid w:val="0"/>
                <w:color w:val="000000"/>
                <w:sz w:val="20"/>
              </w:rPr>
              <w:t>åkrevd atributt</w:t>
            </w:r>
          </w:p>
        </w:tc>
        <w:tc>
          <w:tcPr>
            <w:tcW w:w="567" w:type="dxa"/>
          </w:tcPr>
          <w:p w:rsidR="00B26132" w:rsidRPr="00AD78CA" w:rsidRDefault="00B26132" w:rsidP="00295AEF">
            <w:pPr>
              <w:spacing w:after="0"/>
              <w:ind w:left="0"/>
              <w:jc w:val="center"/>
              <w:rPr>
                <w:snapToGrid w:val="0"/>
                <w:color w:val="000000"/>
                <w:sz w:val="20"/>
              </w:rPr>
            </w:pPr>
            <w:r w:rsidRPr="00AD78CA">
              <w:rPr>
                <w:snapToGrid w:val="0"/>
                <w:color w:val="000000"/>
                <w:sz w:val="20"/>
              </w:rPr>
              <w:t>K</w:t>
            </w:r>
          </w:p>
        </w:tc>
        <w:tc>
          <w:tcPr>
            <w:tcW w:w="1276" w:type="dxa"/>
          </w:tcPr>
          <w:p w:rsidR="00B26132" w:rsidRPr="00AD78CA" w:rsidRDefault="00B26132" w:rsidP="00295AEF">
            <w:pPr>
              <w:spacing w:after="0"/>
              <w:ind w:left="0"/>
              <w:jc w:val="center"/>
              <w:rPr>
                <w:snapToGrid w:val="0"/>
                <w:color w:val="000000"/>
                <w:sz w:val="20"/>
              </w:rPr>
            </w:pPr>
            <w:r>
              <w:rPr>
                <w:snapToGrid w:val="0"/>
                <w:color w:val="000000"/>
                <w:sz w:val="20"/>
              </w:rPr>
              <w:t>0..1</w:t>
            </w:r>
          </w:p>
        </w:tc>
        <w:tc>
          <w:tcPr>
            <w:tcW w:w="1701" w:type="dxa"/>
          </w:tcPr>
          <w:p w:rsidR="00B26132" w:rsidRPr="00AD78CA" w:rsidRDefault="00B26132" w:rsidP="00295AEF">
            <w:pPr>
              <w:spacing w:after="0"/>
              <w:ind w:left="0"/>
              <w:rPr>
                <w:snapToGrid w:val="0"/>
                <w:color w:val="000000"/>
                <w:sz w:val="20"/>
              </w:rPr>
            </w:pPr>
            <w:r w:rsidRPr="00AD78CA">
              <w:rPr>
                <w:snapToGrid w:val="0"/>
                <w:color w:val="000000"/>
                <w:sz w:val="20"/>
              </w:rPr>
              <w:t>String</w:t>
            </w:r>
          </w:p>
        </w:tc>
      </w:tr>
      <w:tr w:rsidR="009F3320" w:rsidRPr="00AD78CA">
        <w:trPr>
          <w:cantSplit/>
          <w:trHeight w:val="247"/>
        </w:trPr>
        <w:tc>
          <w:tcPr>
            <w:tcW w:w="276" w:type="dxa"/>
            <w:vMerge w:val="restart"/>
            <w:tcBorders>
              <w:top w:val="nil"/>
              <w:bottom w:val="nil"/>
            </w:tcBorders>
          </w:tcPr>
          <w:p w:rsidR="00F56E2F" w:rsidRPr="00AD78CA" w:rsidRDefault="00F56E2F">
            <w:pPr>
              <w:spacing w:after="0"/>
              <w:ind w:left="0"/>
              <w:rPr>
                <w:snapToGrid w:val="0"/>
                <w:color w:val="000000"/>
                <w:sz w:val="20"/>
              </w:rPr>
            </w:pPr>
          </w:p>
        </w:tc>
        <w:tc>
          <w:tcPr>
            <w:tcW w:w="276" w:type="dxa"/>
            <w:vMerge w:val="restart"/>
            <w:tcBorders>
              <w:top w:val="nil"/>
              <w:bottom w:val="nil"/>
            </w:tcBorders>
          </w:tcPr>
          <w:p w:rsidR="00F56E2F" w:rsidRPr="00AD78CA" w:rsidRDefault="00F56E2F">
            <w:pPr>
              <w:spacing w:after="0"/>
              <w:ind w:left="0"/>
              <w:rPr>
                <w:snapToGrid w:val="0"/>
                <w:color w:val="000000"/>
                <w:sz w:val="20"/>
              </w:rPr>
            </w:pPr>
          </w:p>
        </w:tc>
        <w:tc>
          <w:tcPr>
            <w:tcW w:w="285" w:type="dxa"/>
            <w:vMerge w:val="restart"/>
            <w:tcBorders>
              <w:top w:val="nil"/>
              <w:bottom w:val="nil"/>
            </w:tcBorders>
          </w:tcPr>
          <w:p w:rsidR="00F56E2F" w:rsidRPr="00AD78CA" w:rsidRDefault="00F56E2F">
            <w:pPr>
              <w:spacing w:after="0"/>
              <w:ind w:left="0"/>
              <w:rPr>
                <w:snapToGrid w:val="0"/>
                <w:color w:val="000000"/>
                <w:sz w:val="20"/>
              </w:rPr>
            </w:pPr>
          </w:p>
        </w:tc>
        <w:tc>
          <w:tcPr>
            <w:tcW w:w="2709" w:type="dxa"/>
            <w:gridSpan w:val="3"/>
          </w:tcPr>
          <w:p w:rsidR="00F56E2F" w:rsidRPr="00AD78CA" w:rsidRDefault="00F56E2F" w:rsidP="00C8716F">
            <w:pPr>
              <w:spacing w:after="0"/>
              <w:ind w:left="0"/>
              <w:rPr>
                <w:snapToGrid w:val="0"/>
                <w:color w:val="000000"/>
                <w:sz w:val="20"/>
              </w:rPr>
            </w:pPr>
            <w:r w:rsidRPr="00AD78CA">
              <w:rPr>
                <w:snapToGrid w:val="0"/>
                <w:color w:val="000000"/>
                <w:sz w:val="20"/>
              </w:rPr>
              <w:t>StartDate</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Startdato</w:t>
            </w:r>
            <w:r>
              <w:rPr>
                <w:snapToGrid w:val="0"/>
                <w:color w:val="000000"/>
                <w:sz w:val="20"/>
              </w:rPr>
              <w:t xml:space="preserve">: </w:t>
            </w:r>
            <w:r w:rsidRPr="00AD78CA">
              <w:rPr>
                <w:snapToGrid w:val="0"/>
                <w:color w:val="000000"/>
                <w:sz w:val="20"/>
              </w:rPr>
              <w:t xml:space="preserve">Dersom behov for å angi tidsperiode </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Date</w:t>
            </w:r>
          </w:p>
        </w:tc>
      </w:tr>
      <w:tr w:rsidR="009F3320" w:rsidRPr="00AD78CA">
        <w:trPr>
          <w:cantSplit/>
          <w:trHeight w:val="247"/>
        </w:trPr>
        <w:tc>
          <w:tcPr>
            <w:tcW w:w="276" w:type="dxa"/>
            <w:vMerge/>
            <w:tcBorders>
              <w:top w:val="nil"/>
              <w:bottom w:val="nil"/>
            </w:tcBorders>
          </w:tcPr>
          <w:p w:rsidR="00F56E2F" w:rsidRPr="00AD78CA" w:rsidRDefault="00F56E2F">
            <w:pPr>
              <w:spacing w:after="0"/>
              <w:ind w:left="0"/>
              <w:rPr>
                <w:snapToGrid w:val="0"/>
                <w:color w:val="000000"/>
                <w:sz w:val="20"/>
              </w:rPr>
            </w:pPr>
          </w:p>
        </w:tc>
        <w:tc>
          <w:tcPr>
            <w:tcW w:w="276" w:type="dxa"/>
            <w:vMerge/>
            <w:tcBorders>
              <w:top w:val="nil"/>
              <w:bottom w:val="nil"/>
            </w:tcBorders>
          </w:tcPr>
          <w:p w:rsidR="00F56E2F" w:rsidRPr="00AD78CA" w:rsidRDefault="00F56E2F">
            <w:pPr>
              <w:spacing w:after="0"/>
              <w:ind w:left="0"/>
              <w:rPr>
                <w:snapToGrid w:val="0"/>
                <w:color w:val="000000"/>
                <w:sz w:val="20"/>
              </w:rPr>
            </w:pPr>
          </w:p>
        </w:tc>
        <w:tc>
          <w:tcPr>
            <w:tcW w:w="285" w:type="dxa"/>
            <w:vMerge/>
            <w:tcBorders>
              <w:top w:val="nil"/>
              <w:bottom w:val="nil"/>
            </w:tcBorders>
          </w:tcPr>
          <w:p w:rsidR="00F56E2F" w:rsidRPr="00AD78CA" w:rsidRDefault="00F56E2F">
            <w:pPr>
              <w:spacing w:after="0"/>
              <w:ind w:left="0"/>
              <w:rPr>
                <w:snapToGrid w:val="0"/>
                <w:color w:val="000000"/>
                <w:sz w:val="20"/>
              </w:rPr>
            </w:pPr>
          </w:p>
        </w:tc>
        <w:tc>
          <w:tcPr>
            <w:tcW w:w="2709" w:type="dxa"/>
            <w:gridSpan w:val="3"/>
          </w:tcPr>
          <w:p w:rsidR="00F56E2F" w:rsidRPr="00AD78CA" w:rsidRDefault="00F56E2F" w:rsidP="00C8716F">
            <w:pPr>
              <w:spacing w:after="0"/>
              <w:ind w:left="0"/>
              <w:rPr>
                <w:snapToGrid w:val="0"/>
                <w:color w:val="000000"/>
                <w:sz w:val="20"/>
              </w:rPr>
            </w:pPr>
            <w:r w:rsidRPr="00AD78CA">
              <w:rPr>
                <w:snapToGrid w:val="0"/>
                <w:color w:val="000000"/>
                <w:sz w:val="20"/>
              </w:rPr>
              <w:t>EndDate</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Sluttdato</w:t>
            </w:r>
            <w:r>
              <w:rPr>
                <w:snapToGrid w:val="0"/>
                <w:color w:val="000000"/>
                <w:sz w:val="20"/>
              </w:rPr>
              <w:t xml:space="preserve">: </w:t>
            </w:r>
            <w:r w:rsidRPr="00AD78CA">
              <w:rPr>
                <w:snapToGrid w:val="0"/>
                <w:color w:val="000000"/>
                <w:sz w:val="20"/>
              </w:rPr>
              <w:t xml:space="preserve">Dersom behov for å angi tidsperiode </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Date</w:t>
            </w:r>
          </w:p>
        </w:tc>
      </w:tr>
      <w:tr w:rsidR="009F3320" w:rsidRPr="00AD78CA">
        <w:trPr>
          <w:cantSplit/>
          <w:trHeight w:val="247"/>
        </w:trPr>
        <w:tc>
          <w:tcPr>
            <w:tcW w:w="276" w:type="dxa"/>
            <w:vMerge w:val="restart"/>
            <w:tcBorders>
              <w:top w:val="nil"/>
              <w:bottom w:val="nil"/>
            </w:tcBorders>
          </w:tcPr>
          <w:p w:rsidR="00F56E2F" w:rsidRPr="00AD78CA" w:rsidRDefault="00F56E2F" w:rsidP="00364BD7">
            <w:pPr>
              <w:spacing w:after="0"/>
              <w:ind w:left="0"/>
              <w:rPr>
                <w:snapToGrid w:val="0"/>
                <w:color w:val="000000"/>
                <w:sz w:val="20"/>
              </w:rPr>
            </w:pPr>
          </w:p>
        </w:tc>
        <w:tc>
          <w:tcPr>
            <w:tcW w:w="276" w:type="dxa"/>
            <w:vMerge w:val="restart"/>
            <w:tcBorders>
              <w:top w:val="nil"/>
              <w:bottom w:val="nil"/>
            </w:tcBorders>
          </w:tcPr>
          <w:p w:rsidR="00F56E2F" w:rsidRPr="00AD78CA" w:rsidRDefault="00F56E2F" w:rsidP="00364BD7">
            <w:pPr>
              <w:spacing w:after="0"/>
              <w:ind w:left="0"/>
              <w:rPr>
                <w:snapToGrid w:val="0"/>
                <w:color w:val="000000"/>
                <w:sz w:val="20"/>
              </w:rPr>
            </w:pPr>
          </w:p>
        </w:tc>
        <w:tc>
          <w:tcPr>
            <w:tcW w:w="285" w:type="dxa"/>
            <w:vMerge w:val="restart"/>
            <w:tcBorders>
              <w:top w:val="nil"/>
              <w:bottom w:val="nil"/>
            </w:tcBorders>
          </w:tcPr>
          <w:p w:rsidR="00F56E2F" w:rsidRPr="00AD78CA" w:rsidRDefault="00F56E2F" w:rsidP="00364BD7">
            <w:pPr>
              <w:spacing w:after="0"/>
              <w:ind w:left="0"/>
              <w:rPr>
                <w:snapToGrid w:val="0"/>
                <w:color w:val="000000"/>
                <w:sz w:val="20"/>
              </w:rPr>
            </w:pPr>
          </w:p>
        </w:tc>
        <w:tc>
          <w:tcPr>
            <w:tcW w:w="2709" w:type="dxa"/>
            <w:gridSpan w:val="3"/>
          </w:tcPr>
          <w:p w:rsidR="00F56E2F" w:rsidRPr="00AD78CA" w:rsidRDefault="00F56E2F" w:rsidP="00C8716F">
            <w:pPr>
              <w:spacing w:after="0"/>
              <w:ind w:left="0"/>
              <w:rPr>
                <w:snapToGrid w:val="0"/>
                <w:color w:val="000000"/>
                <w:sz w:val="20"/>
              </w:rPr>
            </w:pPr>
            <w:r w:rsidRPr="00AD78CA">
              <w:rPr>
                <w:snapToGrid w:val="0"/>
                <w:color w:val="000000"/>
                <w:sz w:val="20"/>
              </w:rPr>
              <w:t>SpecialCond</w:t>
            </w:r>
          </w:p>
        </w:tc>
        <w:tc>
          <w:tcPr>
            <w:tcW w:w="6662" w:type="dxa"/>
          </w:tcPr>
          <w:p w:rsidR="00F56E2F" w:rsidRPr="00AD78CA" w:rsidRDefault="00F56E2F" w:rsidP="00364BD7">
            <w:pPr>
              <w:spacing w:after="0"/>
              <w:ind w:left="0"/>
              <w:rPr>
                <w:snapToGrid w:val="0"/>
                <w:color w:val="000000"/>
                <w:sz w:val="20"/>
              </w:rPr>
            </w:pPr>
            <w:r w:rsidRPr="00AD78CA">
              <w:rPr>
                <w:snapToGrid w:val="0"/>
                <w:color w:val="000000"/>
                <w:sz w:val="20"/>
              </w:rPr>
              <w:t>Spesielle betingelser</w:t>
            </w:r>
            <w:r>
              <w:rPr>
                <w:snapToGrid w:val="0"/>
                <w:color w:val="000000"/>
                <w:sz w:val="20"/>
              </w:rPr>
              <w:t>:</w:t>
            </w:r>
            <w:r w:rsidRPr="00AD78CA">
              <w:rPr>
                <w:snapToGrid w:val="0"/>
                <w:color w:val="000000"/>
                <w:sz w:val="20"/>
              </w:rPr>
              <w:t xml:space="preserve"> Foreslåtte verdier: </w:t>
            </w:r>
          </w:p>
          <w:p w:rsidR="002C61F6" w:rsidRPr="00AD78CA" w:rsidRDefault="002C61F6" w:rsidP="00364BD7">
            <w:pPr>
              <w:spacing w:after="0"/>
              <w:ind w:left="0"/>
              <w:rPr>
                <w:snapToGrid w:val="0"/>
                <w:color w:val="000000"/>
                <w:sz w:val="20"/>
              </w:rPr>
            </w:pPr>
            <w:r>
              <w:rPr>
                <w:snapToGrid w:val="0"/>
                <w:color w:val="000000"/>
                <w:sz w:val="20"/>
              </w:rPr>
              <w:t>1 = Kampanje</w:t>
            </w:r>
            <w:r w:rsidR="00194A44">
              <w:rPr>
                <w:snapToGrid w:val="0"/>
                <w:color w:val="000000"/>
                <w:sz w:val="20"/>
              </w:rPr>
              <w:br/>
            </w:r>
            <w:r>
              <w:rPr>
                <w:snapToGrid w:val="0"/>
                <w:color w:val="000000"/>
                <w:sz w:val="20"/>
              </w:rPr>
              <w:t>2 = Verken bonusgivende eller bonusbyggende</w:t>
            </w:r>
            <w:r w:rsidR="00194A44">
              <w:rPr>
                <w:snapToGrid w:val="0"/>
                <w:color w:val="000000"/>
                <w:sz w:val="20"/>
              </w:rPr>
              <w:br/>
            </w:r>
            <w:r>
              <w:rPr>
                <w:snapToGrid w:val="0"/>
                <w:color w:val="000000"/>
                <w:sz w:val="20"/>
              </w:rPr>
              <w:t>3 = Bonusgivende</w:t>
            </w:r>
            <w:r w:rsidR="00194A44">
              <w:rPr>
                <w:snapToGrid w:val="0"/>
                <w:color w:val="000000"/>
                <w:sz w:val="20"/>
              </w:rPr>
              <w:br/>
            </w:r>
            <w:r>
              <w:rPr>
                <w:snapToGrid w:val="0"/>
                <w:color w:val="000000"/>
                <w:sz w:val="20"/>
              </w:rPr>
              <w:t>4 = Bonusbyggende</w:t>
            </w:r>
            <w:r w:rsidR="00194A44">
              <w:rPr>
                <w:snapToGrid w:val="0"/>
                <w:color w:val="000000"/>
                <w:sz w:val="20"/>
              </w:rPr>
              <w:br/>
            </w:r>
            <w:r>
              <w:rPr>
                <w:snapToGrid w:val="0"/>
                <w:color w:val="000000"/>
                <w:sz w:val="20"/>
              </w:rPr>
              <w:t>5 = Både bonusgivende og bonusbyggende</w:t>
            </w:r>
          </w:p>
        </w:tc>
        <w:tc>
          <w:tcPr>
            <w:tcW w:w="567" w:type="dxa"/>
          </w:tcPr>
          <w:p w:rsidR="00F56E2F" w:rsidRPr="00AD78CA" w:rsidRDefault="00F56E2F" w:rsidP="00364BD7">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rsidP="00364BD7">
            <w:pPr>
              <w:spacing w:after="0"/>
              <w:ind w:left="0"/>
              <w:rPr>
                <w:snapToGrid w:val="0"/>
                <w:color w:val="000000"/>
                <w:sz w:val="20"/>
              </w:rPr>
            </w:pPr>
            <w:r w:rsidRPr="00AD78CA">
              <w:rPr>
                <w:snapToGrid w:val="0"/>
                <w:color w:val="000000"/>
                <w:sz w:val="20"/>
              </w:rPr>
              <w:t>String</w:t>
            </w:r>
          </w:p>
        </w:tc>
      </w:tr>
      <w:tr w:rsidR="009F3320" w:rsidRPr="00AD78CA">
        <w:trPr>
          <w:cantSplit/>
        </w:trPr>
        <w:tc>
          <w:tcPr>
            <w:tcW w:w="276" w:type="dxa"/>
            <w:vMerge/>
            <w:tcBorders>
              <w:top w:val="nil"/>
              <w:bottom w:val="nil"/>
            </w:tcBorders>
          </w:tcPr>
          <w:p w:rsidR="00F56E2F" w:rsidRPr="00AD78CA" w:rsidRDefault="00F56E2F">
            <w:pPr>
              <w:spacing w:after="0"/>
              <w:ind w:left="0"/>
              <w:rPr>
                <w:snapToGrid w:val="0"/>
                <w:color w:val="000000"/>
                <w:sz w:val="20"/>
              </w:rPr>
            </w:pPr>
          </w:p>
        </w:tc>
        <w:tc>
          <w:tcPr>
            <w:tcW w:w="276" w:type="dxa"/>
            <w:vMerge/>
            <w:tcBorders>
              <w:top w:val="nil"/>
              <w:bottom w:val="nil"/>
            </w:tcBorders>
          </w:tcPr>
          <w:p w:rsidR="00F56E2F" w:rsidRPr="00AD78CA" w:rsidRDefault="00F56E2F">
            <w:pPr>
              <w:spacing w:after="0"/>
              <w:ind w:left="0"/>
              <w:rPr>
                <w:snapToGrid w:val="0"/>
                <w:color w:val="000000"/>
                <w:sz w:val="20"/>
              </w:rPr>
            </w:pPr>
          </w:p>
        </w:tc>
        <w:tc>
          <w:tcPr>
            <w:tcW w:w="285" w:type="dxa"/>
            <w:vMerge/>
            <w:tcBorders>
              <w:top w:val="nil"/>
              <w:bottom w:val="nil"/>
            </w:tcBorders>
          </w:tcPr>
          <w:p w:rsidR="00F56E2F" w:rsidRPr="00AD78CA" w:rsidRDefault="00F56E2F">
            <w:pPr>
              <w:spacing w:after="0"/>
              <w:ind w:left="0"/>
              <w:rPr>
                <w:snapToGrid w:val="0"/>
                <w:color w:val="000000"/>
                <w:sz w:val="20"/>
              </w:rPr>
            </w:pPr>
          </w:p>
        </w:tc>
        <w:tc>
          <w:tcPr>
            <w:tcW w:w="2709" w:type="dxa"/>
            <w:gridSpan w:val="3"/>
          </w:tcPr>
          <w:p w:rsidR="00F56E2F" w:rsidRPr="00AD78CA" w:rsidRDefault="00F56E2F" w:rsidP="00C8716F">
            <w:pPr>
              <w:spacing w:after="0"/>
              <w:ind w:left="0"/>
              <w:rPr>
                <w:snapToGrid w:val="0"/>
                <w:color w:val="000000"/>
                <w:sz w:val="20"/>
              </w:rPr>
            </w:pPr>
            <w:r w:rsidRPr="00AD78CA">
              <w:rPr>
                <w:snapToGrid w:val="0"/>
                <w:color w:val="000000"/>
                <w:sz w:val="20"/>
              </w:rPr>
              <w:t>PostingInformation</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Konteringsinformasjon</w:t>
            </w:r>
            <w:r>
              <w:rPr>
                <w:snapToGrid w:val="0"/>
                <w:color w:val="000000"/>
                <w:sz w:val="20"/>
              </w:rPr>
              <w:t>:</w:t>
            </w:r>
            <w:r w:rsidRPr="00AD78CA">
              <w:rPr>
                <w:snapToGrid w:val="0"/>
                <w:color w:val="000000"/>
                <w:sz w:val="20"/>
              </w:rPr>
              <w:t xml:space="preserve"> Hele konteringsstrengen</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String</w:t>
            </w:r>
          </w:p>
        </w:tc>
      </w:tr>
      <w:tr w:rsidR="009F3320" w:rsidRPr="00AD78CA">
        <w:trPr>
          <w:cantSplit/>
        </w:trPr>
        <w:tc>
          <w:tcPr>
            <w:tcW w:w="276" w:type="dxa"/>
            <w:vMerge/>
            <w:tcBorders>
              <w:top w:val="nil"/>
              <w:bottom w:val="nil"/>
            </w:tcBorders>
          </w:tcPr>
          <w:p w:rsidR="00F56E2F" w:rsidRPr="00AD78CA" w:rsidRDefault="00F56E2F">
            <w:pPr>
              <w:spacing w:after="0"/>
              <w:ind w:left="0"/>
              <w:rPr>
                <w:b/>
                <w:snapToGrid w:val="0"/>
                <w:color w:val="000000"/>
                <w:sz w:val="20"/>
              </w:rPr>
            </w:pPr>
          </w:p>
        </w:tc>
        <w:tc>
          <w:tcPr>
            <w:tcW w:w="276" w:type="dxa"/>
            <w:vMerge/>
            <w:tcBorders>
              <w:top w:val="nil"/>
              <w:bottom w:val="nil"/>
            </w:tcBorders>
          </w:tcPr>
          <w:p w:rsidR="00F56E2F" w:rsidRPr="00AD78CA" w:rsidRDefault="00F56E2F">
            <w:pPr>
              <w:spacing w:after="0"/>
              <w:ind w:left="0"/>
              <w:rPr>
                <w:b/>
                <w:snapToGrid w:val="0"/>
                <w:color w:val="000000"/>
                <w:sz w:val="20"/>
              </w:rPr>
            </w:pPr>
          </w:p>
        </w:tc>
        <w:tc>
          <w:tcPr>
            <w:tcW w:w="285" w:type="dxa"/>
            <w:vMerge/>
            <w:tcBorders>
              <w:top w:val="nil"/>
              <w:bottom w:val="nil"/>
            </w:tcBorders>
          </w:tcPr>
          <w:p w:rsidR="00F56E2F" w:rsidRPr="00AD78CA" w:rsidRDefault="00F56E2F">
            <w:pPr>
              <w:spacing w:after="0"/>
              <w:ind w:left="0"/>
              <w:rPr>
                <w:b/>
                <w:snapToGrid w:val="0"/>
                <w:color w:val="000000"/>
                <w:sz w:val="20"/>
              </w:rPr>
            </w:pPr>
          </w:p>
        </w:tc>
        <w:tc>
          <w:tcPr>
            <w:tcW w:w="2709" w:type="dxa"/>
            <w:gridSpan w:val="3"/>
          </w:tcPr>
          <w:p w:rsidR="00F56E2F" w:rsidRPr="00AD78CA" w:rsidRDefault="00F56E2F" w:rsidP="00C8716F">
            <w:pPr>
              <w:spacing w:after="0"/>
              <w:ind w:left="0"/>
              <w:rPr>
                <w:b/>
                <w:snapToGrid w:val="0"/>
                <w:color w:val="000000"/>
                <w:sz w:val="20"/>
              </w:rPr>
            </w:pPr>
            <w:r w:rsidRPr="00AD78CA">
              <w:rPr>
                <w:b/>
                <w:snapToGrid w:val="0"/>
                <w:color w:val="000000"/>
                <w:sz w:val="20"/>
              </w:rPr>
              <w:t>PostingDetails</w:t>
            </w:r>
          </w:p>
        </w:tc>
        <w:tc>
          <w:tcPr>
            <w:tcW w:w="6662" w:type="dxa"/>
          </w:tcPr>
          <w:p w:rsidR="00F56E2F" w:rsidRPr="00AD78CA" w:rsidRDefault="00F56E2F">
            <w:pPr>
              <w:spacing w:after="0"/>
              <w:ind w:left="0"/>
              <w:rPr>
                <w:b/>
                <w:snapToGrid w:val="0"/>
                <w:color w:val="000000"/>
                <w:sz w:val="20"/>
              </w:rPr>
            </w:pPr>
            <w:r w:rsidRPr="00AD78CA">
              <w:rPr>
                <w:b/>
                <w:snapToGrid w:val="0"/>
                <w:color w:val="000000"/>
                <w:sz w:val="20"/>
              </w:rPr>
              <w:t>Konteringsdetaljer</w:t>
            </w:r>
            <w:r>
              <w:rPr>
                <w:b/>
                <w:snapToGrid w:val="0"/>
                <w:color w:val="000000"/>
                <w:sz w:val="20"/>
              </w:rPr>
              <w:t>:</w:t>
            </w:r>
            <w:r w:rsidRPr="00AD78CA">
              <w:rPr>
                <w:b/>
                <w:snapToGrid w:val="0"/>
                <w:color w:val="000000"/>
                <w:sz w:val="20"/>
              </w:rPr>
              <w:t xml:space="preserve"> Oppbygging av konteringsstrengen. </w:t>
            </w:r>
            <w:r w:rsidRPr="00AD78CA">
              <w:rPr>
                <w:b/>
                <w:snapToGrid w:val="0"/>
                <w:color w:val="000000"/>
                <w:sz w:val="20"/>
              </w:rPr>
              <w:br/>
              <w:t>Null eller mange forekomster.</w:t>
            </w:r>
          </w:p>
        </w:tc>
        <w:tc>
          <w:tcPr>
            <w:tcW w:w="567" w:type="dxa"/>
          </w:tcPr>
          <w:p w:rsidR="00F56E2F" w:rsidRPr="00AD78CA" w:rsidRDefault="00F56E2F">
            <w:pPr>
              <w:spacing w:after="0"/>
              <w:ind w:left="0"/>
              <w:jc w:val="center"/>
              <w:rPr>
                <w:b/>
                <w:snapToGrid w:val="0"/>
                <w:color w:val="000000"/>
                <w:sz w:val="20"/>
              </w:rPr>
            </w:pPr>
            <w:r w:rsidRPr="00AD78CA">
              <w:rPr>
                <w:b/>
                <w:snapToGrid w:val="0"/>
                <w:color w:val="000000"/>
                <w:sz w:val="20"/>
              </w:rPr>
              <w:t>K</w:t>
            </w:r>
          </w:p>
        </w:tc>
        <w:tc>
          <w:tcPr>
            <w:tcW w:w="1276" w:type="dxa"/>
          </w:tcPr>
          <w:p w:rsidR="00F56E2F" w:rsidRPr="00D71562" w:rsidRDefault="00F56E2F" w:rsidP="00F56E2F">
            <w:pPr>
              <w:spacing w:after="0"/>
              <w:ind w:left="0"/>
              <w:jc w:val="center"/>
              <w:rPr>
                <w:b/>
                <w:snapToGrid w:val="0"/>
                <w:color w:val="000000"/>
                <w:sz w:val="20"/>
              </w:rPr>
            </w:pPr>
            <w:r w:rsidRPr="00D71562">
              <w:rPr>
                <w:b/>
                <w:snapToGrid w:val="0"/>
                <w:color w:val="000000"/>
                <w:sz w:val="20"/>
              </w:rPr>
              <w:t>0..</w:t>
            </w:r>
            <w:r w:rsidR="002930F1" w:rsidRPr="00D71562">
              <w:rPr>
                <w:b/>
                <w:snapToGrid w:val="0"/>
                <w:color w:val="000000"/>
                <w:sz w:val="20"/>
              </w:rPr>
              <w:t>*</w:t>
            </w:r>
          </w:p>
        </w:tc>
        <w:tc>
          <w:tcPr>
            <w:tcW w:w="1701" w:type="dxa"/>
          </w:tcPr>
          <w:p w:rsidR="00F56E2F" w:rsidRPr="00AD78CA" w:rsidRDefault="00D71562">
            <w:pPr>
              <w:spacing w:after="0"/>
              <w:ind w:left="0"/>
              <w:rPr>
                <w:b/>
                <w:snapToGrid w:val="0"/>
                <w:color w:val="000000"/>
                <w:sz w:val="20"/>
              </w:rPr>
            </w:pPr>
            <w:r>
              <w:rPr>
                <w:b/>
                <w:snapToGrid w:val="0"/>
                <w:color w:val="000000"/>
                <w:sz w:val="20"/>
              </w:rPr>
              <w:t>PostingDetailsType</w:t>
            </w:r>
          </w:p>
        </w:tc>
      </w:tr>
      <w:tr w:rsidR="009F3320" w:rsidRPr="00AD78CA">
        <w:trPr>
          <w:cantSplit/>
        </w:trPr>
        <w:tc>
          <w:tcPr>
            <w:tcW w:w="276" w:type="dxa"/>
            <w:tcBorders>
              <w:top w:val="nil"/>
              <w:bottom w:val="nil"/>
            </w:tcBorders>
          </w:tcPr>
          <w:p w:rsidR="00F56E2F" w:rsidRPr="00AD78CA" w:rsidRDefault="00F56E2F">
            <w:pPr>
              <w:keepNext/>
              <w:keepLines/>
              <w:spacing w:after="0"/>
              <w:ind w:left="0"/>
              <w:rPr>
                <w:snapToGrid w:val="0"/>
                <w:color w:val="000000"/>
                <w:sz w:val="20"/>
              </w:rPr>
            </w:pPr>
          </w:p>
        </w:tc>
        <w:tc>
          <w:tcPr>
            <w:tcW w:w="276" w:type="dxa"/>
            <w:tcBorders>
              <w:top w:val="nil"/>
              <w:bottom w:val="nil"/>
            </w:tcBorders>
          </w:tcPr>
          <w:p w:rsidR="00F56E2F" w:rsidRPr="00AD78CA" w:rsidRDefault="00F56E2F">
            <w:pPr>
              <w:keepNext/>
              <w:keepLines/>
              <w:spacing w:after="0"/>
              <w:ind w:left="0"/>
              <w:rPr>
                <w:snapToGrid w:val="0"/>
                <w:color w:val="000000"/>
                <w:sz w:val="20"/>
              </w:rPr>
            </w:pPr>
          </w:p>
        </w:tc>
        <w:tc>
          <w:tcPr>
            <w:tcW w:w="285" w:type="dxa"/>
            <w:tcBorders>
              <w:top w:val="nil"/>
              <w:bottom w:val="nil"/>
            </w:tcBorders>
          </w:tcPr>
          <w:p w:rsidR="00F56E2F" w:rsidRPr="00AD78CA" w:rsidRDefault="00F56E2F">
            <w:pPr>
              <w:keepNext/>
              <w:keepLines/>
              <w:spacing w:after="0"/>
              <w:ind w:left="0"/>
              <w:rPr>
                <w:snapToGrid w:val="0"/>
                <w:color w:val="000000"/>
                <w:sz w:val="20"/>
              </w:rPr>
            </w:pPr>
          </w:p>
        </w:tc>
        <w:tc>
          <w:tcPr>
            <w:tcW w:w="288" w:type="dxa"/>
            <w:tcBorders>
              <w:bottom w:val="nil"/>
            </w:tcBorders>
          </w:tcPr>
          <w:p w:rsidR="00F56E2F" w:rsidRPr="00AD78CA" w:rsidRDefault="00F56E2F">
            <w:pPr>
              <w:keepNext/>
              <w:keepLines/>
              <w:spacing w:after="0"/>
              <w:ind w:left="0"/>
              <w:rPr>
                <w:snapToGrid w:val="0"/>
                <w:color w:val="000000"/>
                <w:sz w:val="20"/>
              </w:rPr>
            </w:pPr>
          </w:p>
        </w:tc>
        <w:tc>
          <w:tcPr>
            <w:tcW w:w="2421" w:type="dxa"/>
            <w:gridSpan w:val="2"/>
          </w:tcPr>
          <w:p w:rsidR="00F56E2F" w:rsidRPr="00AD78CA" w:rsidRDefault="00F56E2F" w:rsidP="00C8716F">
            <w:pPr>
              <w:keepNext/>
              <w:keepLines/>
              <w:spacing w:after="0"/>
              <w:ind w:left="0"/>
              <w:rPr>
                <w:snapToGrid w:val="0"/>
                <w:color w:val="000000"/>
                <w:sz w:val="20"/>
              </w:rPr>
            </w:pPr>
            <w:r w:rsidRPr="00AD78CA">
              <w:rPr>
                <w:snapToGrid w:val="0"/>
                <w:color w:val="000000"/>
                <w:sz w:val="20"/>
              </w:rPr>
              <w:t>Dimension</w:t>
            </w:r>
          </w:p>
        </w:tc>
        <w:tc>
          <w:tcPr>
            <w:tcW w:w="6662" w:type="dxa"/>
          </w:tcPr>
          <w:p w:rsidR="00F56E2F" w:rsidRPr="00AD78CA" w:rsidRDefault="00F56E2F">
            <w:pPr>
              <w:keepNext/>
              <w:keepLines/>
              <w:spacing w:after="0"/>
              <w:ind w:left="0"/>
              <w:rPr>
                <w:snapToGrid w:val="0"/>
                <w:color w:val="000000"/>
                <w:sz w:val="20"/>
              </w:rPr>
            </w:pPr>
            <w:r w:rsidRPr="00AD78CA">
              <w:rPr>
                <w:snapToGrid w:val="0"/>
                <w:color w:val="000000"/>
                <w:sz w:val="20"/>
              </w:rPr>
              <w:t>Dimensjon</w:t>
            </w:r>
            <w:r>
              <w:rPr>
                <w:snapToGrid w:val="0"/>
                <w:color w:val="000000"/>
                <w:sz w:val="20"/>
              </w:rPr>
              <w:t>:</w:t>
            </w:r>
            <w:r w:rsidRPr="00AD78CA">
              <w:rPr>
                <w:snapToGrid w:val="0"/>
                <w:color w:val="000000"/>
                <w:sz w:val="20"/>
              </w:rPr>
              <w:t xml:space="preserve"> Generelt begrep, kan for eksempel være avdeling eller prosjekt</w:t>
            </w:r>
          </w:p>
        </w:tc>
        <w:tc>
          <w:tcPr>
            <w:tcW w:w="567" w:type="dxa"/>
          </w:tcPr>
          <w:p w:rsidR="00F56E2F" w:rsidRPr="00AD78CA" w:rsidRDefault="00F56E2F">
            <w:pPr>
              <w:keepNext/>
              <w:keepLines/>
              <w:spacing w:after="0"/>
              <w:ind w:left="0"/>
              <w:jc w:val="center"/>
              <w:rPr>
                <w:snapToGrid w:val="0"/>
                <w:color w:val="000000"/>
                <w:sz w:val="20"/>
              </w:rPr>
            </w:pPr>
            <w:r w:rsidRPr="00AD78CA">
              <w:rPr>
                <w:snapToGrid w:val="0"/>
                <w:color w:val="000000"/>
                <w:sz w:val="20"/>
              </w:rPr>
              <w:t>M</w:t>
            </w:r>
          </w:p>
        </w:tc>
        <w:tc>
          <w:tcPr>
            <w:tcW w:w="1276" w:type="dxa"/>
          </w:tcPr>
          <w:p w:rsidR="00F56E2F" w:rsidRPr="00AD78CA" w:rsidRDefault="00F56E2F" w:rsidP="00F56E2F">
            <w:pPr>
              <w:keepNext/>
              <w:keepLines/>
              <w:spacing w:after="0"/>
              <w:ind w:left="0"/>
              <w:jc w:val="center"/>
              <w:rPr>
                <w:snapToGrid w:val="0"/>
                <w:color w:val="000000"/>
                <w:sz w:val="20"/>
              </w:rPr>
            </w:pPr>
            <w:r>
              <w:rPr>
                <w:snapToGrid w:val="0"/>
                <w:color w:val="000000"/>
                <w:sz w:val="20"/>
              </w:rPr>
              <w:t>1</w:t>
            </w:r>
          </w:p>
        </w:tc>
        <w:tc>
          <w:tcPr>
            <w:tcW w:w="1701" w:type="dxa"/>
          </w:tcPr>
          <w:p w:rsidR="00F56E2F" w:rsidRPr="00AD78CA" w:rsidRDefault="00F56E2F">
            <w:pPr>
              <w:keepNext/>
              <w:keepLines/>
              <w:spacing w:after="0"/>
              <w:ind w:left="0"/>
              <w:rPr>
                <w:snapToGrid w:val="0"/>
                <w:color w:val="000000"/>
                <w:sz w:val="20"/>
              </w:rPr>
            </w:pPr>
            <w:r w:rsidRPr="00AD78CA">
              <w:rPr>
                <w:snapToGrid w:val="0"/>
                <w:color w:val="000000"/>
                <w:sz w:val="20"/>
              </w:rPr>
              <w:t>String</w:t>
            </w:r>
          </w:p>
        </w:tc>
      </w:tr>
      <w:tr w:rsidR="009F3320" w:rsidRPr="00AD78CA">
        <w:trPr>
          <w:cantSplit/>
        </w:trPr>
        <w:tc>
          <w:tcPr>
            <w:tcW w:w="276" w:type="dxa"/>
            <w:tcBorders>
              <w:top w:val="nil"/>
              <w:bottom w:val="nil"/>
            </w:tcBorders>
          </w:tcPr>
          <w:p w:rsidR="00F56E2F" w:rsidRPr="00AD78CA" w:rsidRDefault="00F56E2F">
            <w:pPr>
              <w:spacing w:after="0"/>
              <w:ind w:left="0"/>
              <w:rPr>
                <w:snapToGrid w:val="0"/>
                <w:color w:val="000000"/>
                <w:sz w:val="20"/>
              </w:rPr>
            </w:pPr>
          </w:p>
        </w:tc>
        <w:tc>
          <w:tcPr>
            <w:tcW w:w="276" w:type="dxa"/>
            <w:tcBorders>
              <w:top w:val="nil"/>
              <w:bottom w:val="nil"/>
            </w:tcBorders>
          </w:tcPr>
          <w:p w:rsidR="00F56E2F" w:rsidRPr="00AD78CA" w:rsidRDefault="00F56E2F">
            <w:pPr>
              <w:spacing w:after="0"/>
              <w:ind w:left="0"/>
              <w:rPr>
                <w:snapToGrid w:val="0"/>
                <w:color w:val="000000"/>
                <w:sz w:val="20"/>
              </w:rPr>
            </w:pPr>
          </w:p>
        </w:tc>
        <w:tc>
          <w:tcPr>
            <w:tcW w:w="285" w:type="dxa"/>
            <w:tcBorders>
              <w:top w:val="nil"/>
              <w:bottom w:val="nil"/>
            </w:tcBorders>
          </w:tcPr>
          <w:p w:rsidR="00F56E2F" w:rsidRPr="00AD78CA" w:rsidRDefault="00F56E2F">
            <w:pPr>
              <w:spacing w:after="0"/>
              <w:ind w:left="0"/>
              <w:rPr>
                <w:snapToGrid w:val="0"/>
                <w:color w:val="000000"/>
                <w:sz w:val="20"/>
              </w:rPr>
            </w:pPr>
          </w:p>
        </w:tc>
        <w:tc>
          <w:tcPr>
            <w:tcW w:w="288" w:type="dxa"/>
            <w:tcBorders>
              <w:top w:val="nil"/>
              <w:bottom w:val="single" w:sz="4" w:space="0" w:color="auto"/>
            </w:tcBorders>
          </w:tcPr>
          <w:p w:rsidR="00F56E2F" w:rsidRPr="00AD78CA" w:rsidRDefault="00F56E2F">
            <w:pPr>
              <w:spacing w:after="0"/>
              <w:ind w:left="0"/>
              <w:rPr>
                <w:snapToGrid w:val="0"/>
                <w:color w:val="000000"/>
                <w:sz w:val="20"/>
              </w:rPr>
            </w:pPr>
          </w:p>
        </w:tc>
        <w:tc>
          <w:tcPr>
            <w:tcW w:w="2421" w:type="dxa"/>
            <w:gridSpan w:val="2"/>
          </w:tcPr>
          <w:p w:rsidR="00F56E2F" w:rsidRPr="00AD78CA" w:rsidRDefault="00F56E2F" w:rsidP="00C8716F">
            <w:pPr>
              <w:spacing w:after="0"/>
              <w:ind w:left="0"/>
              <w:rPr>
                <w:snapToGrid w:val="0"/>
                <w:color w:val="000000"/>
                <w:sz w:val="20"/>
              </w:rPr>
            </w:pPr>
            <w:r w:rsidRPr="00AD78CA">
              <w:rPr>
                <w:snapToGrid w:val="0"/>
                <w:color w:val="000000"/>
                <w:sz w:val="20"/>
              </w:rPr>
              <w:t>PostingCode</w:t>
            </w:r>
          </w:p>
        </w:tc>
        <w:tc>
          <w:tcPr>
            <w:tcW w:w="6662" w:type="dxa"/>
          </w:tcPr>
          <w:p w:rsidR="00F56E2F" w:rsidRPr="00AD78CA" w:rsidRDefault="00F56E2F">
            <w:pPr>
              <w:spacing w:after="0"/>
              <w:ind w:left="0"/>
              <w:rPr>
                <w:snapToGrid w:val="0"/>
                <w:color w:val="000000"/>
                <w:sz w:val="20"/>
              </w:rPr>
            </w:pPr>
            <w:r w:rsidRPr="00AD78CA">
              <w:rPr>
                <w:snapToGrid w:val="0"/>
                <w:color w:val="000000"/>
                <w:sz w:val="20"/>
              </w:rPr>
              <w:t>Kode for aktuell dimensjon</w:t>
            </w:r>
          </w:p>
        </w:tc>
        <w:tc>
          <w:tcPr>
            <w:tcW w:w="567" w:type="dxa"/>
          </w:tcPr>
          <w:p w:rsidR="00F56E2F" w:rsidRPr="00AD78CA" w:rsidRDefault="00F56E2F">
            <w:pPr>
              <w:spacing w:after="0"/>
              <w:ind w:left="0"/>
              <w:jc w:val="center"/>
              <w:rPr>
                <w:snapToGrid w:val="0"/>
                <w:color w:val="000000"/>
                <w:sz w:val="20"/>
              </w:rPr>
            </w:pPr>
            <w:r w:rsidRPr="00AD78CA">
              <w:rPr>
                <w:snapToGrid w:val="0"/>
                <w:color w:val="000000"/>
                <w:sz w:val="20"/>
              </w:rPr>
              <w:t>M</w:t>
            </w:r>
          </w:p>
        </w:tc>
        <w:tc>
          <w:tcPr>
            <w:tcW w:w="1276" w:type="dxa"/>
          </w:tcPr>
          <w:p w:rsidR="00F56E2F" w:rsidRPr="00AD78CA" w:rsidRDefault="00F56E2F" w:rsidP="00F56E2F">
            <w:pPr>
              <w:spacing w:after="0"/>
              <w:ind w:left="0"/>
              <w:jc w:val="center"/>
              <w:rPr>
                <w:snapToGrid w:val="0"/>
                <w:color w:val="000000"/>
                <w:sz w:val="20"/>
              </w:rPr>
            </w:pPr>
            <w:r>
              <w:rPr>
                <w:snapToGrid w:val="0"/>
                <w:color w:val="000000"/>
                <w:sz w:val="20"/>
              </w:rPr>
              <w:t>1</w:t>
            </w:r>
          </w:p>
        </w:tc>
        <w:tc>
          <w:tcPr>
            <w:tcW w:w="1701" w:type="dxa"/>
          </w:tcPr>
          <w:p w:rsidR="00F56E2F" w:rsidRPr="00AD78CA" w:rsidRDefault="00F56E2F">
            <w:pPr>
              <w:spacing w:after="0"/>
              <w:ind w:left="0"/>
              <w:rPr>
                <w:snapToGrid w:val="0"/>
                <w:color w:val="000000"/>
                <w:sz w:val="20"/>
              </w:rPr>
            </w:pPr>
            <w:r w:rsidRPr="00AD78CA">
              <w:rPr>
                <w:snapToGrid w:val="0"/>
                <w:color w:val="000000"/>
                <w:sz w:val="20"/>
              </w:rPr>
              <w:t>String</w:t>
            </w:r>
          </w:p>
        </w:tc>
      </w:tr>
      <w:tr w:rsidR="009F3320" w:rsidRPr="00AD78CA">
        <w:trPr>
          <w:cantSplit/>
        </w:trPr>
        <w:tc>
          <w:tcPr>
            <w:tcW w:w="276" w:type="dxa"/>
            <w:tcBorders>
              <w:top w:val="nil"/>
              <w:bottom w:val="nil"/>
            </w:tcBorders>
          </w:tcPr>
          <w:p w:rsidR="00F56E2F" w:rsidRPr="00AD78CA" w:rsidRDefault="00F56E2F" w:rsidP="00883AF3">
            <w:pPr>
              <w:spacing w:after="0"/>
              <w:ind w:left="0"/>
              <w:rPr>
                <w:snapToGrid w:val="0"/>
                <w:color w:val="000000"/>
                <w:sz w:val="20"/>
              </w:rPr>
            </w:pPr>
          </w:p>
        </w:tc>
        <w:tc>
          <w:tcPr>
            <w:tcW w:w="276" w:type="dxa"/>
            <w:tcBorders>
              <w:top w:val="nil"/>
              <w:bottom w:val="nil"/>
            </w:tcBorders>
          </w:tcPr>
          <w:p w:rsidR="00F56E2F" w:rsidRPr="00AD78CA" w:rsidRDefault="00F56E2F" w:rsidP="00883AF3">
            <w:pPr>
              <w:spacing w:after="0"/>
              <w:ind w:left="0"/>
              <w:rPr>
                <w:snapToGrid w:val="0"/>
                <w:color w:val="000000"/>
                <w:sz w:val="20"/>
              </w:rPr>
            </w:pPr>
          </w:p>
        </w:tc>
        <w:tc>
          <w:tcPr>
            <w:tcW w:w="285" w:type="dxa"/>
            <w:tcBorders>
              <w:top w:val="nil"/>
              <w:bottom w:val="nil"/>
            </w:tcBorders>
          </w:tcPr>
          <w:p w:rsidR="00F56E2F" w:rsidRPr="00AD78CA" w:rsidRDefault="00F56E2F" w:rsidP="00883AF3">
            <w:pPr>
              <w:spacing w:after="0"/>
              <w:ind w:left="0"/>
              <w:rPr>
                <w:snapToGrid w:val="0"/>
                <w:color w:val="000000"/>
                <w:sz w:val="20"/>
              </w:rPr>
            </w:pPr>
          </w:p>
        </w:tc>
        <w:tc>
          <w:tcPr>
            <w:tcW w:w="2709" w:type="dxa"/>
            <w:gridSpan w:val="3"/>
          </w:tcPr>
          <w:p w:rsidR="00F56E2F" w:rsidRPr="00AD78CA" w:rsidRDefault="00F56E2F" w:rsidP="00883AF3">
            <w:pPr>
              <w:spacing w:after="0"/>
              <w:ind w:left="0"/>
              <w:rPr>
                <w:b/>
                <w:snapToGrid w:val="0"/>
                <w:color w:val="000000"/>
                <w:sz w:val="20"/>
              </w:rPr>
            </w:pPr>
            <w:r w:rsidRPr="00AD78CA">
              <w:rPr>
                <w:b/>
                <w:snapToGrid w:val="0"/>
                <w:color w:val="000000"/>
                <w:sz w:val="20"/>
              </w:rPr>
              <w:t>Ref</w:t>
            </w:r>
          </w:p>
        </w:tc>
        <w:tc>
          <w:tcPr>
            <w:tcW w:w="6662" w:type="dxa"/>
          </w:tcPr>
          <w:p w:rsidR="00F56E2F" w:rsidRPr="00AD78CA" w:rsidRDefault="00F56E2F" w:rsidP="00883AF3">
            <w:pPr>
              <w:spacing w:after="0"/>
              <w:ind w:left="0"/>
              <w:rPr>
                <w:b/>
                <w:snapToGrid w:val="0"/>
                <w:color w:val="000000"/>
                <w:sz w:val="20"/>
              </w:rPr>
            </w:pPr>
            <w:r w:rsidRPr="00AD78CA">
              <w:rPr>
                <w:b/>
                <w:snapToGrid w:val="0"/>
                <w:color w:val="000000"/>
                <w:sz w:val="20"/>
              </w:rPr>
              <w:t>Referanse</w:t>
            </w:r>
            <w:r>
              <w:rPr>
                <w:b/>
                <w:snapToGrid w:val="0"/>
                <w:color w:val="000000"/>
                <w:sz w:val="20"/>
              </w:rPr>
              <w:t>:</w:t>
            </w:r>
            <w:r w:rsidRPr="00AD78CA">
              <w:rPr>
                <w:b/>
                <w:snapToGrid w:val="0"/>
                <w:color w:val="000000"/>
                <w:sz w:val="20"/>
              </w:rPr>
              <w:t xml:space="preserve"> Generelt referansefelt med kode. </w:t>
            </w:r>
            <w:r w:rsidRPr="00AD78CA">
              <w:rPr>
                <w:b/>
                <w:snapToGrid w:val="0"/>
                <w:color w:val="000000"/>
                <w:sz w:val="20"/>
              </w:rPr>
              <w:br/>
              <w:t>Null eller mange forekomster.</w:t>
            </w:r>
          </w:p>
        </w:tc>
        <w:tc>
          <w:tcPr>
            <w:tcW w:w="567" w:type="dxa"/>
          </w:tcPr>
          <w:p w:rsidR="00F56E2F" w:rsidRPr="00AD78CA" w:rsidRDefault="00F56E2F" w:rsidP="00883AF3">
            <w:pPr>
              <w:spacing w:after="0"/>
              <w:ind w:left="0"/>
              <w:jc w:val="center"/>
              <w:rPr>
                <w:b/>
                <w:snapToGrid w:val="0"/>
                <w:color w:val="000000"/>
                <w:sz w:val="20"/>
              </w:rPr>
            </w:pPr>
            <w:r w:rsidRPr="00AD78CA">
              <w:rPr>
                <w:b/>
                <w:snapToGrid w:val="0"/>
                <w:color w:val="000000"/>
                <w:sz w:val="20"/>
              </w:rPr>
              <w:t>K</w:t>
            </w:r>
          </w:p>
        </w:tc>
        <w:tc>
          <w:tcPr>
            <w:tcW w:w="1276" w:type="dxa"/>
          </w:tcPr>
          <w:p w:rsidR="00F56E2F" w:rsidRPr="00D71562" w:rsidRDefault="00F56E2F" w:rsidP="00883AF3">
            <w:pPr>
              <w:spacing w:after="0"/>
              <w:ind w:left="0"/>
              <w:jc w:val="center"/>
              <w:rPr>
                <w:b/>
                <w:snapToGrid w:val="0"/>
                <w:color w:val="000000"/>
                <w:sz w:val="20"/>
              </w:rPr>
            </w:pPr>
            <w:r w:rsidRPr="00D71562">
              <w:rPr>
                <w:b/>
                <w:snapToGrid w:val="0"/>
                <w:color w:val="000000"/>
                <w:sz w:val="20"/>
              </w:rPr>
              <w:t>0..</w:t>
            </w:r>
            <w:r w:rsidR="002930F1" w:rsidRPr="00D71562">
              <w:rPr>
                <w:b/>
                <w:snapToGrid w:val="0"/>
                <w:color w:val="000000"/>
                <w:sz w:val="20"/>
              </w:rPr>
              <w:t>*</w:t>
            </w:r>
          </w:p>
        </w:tc>
        <w:tc>
          <w:tcPr>
            <w:tcW w:w="1701" w:type="dxa"/>
          </w:tcPr>
          <w:p w:rsidR="00F56E2F" w:rsidRPr="00AD78CA" w:rsidRDefault="00D71562" w:rsidP="00883AF3">
            <w:pPr>
              <w:spacing w:after="0"/>
              <w:ind w:left="0"/>
              <w:rPr>
                <w:b/>
                <w:snapToGrid w:val="0"/>
                <w:color w:val="000000"/>
                <w:sz w:val="20"/>
              </w:rPr>
            </w:pPr>
            <w:r>
              <w:rPr>
                <w:b/>
                <w:snapToGrid w:val="0"/>
                <w:color w:val="000000"/>
                <w:sz w:val="20"/>
              </w:rPr>
              <w:t>RefWithCodeType</w:t>
            </w:r>
          </w:p>
        </w:tc>
      </w:tr>
      <w:tr w:rsidR="009F3320" w:rsidRPr="00AD78CA">
        <w:trPr>
          <w:cantSplit/>
        </w:trPr>
        <w:tc>
          <w:tcPr>
            <w:tcW w:w="276" w:type="dxa"/>
            <w:tcBorders>
              <w:top w:val="nil"/>
              <w:bottom w:val="nil"/>
            </w:tcBorders>
          </w:tcPr>
          <w:p w:rsidR="00F56E2F" w:rsidRPr="00AD78CA" w:rsidRDefault="00F56E2F" w:rsidP="00883AF3">
            <w:pPr>
              <w:spacing w:after="0"/>
              <w:ind w:left="0"/>
              <w:rPr>
                <w:snapToGrid w:val="0"/>
                <w:color w:val="000000"/>
                <w:sz w:val="20"/>
              </w:rPr>
            </w:pPr>
          </w:p>
        </w:tc>
        <w:tc>
          <w:tcPr>
            <w:tcW w:w="276" w:type="dxa"/>
            <w:tcBorders>
              <w:top w:val="nil"/>
              <w:bottom w:val="nil"/>
            </w:tcBorders>
          </w:tcPr>
          <w:p w:rsidR="00F56E2F" w:rsidRPr="00AD78CA" w:rsidRDefault="00F56E2F" w:rsidP="00883AF3">
            <w:pPr>
              <w:spacing w:after="0"/>
              <w:ind w:left="0"/>
              <w:rPr>
                <w:snapToGrid w:val="0"/>
                <w:color w:val="000000"/>
                <w:sz w:val="20"/>
              </w:rPr>
            </w:pPr>
          </w:p>
        </w:tc>
        <w:tc>
          <w:tcPr>
            <w:tcW w:w="285" w:type="dxa"/>
            <w:tcBorders>
              <w:top w:val="nil"/>
              <w:bottom w:val="nil"/>
            </w:tcBorders>
          </w:tcPr>
          <w:p w:rsidR="00F56E2F" w:rsidRPr="00AD78CA" w:rsidRDefault="00F56E2F" w:rsidP="00883AF3">
            <w:pPr>
              <w:spacing w:after="0"/>
              <w:ind w:left="0"/>
              <w:rPr>
                <w:snapToGrid w:val="0"/>
                <w:color w:val="000000"/>
                <w:sz w:val="20"/>
              </w:rPr>
            </w:pPr>
          </w:p>
        </w:tc>
        <w:tc>
          <w:tcPr>
            <w:tcW w:w="288" w:type="dxa"/>
            <w:tcBorders>
              <w:bottom w:val="nil"/>
            </w:tcBorders>
          </w:tcPr>
          <w:p w:rsidR="00F56E2F" w:rsidRPr="00AD78CA" w:rsidRDefault="00F56E2F" w:rsidP="00883AF3">
            <w:pPr>
              <w:spacing w:after="0"/>
              <w:ind w:left="0"/>
              <w:rPr>
                <w:snapToGrid w:val="0"/>
                <w:color w:val="000000"/>
                <w:sz w:val="20"/>
              </w:rPr>
            </w:pPr>
          </w:p>
        </w:tc>
        <w:tc>
          <w:tcPr>
            <w:tcW w:w="2421" w:type="dxa"/>
            <w:gridSpan w:val="2"/>
          </w:tcPr>
          <w:p w:rsidR="00F56E2F" w:rsidRPr="00AD78CA" w:rsidRDefault="00F56E2F" w:rsidP="00883AF3">
            <w:pPr>
              <w:spacing w:after="0"/>
              <w:ind w:left="0"/>
              <w:rPr>
                <w:snapToGrid w:val="0"/>
                <w:color w:val="000000"/>
                <w:sz w:val="20"/>
              </w:rPr>
            </w:pPr>
            <w:r w:rsidRPr="00AD78CA">
              <w:rPr>
                <w:snapToGrid w:val="0"/>
                <w:color w:val="000000"/>
                <w:sz w:val="20"/>
              </w:rPr>
              <w:t>Code</w:t>
            </w:r>
          </w:p>
        </w:tc>
        <w:tc>
          <w:tcPr>
            <w:tcW w:w="6662" w:type="dxa"/>
          </w:tcPr>
          <w:p w:rsidR="00F56E2F" w:rsidRPr="00AD78CA" w:rsidRDefault="00F56E2F" w:rsidP="00883AF3">
            <w:pPr>
              <w:spacing w:after="0"/>
              <w:ind w:left="0"/>
              <w:rPr>
                <w:snapToGrid w:val="0"/>
                <w:color w:val="000000"/>
                <w:sz w:val="20"/>
              </w:rPr>
            </w:pPr>
            <w:r w:rsidRPr="00AD78CA">
              <w:rPr>
                <w:snapToGrid w:val="0"/>
                <w:color w:val="000000"/>
                <w:sz w:val="20"/>
              </w:rPr>
              <w:t>Kode</w:t>
            </w:r>
            <w:r>
              <w:rPr>
                <w:snapToGrid w:val="0"/>
                <w:color w:val="000000"/>
                <w:sz w:val="20"/>
              </w:rPr>
              <w:t>:</w:t>
            </w:r>
            <w:r w:rsidRPr="00AD78CA">
              <w:rPr>
                <w:snapToGrid w:val="0"/>
                <w:color w:val="000000"/>
                <w:sz w:val="20"/>
              </w:rPr>
              <w:t xml:space="preserve"> Kode som angir type referanse.</w:t>
            </w:r>
          </w:p>
        </w:tc>
        <w:tc>
          <w:tcPr>
            <w:tcW w:w="567" w:type="dxa"/>
          </w:tcPr>
          <w:p w:rsidR="00F56E2F" w:rsidRPr="00AD78CA" w:rsidRDefault="00F56E2F" w:rsidP="00883AF3">
            <w:pPr>
              <w:spacing w:after="0"/>
              <w:ind w:left="0"/>
              <w:jc w:val="center"/>
              <w:rPr>
                <w:snapToGrid w:val="0"/>
                <w:color w:val="000000"/>
                <w:sz w:val="20"/>
              </w:rPr>
            </w:pPr>
            <w:r w:rsidRPr="00AD78CA">
              <w:rPr>
                <w:snapToGrid w:val="0"/>
                <w:color w:val="000000"/>
                <w:sz w:val="20"/>
              </w:rPr>
              <w:t>M</w:t>
            </w:r>
          </w:p>
        </w:tc>
        <w:tc>
          <w:tcPr>
            <w:tcW w:w="1276" w:type="dxa"/>
          </w:tcPr>
          <w:p w:rsidR="00F56E2F" w:rsidRPr="00AD78CA" w:rsidRDefault="00F56E2F" w:rsidP="00883AF3">
            <w:pPr>
              <w:spacing w:after="0"/>
              <w:ind w:left="0"/>
              <w:jc w:val="center"/>
              <w:rPr>
                <w:snapToGrid w:val="0"/>
                <w:color w:val="000000"/>
                <w:sz w:val="20"/>
              </w:rPr>
            </w:pPr>
            <w:r>
              <w:rPr>
                <w:snapToGrid w:val="0"/>
                <w:color w:val="000000"/>
                <w:sz w:val="20"/>
              </w:rPr>
              <w:t>1</w:t>
            </w:r>
          </w:p>
        </w:tc>
        <w:tc>
          <w:tcPr>
            <w:tcW w:w="1701" w:type="dxa"/>
          </w:tcPr>
          <w:p w:rsidR="00F56E2F" w:rsidRPr="00AD78CA" w:rsidRDefault="00F56E2F" w:rsidP="00883AF3">
            <w:pPr>
              <w:spacing w:after="0"/>
              <w:ind w:left="0"/>
              <w:rPr>
                <w:snapToGrid w:val="0"/>
                <w:color w:val="000000"/>
                <w:sz w:val="20"/>
              </w:rPr>
            </w:pPr>
            <w:r w:rsidRPr="00AD78CA">
              <w:rPr>
                <w:snapToGrid w:val="0"/>
                <w:color w:val="000000"/>
                <w:sz w:val="20"/>
              </w:rPr>
              <w:t>String</w:t>
            </w:r>
          </w:p>
        </w:tc>
      </w:tr>
      <w:tr w:rsidR="009F3320" w:rsidRPr="00AD78CA">
        <w:trPr>
          <w:cantSplit/>
        </w:trPr>
        <w:tc>
          <w:tcPr>
            <w:tcW w:w="276" w:type="dxa"/>
            <w:tcBorders>
              <w:top w:val="nil"/>
              <w:bottom w:val="nil"/>
            </w:tcBorders>
          </w:tcPr>
          <w:p w:rsidR="00F56E2F" w:rsidRPr="00AD78CA" w:rsidRDefault="00F56E2F" w:rsidP="00883AF3">
            <w:pPr>
              <w:spacing w:after="0"/>
              <w:ind w:left="0"/>
              <w:rPr>
                <w:snapToGrid w:val="0"/>
                <w:color w:val="000000"/>
                <w:sz w:val="20"/>
              </w:rPr>
            </w:pPr>
          </w:p>
        </w:tc>
        <w:tc>
          <w:tcPr>
            <w:tcW w:w="276" w:type="dxa"/>
            <w:tcBorders>
              <w:top w:val="nil"/>
              <w:bottom w:val="nil"/>
            </w:tcBorders>
          </w:tcPr>
          <w:p w:rsidR="00F56E2F" w:rsidRPr="00AD78CA" w:rsidRDefault="00F56E2F" w:rsidP="00883AF3">
            <w:pPr>
              <w:spacing w:after="0"/>
              <w:ind w:left="0"/>
              <w:rPr>
                <w:snapToGrid w:val="0"/>
                <w:color w:val="000000"/>
                <w:sz w:val="20"/>
              </w:rPr>
            </w:pPr>
          </w:p>
        </w:tc>
        <w:tc>
          <w:tcPr>
            <w:tcW w:w="285" w:type="dxa"/>
            <w:tcBorders>
              <w:top w:val="nil"/>
              <w:bottom w:val="nil"/>
            </w:tcBorders>
          </w:tcPr>
          <w:p w:rsidR="00F56E2F" w:rsidRPr="00AD78CA" w:rsidRDefault="00F56E2F" w:rsidP="00883AF3">
            <w:pPr>
              <w:spacing w:after="0"/>
              <w:ind w:left="0"/>
              <w:rPr>
                <w:snapToGrid w:val="0"/>
                <w:color w:val="000000"/>
                <w:sz w:val="20"/>
              </w:rPr>
            </w:pPr>
          </w:p>
        </w:tc>
        <w:tc>
          <w:tcPr>
            <w:tcW w:w="288" w:type="dxa"/>
            <w:tcBorders>
              <w:top w:val="nil"/>
            </w:tcBorders>
          </w:tcPr>
          <w:p w:rsidR="00F56E2F" w:rsidRPr="00AD78CA" w:rsidRDefault="00F56E2F" w:rsidP="00883AF3">
            <w:pPr>
              <w:spacing w:after="0"/>
              <w:ind w:left="0"/>
              <w:rPr>
                <w:snapToGrid w:val="0"/>
                <w:color w:val="000000"/>
                <w:sz w:val="20"/>
              </w:rPr>
            </w:pPr>
          </w:p>
        </w:tc>
        <w:tc>
          <w:tcPr>
            <w:tcW w:w="2421" w:type="dxa"/>
            <w:gridSpan w:val="2"/>
          </w:tcPr>
          <w:p w:rsidR="00F56E2F" w:rsidRPr="00AD78CA" w:rsidRDefault="00F56E2F" w:rsidP="00883AF3">
            <w:pPr>
              <w:spacing w:after="0"/>
              <w:ind w:left="0"/>
              <w:rPr>
                <w:snapToGrid w:val="0"/>
                <w:color w:val="000000"/>
                <w:sz w:val="20"/>
              </w:rPr>
            </w:pPr>
            <w:r w:rsidRPr="00AD78CA">
              <w:rPr>
                <w:snapToGrid w:val="0"/>
                <w:color w:val="000000"/>
                <w:sz w:val="20"/>
              </w:rPr>
              <w:t>Text</w:t>
            </w:r>
          </w:p>
        </w:tc>
        <w:tc>
          <w:tcPr>
            <w:tcW w:w="6662" w:type="dxa"/>
          </w:tcPr>
          <w:p w:rsidR="00F56E2F" w:rsidRPr="00AD78CA" w:rsidRDefault="00F56E2F" w:rsidP="00883AF3">
            <w:pPr>
              <w:spacing w:after="0"/>
              <w:ind w:left="0"/>
              <w:rPr>
                <w:snapToGrid w:val="0"/>
                <w:color w:val="000000"/>
                <w:sz w:val="20"/>
              </w:rPr>
            </w:pPr>
            <w:r w:rsidRPr="00AD78CA">
              <w:rPr>
                <w:snapToGrid w:val="0"/>
                <w:color w:val="000000"/>
                <w:sz w:val="20"/>
              </w:rPr>
              <w:t>Referansenummer</w:t>
            </w:r>
            <w:r>
              <w:rPr>
                <w:snapToGrid w:val="0"/>
                <w:color w:val="000000"/>
                <w:sz w:val="20"/>
              </w:rPr>
              <w:t>:</w:t>
            </w:r>
            <w:r w:rsidRPr="00AD78CA">
              <w:rPr>
                <w:snapToGrid w:val="0"/>
                <w:color w:val="000000"/>
                <w:sz w:val="20"/>
              </w:rPr>
              <w:t xml:space="preserve"> Selve referansenummeret</w:t>
            </w:r>
          </w:p>
        </w:tc>
        <w:tc>
          <w:tcPr>
            <w:tcW w:w="567" w:type="dxa"/>
          </w:tcPr>
          <w:p w:rsidR="00F56E2F" w:rsidRPr="00AD78CA" w:rsidRDefault="00F56E2F" w:rsidP="00883AF3">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883AF3">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rsidP="00883AF3">
            <w:pPr>
              <w:spacing w:after="0"/>
              <w:ind w:left="0"/>
              <w:rPr>
                <w:snapToGrid w:val="0"/>
                <w:color w:val="000000"/>
                <w:sz w:val="20"/>
              </w:rPr>
            </w:pPr>
            <w:r w:rsidRPr="00AD78CA">
              <w:rPr>
                <w:snapToGrid w:val="0"/>
                <w:color w:val="000000"/>
                <w:sz w:val="20"/>
              </w:rPr>
              <w:t>String</w:t>
            </w:r>
          </w:p>
        </w:tc>
      </w:tr>
      <w:tr w:rsidR="009F3320" w:rsidRPr="00AD78CA">
        <w:trPr>
          <w:cantSplit/>
        </w:trPr>
        <w:tc>
          <w:tcPr>
            <w:tcW w:w="276" w:type="dxa"/>
            <w:tcBorders>
              <w:top w:val="nil"/>
              <w:bottom w:val="nil"/>
            </w:tcBorders>
          </w:tcPr>
          <w:p w:rsidR="00F56E2F" w:rsidRPr="00AD78CA" w:rsidRDefault="00F56E2F" w:rsidP="00883AF3">
            <w:pPr>
              <w:spacing w:after="0"/>
              <w:ind w:left="0"/>
              <w:rPr>
                <w:snapToGrid w:val="0"/>
                <w:color w:val="000000"/>
                <w:sz w:val="20"/>
              </w:rPr>
            </w:pPr>
          </w:p>
        </w:tc>
        <w:tc>
          <w:tcPr>
            <w:tcW w:w="276" w:type="dxa"/>
            <w:tcBorders>
              <w:top w:val="nil"/>
              <w:bottom w:val="nil"/>
            </w:tcBorders>
          </w:tcPr>
          <w:p w:rsidR="00F56E2F" w:rsidRPr="00AD78CA" w:rsidRDefault="00F56E2F" w:rsidP="00883AF3">
            <w:pPr>
              <w:spacing w:after="0"/>
              <w:ind w:left="0"/>
              <w:rPr>
                <w:snapToGrid w:val="0"/>
                <w:color w:val="000000"/>
                <w:sz w:val="20"/>
              </w:rPr>
            </w:pPr>
          </w:p>
        </w:tc>
        <w:tc>
          <w:tcPr>
            <w:tcW w:w="285" w:type="dxa"/>
            <w:tcBorders>
              <w:top w:val="nil"/>
              <w:bottom w:val="nil"/>
            </w:tcBorders>
          </w:tcPr>
          <w:p w:rsidR="00F56E2F" w:rsidRPr="00AD78CA" w:rsidRDefault="00F56E2F" w:rsidP="00883AF3">
            <w:pPr>
              <w:spacing w:after="0"/>
              <w:ind w:left="0"/>
              <w:rPr>
                <w:snapToGrid w:val="0"/>
                <w:color w:val="000000"/>
                <w:sz w:val="20"/>
              </w:rPr>
            </w:pPr>
          </w:p>
        </w:tc>
        <w:tc>
          <w:tcPr>
            <w:tcW w:w="2709" w:type="dxa"/>
            <w:gridSpan w:val="3"/>
            <w:tcBorders>
              <w:bottom w:val="single" w:sz="4" w:space="0" w:color="auto"/>
            </w:tcBorders>
          </w:tcPr>
          <w:p w:rsidR="00F56E2F" w:rsidRPr="00AD78CA" w:rsidRDefault="00F56E2F" w:rsidP="00883AF3">
            <w:pPr>
              <w:spacing w:after="0"/>
              <w:ind w:left="0"/>
              <w:rPr>
                <w:snapToGrid w:val="0"/>
                <w:color w:val="000000"/>
                <w:sz w:val="20"/>
              </w:rPr>
            </w:pPr>
            <w:r w:rsidRPr="00AD78CA">
              <w:rPr>
                <w:snapToGrid w:val="0"/>
                <w:color w:val="000000"/>
                <w:sz w:val="20"/>
              </w:rPr>
              <w:t>FreeText</w:t>
            </w:r>
          </w:p>
        </w:tc>
        <w:tc>
          <w:tcPr>
            <w:tcW w:w="6662" w:type="dxa"/>
          </w:tcPr>
          <w:p w:rsidR="00F56E2F" w:rsidRPr="00AD78CA" w:rsidRDefault="00F56E2F" w:rsidP="00883AF3">
            <w:pPr>
              <w:spacing w:after="0"/>
              <w:ind w:left="0"/>
              <w:rPr>
                <w:snapToGrid w:val="0"/>
                <w:color w:val="000000"/>
                <w:sz w:val="20"/>
              </w:rPr>
            </w:pPr>
            <w:r w:rsidRPr="00AD78CA">
              <w:rPr>
                <w:snapToGrid w:val="0"/>
                <w:color w:val="000000"/>
                <w:sz w:val="20"/>
              </w:rPr>
              <w:t>Fritekst</w:t>
            </w:r>
            <w:r>
              <w:rPr>
                <w:snapToGrid w:val="0"/>
                <w:color w:val="000000"/>
                <w:sz w:val="20"/>
              </w:rPr>
              <w:t xml:space="preserve">: </w:t>
            </w:r>
            <w:r w:rsidRPr="00AD78CA">
              <w:rPr>
                <w:snapToGrid w:val="0"/>
                <w:color w:val="000000"/>
                <w:sz w:val="20"/>
              </w:rPr>
              <w:t>Til generell informasjon som ikke kan legges i andre felter.</w:t>
            </w:r>
          </w:p>
        </w:tc>
        <w:tc>
          <w:tcPr>
            <w:tcW w:w="567" w:type="dxa"/>
          </w:tcPr>
          <w:p w:rsidR="00F56E2F" w:rsidRPr="00AD78CA" w:rsidRDefault="00F56E2F" w:rsidP="00883AF3">
            <w:pPr>
              <w:spacing w:after="0"/>
              <w:ind w:left="0"/>
              <w:jc w:val="center"/>
              <w:rPr>
                <w:snapToGrid w:val="0"/>
                <w:color w:val="000000"/>
                <w:sz w:val="20"/>
              </w:rPr>
            </w:pPr>
            <w:r w:rsidRPr="00AD78CA">
              <w:rPr>
                <w:snapToGrid w:val="0"/>
                <w:color w:val="000000"/>
                <w:sz w:val="20"/>
              </w:rPr>
              <w:t>K</w:t>
            </w:r>
          </w:p>
        </w:tc>
        <w:tc>
          <w:tcPr>
            <w:tcW w:w="1276" w:type="dxa"/>
          </w:tcPr>
          <w:p w:rsidR="00F56E2F" w:rsidRPr="00AD78CA" w:rsidRDefault="00F56E2F" w:rsidP="00883AF3">
            <w:pPr>
              <w:spacing w:after="0"/>
              <w:ind w:left="0"/>
              <w:jc w:val="center"/>
              <w:rPr>
                <w:snapToGrid w:val="0"/>
                <w:color w:val="000000"/>
                <w:sz w:val="20"/>
              </w:rPr>
            </w:pPr>
            <w:r>
              <w:rPr>
                <w:snapToGrid w:val="0"/>
                <w:color w:val="000000"/>
                <w:sz w:val="20"/>
              </w:rPr>
              <w:t>0..1</w:t>
            </w:r>
          </w:p>
        </w:tc>
        <w:tc>
          <w:tcPr>
            <w:tcW w:w="1701" w:type="dxa"/>
          </w:tcPr>
          <w:p w:rsidR="00F56E2F" w:rsidRPr="00AD78CA" w:rsidRDefault="00F56E2F" w:rsidP="00883AF3">
            <w:pPr>
              <w:spacing w:after="0"/>
              <w:ind w:left="0"/>
              <w:rPr>
                <w:snapToGrid w:val="0"/>
                <w:color w:val="000000"/>
                <w:sz w:val="20"/>
              </w:rPr>
            </w:pPr>
            <w:r w:rsidRPr="00AD78CA">
              <w:rPr>
                <w:snapToGrid w:val="0"/>
                <w:color w:val="000000"/>
                <w:sz w:val="20"/>
              </w:rPr>
              <w:t>String</w:t>
            </w:r>
          </w:p>
        </w:tc>
      </w:tr>
      <w:tr w:rsidR="009F3320" w:rsidRPr="00AD78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76" w:type="dxa"/>
            <w:tcBorders>
              <w:left w:val="single" w:sz="4" w:space="0" w:color="auto"/>
              <w:right w:val="single" w:sz="4" w:space="0" w:color="auto"/>
            </w:tcBorders>
          </w:tcPr>
          <w:p w:rsidR="00F56E2F" w:rsidRPr="00AD78CA" w:rsidRDefault="00F56E2F" w:rsidP="00883AF3">
            <w:pPr>
              <w:spacing w:after="0"/>
              <w:ind w:left="0"/>
              <w:rPr>
                <w:b/>
                <w:snapToGrid w:val="0"/>
                <w:color w:val="000000"/>
                <w:sz w:val="20"/>
              </w:rPr>
            </w:pPr>
          </w:p>
        </w:tc>
        <w:tc>
          <w:tcPr>
            <w:tcW w:w="276" w:type="dxa"/>
            <w:tcBorders>
              <w:left w:val="single" w:sz="4" w:space="0" w:color="auto"/>
              <w:right w:val="single" w:sz="4" w:space="0" w:color="auto"/>
            </w:tcBorders>
          </w:tcPr>
          <w:p w:rsidR="00F56E2F" w:rsidRPr="00AD78CA" w:rsidRDefault="00F56E2F" w:rsidP="00883AF3">
            <w:pPr>
              <w:spacing w:after="0"/>
              <w:ind w:left="0"/>
              <w:rPr>
                <w:b/>
                <w:snapToGrid w:val="0"/>
                <w:color w:val="000000"/>
                <w:sz w:val="20"/>
              </w:rPr>
            </w:pPr>
          </w:p>
        </w:tc>
        <w:tc>
          <w:tcPr>
            <w:tcW w:w="285" w:type="dxa"/>
            <w:tcBorders>
              <w:left w:val="single" w:sz="4" w:space="0" w:color="auto"/>
              <w:right w:val="single" w:sz="4" w:space="0" w:color="auto"/>
            </w:tcBorders>
          </w:tcPr>
          <w:p w:rsidR="00F56E2F" w:rsidRPr="00AD78CA" w:rsidRDefault="00F56E2F" w:rsidP="00883AF3">
            <w:pPr>
              <w:spacing w:after="0"/>
              <w:ind w:left="0"/>
              <w:rPr>
                <w:b/>
                <w:snapToGrid w:val="0"/>
                <w:color w:val="000000"/>
                <w:sz w:val="20"/>
              </w:rPr>
            </w:pPr>
          </w:p>
        </w:tc>
        <w:tc>
          <w:tcPr>
            <w:tcW w:w="2709" w:type="dxa"/>
            <w:gridSpan w:val="3"/>
            <w:tcBorders>
              <w:top w:val="single" w:sz="4" w:space="0" w:color="auto"/>
              <w:left w:val="single" w:sz="4" w:space="0" w:color="auto"/>
              <w:bottom w:val="single" w:sz="4" w:space="0" w:color="auto"/>
              <w:right w:val="single" w:sz="4" w:space="0" w:color="auto"/>
            </w:tcBorders>
          </w:tcPr>
          <w:p w:rsidR="00F56E2F" w:rsidRPr="00AD78CA" w:rsidRDefault="00F56E2F" w:rsidP="00883AF3">
            <w:pPr>
              <w:spacing w:after="0"/>
              <w:ind w:left="0"/>
              <w:rPr>
                <w:b/>
                <w:snapToGrid w:val="0"/>
                <w:color w:val="000000"/>
                <w:sz w:val="20"/>
              </w:rPr>
            </w:pPr>
            <w:r w:rsidRPr="00AD78CA">
              <w:rPr>
                <w:b/>
                <w:snapToGrid w:val="0"/>
                <w:color w:val="000000"/>
                <w:sz w:val="20"/>
              </w:rPr>
              <w:t>CardDetailsInformation</w:t>
            </w:r>
          </w:p>
        </w:tc>
        <w:tc>
          <w:tcPr>
            <w:tcW w:w="6662" w:type="dxa"/>
            <w:tcBorders>
              <w:top w:val="single" w:sz="4" w:space="0" w:color="auto"/>
              <w:left w:val="single" w:sz="4" w:space="0" w:color="auto"/>
              <w:bottom w:val="single" w:sz="4" w:space="0" w:color="auto"/>
              <w:right w:val="single" w:sz="4" w:space="0" w:color="auto"/>
            </w:tcBorders>
          </w:tcPr>
          <w:p w:rsidR="00F56E2F" w:rsidRPr="00AD78CA" w:rsidRDefault="003711F7" w:rsidP="00883AF3">
            <w:pPr>
              <w:spacing w:after="0"/>
              <w:ind w:left="0"/>
              <w:rPr>
                <w:b/>
                <w:snapToGrid w:val="0"/>
                <w:color w:val="000000"/>
                <w:sz w:val="20"/>
              </w:rPr>
            </w:pPr>
            <w:r>
              <w:rPr>
                <w:b/>
                <w:snapToGrid w:val="0"/>
                <w:color w:val="000000"/>
                <w:sz w:val="20"/>
              </w:rPr>
              <w:t xml:space="preserve">Kortdetaljer. </w:t>
            </w:r>
            <w:r w:rsidR="00F56E2F" w:rsidRPr="00AD78CA">
              <w:rPr>
                <w:b/>
                <w:snapToGrid w:val="0"/>
                <w:color w:val="000000"/>
                <w:sz w:val="20"/>
              </w:rPr>
              <w:t xml:space="preserve">Bransjespesifikt tillegg for </w:t>
            </w:r>
            <w:r w:rsidR="0070121D">
              <w:rPr>
                <w:b/>
                <w:snapToGrid w:val="0"/>
                <w:color w:val="000000"/>
                <w:sz w:val="20"/>
              </w:rPr>
              <w:t>kredittk</w:t>
            </w:r>
            <w:r w:rsidR="00F56E2F" w:rsidRPr="00AD78CA">
              <w:rPr>
                <w:b/>
                <w:snapToGrid w:val="0"/>
                <w:color w:val="000000"/>
                <w:sz w:val="20"/>
              </w:rPr>
              <w:t>ort</w:t>
            </w:r>
            <w:r>
              <w:rPr>
                <w:b/>
                <w:snapToGrid w:val="0"/>
                <w:color w:val="000000"/>
                <w:sz w:val="20"/>
              </w:rPr>
              <w:t>fakturaer</w:t>
            </w:r>
            <w:r w:rsidR="0070121D">
              <w:rPr>
                <w:b/>
                <w:snapToGrid w:val="0"/>
                <w:color w:val="000000"/>
                <w:sz w:val="20"/>
              </w:rPr>
              <w:t>.</w:t>
            </w:r>
            <w:r w:rsidR="00F56E2F" w:rsidRPr="00AD78CA">
              <w:rPr>
                <w:b/>
                <w:snapToGrid w:val="0"/>
                <w:color w:val="000000"/>
                <w:sz w:val="20"/>
              </w:rPr>
              <w:t xml:space="preserve"> </w:t>
            </w:r>
            <w:r w:rsidR="0070121D">
              <w:rPr>
                <w:b/>
                <w:snapToGrid w:val="0"/>
                <w:color w:val="000000"/>
                <w:sz w:val="20"/>
              </w:rPr>
              <w:br/>
            </w:r>
            <w:r w:rsidR="00F56E2F" w:rsidRPr="00AD78CA">
              <w:rPr>
                <w:b/>
                <w:snapToGrid w:val="0"/>
                <w:color w:val="000000"/>
                <w:sz w:val="20"/>
              </w:rPr>
              <w:t xml:space="preserve">Innhold er beskrevet i </w:t>
            </w:r>
            <w:r w:rsidR="00635A3F">
              <w:rPr>
                <w:b/>
                <w:snapToGrid w:val="0"/>
                <w:color w:val="000000"/>
                <w:sz w:val="20"/>
              </w:rPr>
              <w:t>eget dokument.</w:t>
            </w:r>
          </w:p>
        </w:tc>
        <w:tc>
          <w:tcPr>
            <w:tcW w:w="567" w:type="dxa"/>
            <w:tcBorders>
              <w:top w:val="single" w:sz="4" w:space="0" w:color="auto"/>
              <w:left w:val="single" w:sz="4" w:space="0" w:color="auto"/>
              <w:bottom w:val="single" w:sz="4" w:space="0" w:color="auto"/>
              <w:right w:val="single" w:sz="4" w:space="0" w:color="auto"/>
            </w:tcBorders>
          </w:tcPr>
          <w:p w:rsidR="00F56E2F" w:rsidRPr="00AD78CA" w:rsidRDefault="00F56E2F" w:rsidP="00883AF3">
            <w:pPr>
              <w:spacing w:after="0"/>
              <w:ind w:left="0"/>
              <w:jc w:val="center"/>
              <w:rPr>
                <w:b/>
                <w:snapToGrid w:val="0"/>
                <w:color w:val="000000"/>
                <w:sz w:val="20"/>
              </w:rPr>
            </w:pPr>
            <w:r w:rsidRPr="00AD78CA">
              <w:rPr>
                <w:b/>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F56E2F" w:rsidRPr="00D71562" w:rsidRDefault="00F56E2F" w:rsidP="00883AF3">
            <w:pPr>
              <w:spacing w:after="0"/>
              <w:ind w:left="0"/>
              <w:jc w:val="center"/>
              <w:rPr>
                <w:b/>
                <w:snapToGrid w:val="0"/>
                <w:color w:val="000000"/>
                <w:sz w:val="20"/>
              </w:rPr>
            </w:pPr>
            <w:r w:rsidRPr="00D71562">
              <w:rPr>
                <w:b/>
                <w:snapToGrid w:val="0"/>
                <w:color w:val="000000"/>
                <w:sz w:val="20"/>
              </w:rPr>
              <w:t>0..1</w:t>
            </w:r>
          </w:p>
        </w:tc>
        <w:tc>
          <w:tcPr>
            <w:tcW w:w="1701" w:type="dxa"/>
            <w:tcBorders>
              <w:top w:val="single" w:sz="4" w:space="0" w:color="auto"/>
              <w:left w:val="single" w:sz="4" w:space="0" w:color="auto"/>
              <w:bottom w:val="single" w:sz="4" w:space="0" w:color="auto"/>
              <w:right w:val="single" w:sz="4" w:space="0" w:color="auto"/>
            </w:tcBorders>
          </w:tcPr>
          <w:p w:rsidR="00F56E2F" w:rsidRPr="00AD78CA" w:rsidRDefault="00D71562" w:rsidP="00883AF3">
            <w:pPr>
              <w:spacing w:after="0"/>
              <w:ind w:left="0"/>
              <w:rPr>
                <w:b/>
                <w:snapToGrid w:val="0"/>
                <w:color w:val="000000"/>
                <w:sz w:val="20"/>
              </w:rPr>
            </w:pPr>
            <w:r w:rsidRPr="00AD78CA">
              <w:rPr>
                <w:b/>
                <w:snapToGrid w:val="0"/>
                <w:color w:val="000000"/>
                <w:sz w:val="20"/>
              </w:rPr>
              <w:t>CardDetailsInfo</w:t>
            </w:r>
            <w:r w:rsidR="003711F7">
              <w:rPr>
                <w:b/>
                <w:snapToGrid w:val="0"/>
                <w:color w:val="000000"/>
                <w:sz w:val="20"/>
              </w:rPr>
              <w:t>T</w:t>
            </w:r>
            <w:r>
              <w:rPr>
                <w:b/>
                <w:snapToGrid w:val="0"/>
                <w:color w:val="000000"/>
                <w:sz w:val="20"/>
              </w:rPr>
              <w:t>ype</w:t>
            </w:r>
          </w:p>
        </w:tc>
      </w:tr>
      <w:tr w:rsidR="009F3320" w:rsidRPr="00AD78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76" w:type="dxa"/>
            <w:tcBorders>
              <w:left w:val="single" w:sz="4" w:space="0" w:color="auto"/>
              <w:right w:val="single" w:sz="4" w:space="0" w:color="auto"/>
            </w:tcBorders>
          </w:tcPr>
          <w:p w:rsidR="00F56E2F" w:rsidRPr="00AD78CA" w:rsidRDefault="00F56E2F" w:rsidP="00883AF3">
            <w:pPr>
              <w:spacing w:after="0"/>
              <w:ind w:left="0"/>
              <w:rPr>
                <w:b/>
                <w:snapToGrid w:val="0"/>
                <w:color w:val="000000"/>
                <w:sz w:val="20"/>
              </w:rPr>
            </w:pPr>
          </w:p>
        </w:tc>
        <w:tc>
          <w:tcPr>
            <w:tcW w:w="276" w:type="dxa"/>
            <w:tcBorders>
              <w:left w:val="single" w:sz="4" w:space="0" w:color="auto"/>
              <w:right w:val="single" w:sz="4" w:space="0" w:color="auto"/>
            </w:tcBorders>
          </w:tcPr>
          <w:p w:rsidR="00F56E2F" w:rsidRPr="00AD78CA" w:rsidRDefault="00F56E2F" w:rsidP="00883AF3">
            <w:pPr>
              <w:spacing w:after="0"/>
              <w:ind w:left="0"/>
              <w:rPr>
                <w:b/>
                <w:snapToGrid w:val="0"/>
                <w:color w:val="000000"/>
                <w:sz w:val="20"/>
              </w:rPr>
            </w:pPr>
          </w:p>
        </w:tc>
        <w:tc>
          <w:tcPr>
            <w:tcW w:w="285" w:type="dxa"/>
            <w:tcBorders>
              <w:left w:val="single" w:sz="4" w:space="0" w:color="auto"/>
              <w:right w:val="single" w:sz="4" w:space="0" w:color="auto"/>
            </w:tcBorders>
          </w:tcPr>
          <w:p w:rsidR="00F56E2F" w:rsidRPr="00AD78CA" w:rsidRDefault="00F56E2F" w:rsidP="00883AF3">
            <w:pPr>
              <w:spacing w:after="0"/>
              <w:ind w:left="0"/>
              <w:rPr>
                <w:b/>
                <w:snapToGrid w:val="0"/>
                <w:color w:val="000000"/>
                <w:sz w:val="20"/>
              </w:rPr>
            </w:pPr>
          </w:p>
        </w:tc>
        <w:tc>
          <w:tcPr>
            <w:tcW w:w="2709" w:type="dxa"/>
            <w:gridSpan w:val="3"/>
            <w:tcBorders>
              <w:top w:val="single" w:sz="4" w:space="0" w:color="auto"/>
              <w:left w:val="single" w:sz="4" w:space="0" w:color="auto"/>
              <w:bottom w:val="single" w:sz="4" w:space="0" w:color="auto"/>
              <w:right w:val="single" w:sz="4" w:space="0" w:color="auto"/>
            </w:tcBorders>
          </w:tcPr>
          <w:p w:rsidR="00F56E2F" w:rsidRPr="00AD78CA" w:rsidRDefault="00F56E2F" w:rsidP="00883AF3">
            <w:pPr>
              <w:spacing w:after="0"/>
              <w:ind w:left="0"/>
              <w:rPr>
                <w:b/>
                <w:snapToGrid w:val="0"/>
                <w:color w:val="000000"/>
                <w:sz w:val="20"/>
              </w:rPr>
            </w:pPr>
            <w:r w:rsidRPr="00AD78CA">
              <w:rPr>
                <w:b/>
                <w:snapToGrid w:val="0"/>
                <w:color w:val="000000"/>
                <w:sz w:val="20"/>
              </w:rPr>
              <w:t>InsuranceDetails</w:t>
            </w:r>
          </w:p>
        </w:tc>
        <w:tc>
          <w:tcPr>
            <w:tcW w:w="6662" w:type="dxa"/>
            <w:tcBorders>
              <w:top w:val="single" w:sz="4" w:space="0" w:color="auto"/>
              <w:left w:val="single" w:sz="4" w:space="0" w:color="auto"/>
              <w:bottom w:val="single" w:sz="4" w:space="0" w:color="auto"/>
              <w:right w:val="single" w:sz="4" w:space="0" w:color="auto"/>
            </w:tcBorders>
          </w:tcPr>
          <w:p w:rsidR="00F56E2F" w:rsidRPr="00AD78CA" w:rsidRDefault="003711F7" w:rsidP="00883AF3">
            <w:pPr>
              <w:spacing w:after="0"/>
              <w:ind w:left="0"/>
              <w:rPr>
                <w:b/>
                <w:snapToGrid w:val="0"/>
                <w:color w:val="000000"/>
                <w:sz w:val="20"/>
              </w:rPr>
            </w:pPr>
            <w:r>
              <w:rPr>
                <w:b/>
                <w:snapToGrid w:val="0"/>
                <w:color w:val="000000"/>
                <w:sz w:val="20"/>
              </w:rPr>
              <w:t xml:space="preserve">Forsikringsdetaljer. </w:t>
            </w:r>
            <w:r w:rsidR="00F56E2F" w:rsidRPr="00AD78CA">
              <w:rPr>
                <w:b/>
                <w:snapToGrid w:val="0"/>
                <w:color w:val="000000"/>
                <w:sz w:val="20"/>
              </w:rPr>
              <w:t>B</w:t>
            </w:r>
            <w:r>
              <w:rPr>
                <w:b/>
                <w:snapToGrid w:val="0"/>
                <w:color w:val="000000"/>
                <w:sz w:val="20"/>
              </w:rPr>
              <w:t>ransjespesifikt tillegg for faktraer relatert til f</w:t>
            </w:r>
            <w:r w:rsidR="00F56E2F" w:rsidRPr="00AD78CA">
              <w:rPr>
                <w:b/>
                <w:snapToGrid w:val="0"/>
                <w:color w:val="000000"/>
                <w:sz w:val="20"/>
              </w:rPr>
              <w:t>orsikring</w:t>
            </w:r>
            <w:r>
              <w:rPr>
                <w:b/>
                <w:snapToGrid w:val="0"/>
                <w:color w:val="000000"/>
                <w:sz w:val="20"/>
              </w:rPr>
              <w:t>soppgjør</w:t>
            </w:r>
            <w:r w:rsidR="00F56E2F" w:rsidRPr="00AD78CA">
              <w:rPr>
                <w:b/>
                <w:snapToGrid w:val="0"/>
                <w:color w:val="000000"/>
                <w:sz w:val="20"/>
              </w:rPr>
              <w:t>.  Innhold er beskrevet i eget dokument</w:t>
            </w:r>
          </w:p>
        </w:tc>
        <w:tc>
          <w:tcPr>
            <w:tcW w:w="567" w:type="dxa"/>
            <w:tcBorders>
              <w:top w:val="single" w:sz="4" w:space="0" w:color="auto"/>
              <w:left w:val="single" w:sz="4" w:space="0" w:color="auto"/>
              <w:bottom w:val="single" w:sz="4" w:space="0" w:color="auto"/>
              <w:right w:val="single" w:sz="4" w:space="0" w:color="auto"/>
            </w:tcBorders>
          </w:tcPr>
          <w:p w:rsidR="00F56E2F" w:rsidRPr="00AD78CA" w:rsidRDefault="00F56E2F" w:rsidP="00883AF3">
            <w:pPr>
              <w:spacing w:after="0"/>
              <w:ind w:left="0"/>
              <w:jc w:val="center"/>
              <w:rPr>
                <w:b/>
                <w:snapToGrid w:val="0"/>
                <w:color w:val="000000"/>
                <w:sz w:val="20"/>
              </w:rPr>
            </w:pPr>
            <w:r w:rsidRPr="00AD78CA">
              <w:rPr>
                <w:b/>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F56E2F" w:rsidRPr="00D71562" w:rsidRDefault="00F56E2F" w:rsidP="00883AF3">
            <w:pPr>
              <w:spacing w:after="0"/>
              <w:ind w:left="0"/>
              <w:jc w:val="center"/>
              <w:rPr>
                <w:b/>
                <w:snapToGrid w:val="0"/>
                <w:color w:val="000000"/>
                <w:sz w:val="20"/>
              </w:rPr>
            </w:pPr>
            <w:r w:rsidRPr="00D71562">
              <w:rPr>
                <w:b/>
                <w:snapToGrid w:val="0"/>
                <w:color w:val="000000"/>
                <w:sz w:val="20"/>
              </w:rPr>
              <w:t>0..1</w:t>
            </w:r>
          </w:p>
        </w:tc>
        <w:tc>
          <w:tcPr>
            <w:tcW w:w="1701" w:type="dxa"/>
            <w:tcBorders>
              <w:top w:val="single" w:sz="4" w:space="0" w:color="auto"/>
              <w:left w:val="single" w:sz="4" w:space="0" w:color="auto"/>
              <w:bottom w:val="single" w:sz="4" w:space="0" w:color="auto"/>
              <w:right w:val="single" w:sz="4" w:space="0" w:color="auto"/>
            </w:tcBorders>
          </w:tcPr>
          <w:p w:rsidR="00F56E2F" w:rsidRPr="00AD78CA" w:rsidRDefault="00D71562" w:rsidP="00883AF3">
            <w:pPr>
              <w:spacing w:after="0"/>
              <w:ind w:left="0"/>
              <w:rPr>
                <w:b/>
                <w:snapToGrid w:val="0"/>
                <w:color w:val="000000"/>
                <w:sz w:val="20"/>
              </w:rPr>
            </w:pPr>
            <w:r w:rsidRPr="00AD78CA">
              <w:rPr>
                <w:b/>
                <w:snapToGrid w:val="0"/>
                <w:color w:val="000000"/>
                <w:sz w:val="20"/>
              </w:rPr>
              <w:t>InsuranceDetails</w:t>
            </w:r>
            <w:r>
              <w:rPr>
                <w:b/>
                <w:snapToGrid w:val="0"/>
                <w:color w:val="000000"/>
                <w:sz w:val="20"/>
              </w:rPr>
              <w:t>Type</w:t>
            </w:r>
          </w:p>
        </w:tc>
      </w:tr>
      <w:tr w:rsidR="009F3320" w:rsidRPr="00AD78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76" w:type="dxa"/>
            <w:tcBorders>
              <w:left w:val="single" w:sz="4" w:space="0" w:color="auto"/>
              <w:right w:val="single" w:sz="4" w:space="0" w:color="auto"/>
            </w:tcBorders>
          </w:tcPr>
          <w:p w:rsidR="00126010" w:rsidRPr="00AD78CA" w:rsidRDefault="00126010" w:rsidP="00883AF3">
            <w:pPr>
              <w:spacing w:after="0"/>
              <w:ind w:left="0"/>
              <w:rPr>
                <w:b/>
                <w:snapToGrid w:val="0"/>
                <w:color w:val="000000"/>
                <w:sz w:val="20"/>
              </w:rPr>
            </w:pPr>
          </w:p>
        </w:tc>
        <w:tc>
          <w:tcPr>
            <w:tcW w:w="276" w:type="dxa"/>
            <w:tcBorders>
              <w:left w:val="single" w:sz="4" w:space="0" w:color="auto"/>
              <w:right w:val="single" w:sz="4" w:space="0" w:color="auto"/>
            </w:tcBorders>
          </w:tcPr>
          <w:p w:rsidR="00126010" w:rsidRPr="00AD78CA" w:rsidRDefault="00126010" w:rsidP="00883AF3">
            <w:pPr>
              <w:spacing w:after="0"/>
              <w:ind w:left="0"/>
              <w:rPr>
                <w:b/>
                <w:snapToGrid w:val="0"/>
                <w:color w:val="000000"/>
                <w:sz w:val="20"/>
              </w:rPr>
            </w:pPr>
          </w:p>
        </w:tc>
        <w:tc>
          <w:tcPr>
            <w:tcW w:w="285" w:type="dxa"/>
            <w:tcBorders>
              <w:left w:val="single" w:sz="4" w:space="0" w:color="auto"/>
              <w:right w:val="single" w:sz="4" w:space="0" w:color="auto"/>
            </w:tcBorders>
          </w:tcPr>
          <w:p w:rsidR="00126010" w:rsidRPr="00AD78CA" w:rsidRDefault="00126010" w:rsidP="00883AF3">
            <w:pPr>
              <w:spacing w:after="0"/>
              <w:ind w:left="0"/>
              <w:rPr>
                <w:b/>
                <w:snapToGrid w:val="0"/>
                <w:color w:val="000000"/>
                <w:sz w:val="20"/>
              </w:rPr>
            </w:pPr>
          </w:p>
        </w:tc>
        <w:tc>
          <w:tcPr>
            <w:tcW w:w="2709" w:type="dxa"/>
            <w:gridSpan w:val="3"/>
            <w:tcBorders>
              <w:left w:val="single" w:sz="4" w:space="0" w:color="auto"/>
              <w:bottom w:val="single" w:sz="4" w:space="0" w:color="auto"/>
              <w:right w:val="single" w:sz="4" w:space="0" w:color="auto"/>
            </w:tcBorders>
          </w:tcPr>
          <w:p w:rsidR="00126010" w:rsidRPr="00AD78CA" w:rsidRDefault="00126010" w:rsidP="00883AF3">
            <w:pPr>
              <w:spacing w:after="0"/>
              <w:ind w:left="0"/>
              <w:rPr>
                <w:b/>
                <w:snapToGrid w:val="0"/>
                <w:color w:val="000000"/>
                <w:sz w:val="20"/>
              </w:rPr>
            </w:pPr>
            <w:r>
              <w:rPr>
                <w:b/>
                <w:snapToGrid w:val="0"/>
                <w:color w:val="000000"/>
                <w:sz w:val="20"/>
              </w:rPr>
              <w:t>Energy</w:t>
            </w:r>
            <w:r w:rsidRPr="00AD78CA">
              <w:rPr>
                <w:b/>
                <w:snapToGrid w:val="0"/>
                <w:color w:val="000000"/>
                <w:sz w:val="20"/>
              </w:rPr>
              <w:t>Details</w:t>
            </w:r>
          </w:p>
        </w:tc>
        <w:tc>
          <w:tcPr>
            <w:tcW w:w="6662" w:type="dxa"/>
            <w:tcBorders>
              <w:top w:val="single" w:sz="4" w:space="0" w:color="auto"/>
              <w:left w:val="single" w:sz="4" w:space="0" w:color="auto"/>
              <w:bottom w:val="single" w:sz="4" w:space="0" w:color="auto"/>
              <w:right w:val="single" w:sz="4" w:space="0" w:color="auto"/>
            </w:tcBorders>
          </w:tcPr>
          <w:p w:rsidR="00126010" w:rsidRPr="00AD78CA" w:rsidRDefault="003711F7" w:rsidP="00883AF3">
            <w:pPr>
              <w:spacing w:after="0"/>
              <w:ind w:left="0"/>
              <w:rPr>
                <w:b/>
                <w:snapToGrid w:val="0"/>
                <w:color w:val="000000"/>
                <w:sz w:val="20"/>
              </w:rPr>
            </w:pPr>
            <w:r>
              <w:rPr>
                <w:b/>
                <w:snapToGrid w:val="0"/>
                <w:color w:val="000000"/>
                <w:sz w:val="20"/>
              </w:rPr>
              <w:t xml:space="preserve">Energidetaljer. </w:t>
            </w:r>
            <w:r w:rsidR="00126010" w:rsidRPr="00AD78CA">
              <w:rPr>
                <w:b/>
                <w:snapToGrid w:val="0"/>
                <w:color w:val="000000"/>
                <w:sz w:val="20"/>
              </w:rPr>
              <w:t xml:space="preserve">Bransjespesifikt tillegg for </w:t>
            </w:r>
            <w:r>
              <w:rPr>
                <w:b/>
                <w:snapToGrid w:val="0"/>
                <w:color w:val="000000"/>
                <w:sz w:val="20"/>
              </w:rPr>
              <w:t>e</w:t>
            </w:r>
            <w:r w:rsidR="00126010">
              <w:rPr>
                <w:b/>
                <w:snapToGrid w:val="0"/>
                <w:color w:val="000000"/>
                <w:sz w:val="20"/>
              </w:rPr>
              <w:t>nergi</w:t>
            </w:r>
            <w:r>
              <w:rPr>
                <w:b/>
                <w:snapToGrid w:val="0"/>
                <w:color w:val="000000"/>
                <w:sz w:val="20"/>
              </w:rPr>
              <w:t>fakturaer (strøm og nett)</w:t>
            </w:r>
            <w:r w:rsidR="00126010" w:rsidRPr="00AD78CA">
              <w:rPr>
                <w:b/>
                <w:snapToGrid w:val="0"/>
                <w:color w:val="000000"/>
                <w:sz w:val="20"/>
              </w:rPr>
              <w:t>.  Innhold er beskrevet i eget dokument</w:t>
            </w:r>
          </w:p>
        </w:tc>
        <w:tc>
          <w:tcPr>
            <w:tcW w:w="567" w:type="dxa"/>
            <w:tcBorders>
              <w:top w:val="single" w:sz="4" w:space="0" w:color="auto"/>
              <w:left w:val="single" w:sz="4" w:space="0" w:color="auto"/>
              <w:bottom w:val="single" w:sz="4" w:space="0" w:color="auto"/>
              <w:right w:val="single" w:sz="4" w:space="0" w:color="auto"/>
            </w:tcBorders>
          </w:tcPr>
          <w:p w:rsidR="00126010" w:rsidRPr="00AD78CA" w:rsidRDefault="00126010" w:rsidP="00883AF3">
            <w:pPr>
              <w:spacing w:after="0"/>
              <w:ind w:left="0"/>
              <w:jc w:val="center"/>
              <w:rPr>
                <w:b/>
                <w:snapToGrid w:val="0"/>
                <w:color w:val="000000"/>
                <w:sz w:val="20"/>
              </w:rPr>
            </w:pPr>
            <w:r w:rsidRPr="00AD78CA">
              <w:rPr>
                <w:b/>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126010" w:rsidRPr="00D71562" w:rsidRDefault="00126010" w:rsidP="00883AF3">
            <w:pPr>
              <w:spacing w:after="0"/>
              <w:ind w:left="0"/>
              <w:jc w:val="center"/>
              <w:rPr>
                <w:b/>
                <w:snapToGrid w:val="0"/>
                <w:color w:val="000000"/>
                <w:sz w:val="20"/>
              </w:rPr>
            </w:pPr>
            <w:r w:rsidRPr="00D71562">
              <w:rPr>
                <w:b/>
                <w:snapToGrid w:val="0"/>
                <w:color w:val="000000"/>
                <w:sz w:val="20"/>
              </w:rPr>
              <w:t>0..1</w:t>
            </w:r>
          </w:p>
        </w:tc>
        <w:tc>
          <w:tcPr>
            <w:tcW w:w="1701" w:type="dxa"/>
            <w:tcBorders>
              <w:top w:val="single" w:sz="4" w:space="0" w:color="auto"/>
              <w:left w:val="single" w:sz="4" w:space="0" w:color="auto"/>
              <w:bottom w:val="single" w:sz="4" w:space="0" w:color="auto"/>
              <w:right w:val="single" w:sz="4" w:space="0" w:color="auto"/>
            </w:tcBorders>
          </w:tcPr>
          <w:p w:rsidR="00126010" w:rsidRPr="00AD78CA" w:rsidRDefault="00D71562" w:rsidP="00883AF3">
            <w:pPr>
              <w:spacing w:after="0"/>
              <w:ind w:left="0"/>
              <w:rPr>
                <w:b/>
                <w:snapToGrid w:val="0"/>
                <w:color w:val="000000"/>
                <w:sz w:val="20"/>
              </w:rPr>
            </w:pPr>
            <w:r>
              <w:rPr>
                <w:b/>
                <w:snapToGrid w:val="0"/>
                <w:color w:val="000000"/>
                <w:sz w:val="20"/>
              </w:rPr>
              <w:t>Energy</w:t>
            </w:r>
            <w:r w:rsidRPr="00AD78CA">
              <w:rPr>
                <w:b/>
                <w:snapToGrid w:val="0"/>
                <w:color w:val="000000"/>
                <w:sz w:val="20"/>
              </w:rPr>
              <w:t>Details</w:t>
            </w:r>
            <w:r>
              <w:rPr>
                <w:b/>
                <w:snapToGrid w:val="0"/>
                <w:color w:val="000000"/>
                <w:sz w:val="20"/>
              </w:rPr>
              <w:t>type</w:t>
            </w:r>
          </w:p>
        </w:tc>
      </w:tr>
      <w:tr w:rsidR="009F3320" w:rsidRPr="00AD78C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76" w:type="dxa"/>
            <w:tcBorders>
              <w:left w:val="single" w:sz="4" w:space="0" w:color="auto"/>
              <w:bottom w:val="single" w:sz="4" w:space="0" w:color="auto"/>
              <w:right w:val="single" w:sz="4" w:space="0" w:color="auto"/>
            </w:tcBorders>
          </w:tcPr>
          <w:p w:rsidR="00126010" w:rsidRPr="00AD78CA" w:rsidRDefault="00126010" w:rsidP="00883AF3">
            <w:pPr>
              <w:spacing w:after="0"/>
              <w:ind w:left="0"/>
              <w:rPr>
                <w:b/>
                <w:snapToGrid w:val="0"/>
                <w:color w:val="000000"/>
                <w:sz w:val="20"/>
              </w:rPr>
            </w:pPr>
          </w:p>
        </w:tc>
        <w:tc>
          <w:tcPr>
            <w:tcW w:w="276" w:type="dxa"/>
            <w:tcBorders>
              <w:left w:val="single" w:sz="4" w:space="0" w:color="auto"/>
              <w:bottom w:val="single" w:sz="4" w:space="0" w:color="auto"/>
              <w:right w:val="single" w:sz="4" w:space="0" w:color="auto"/>
            </w:tcBorders>
          </w:tcPr>
          <w:p w:rsidR="00126010" w:rsidRPr="00AD78CA" w:rsidRDefault="00126010" w:rsidP="00883AF3">
            <w:pPr>
              <w:spacing w:after="0"/>
              <w:ind w:left="0"/>
              <w:rPr>
                <w:b/>
                <w:snapToGrid w:val="0"/>
                <w:color w:val="000000"/>
                <w:sz w:val="20"/>
              </w:rPr>
            </w:pPr>
          </w:p>
        </w:tc>
        <w:tc>
          <w:tcPr>
            <w:tcW w:w="285" w:type="dxa"/>
            <w:tcBorders>
              <w:left w:val="single" w:sz="4" w:space="0" w:color="auto"/>
              <w:bottom w:val="single" w:sz="4" w:space="0" w:color="auto"/>
              <w:right w:val="single" w:sz="4" w:space="0" w:color="auto"/>
            </w:tcBorders>
          </w:tcPr>
          <w:p w:rsidR="00126010" w:rsidRPr="00AD78CA" w:rsidRDefault="00126010" w:rsidP="00883AF3">
            <w:pPr>
              <w:spacing w:after="0"/>
              <w:ind w:left="0"/>
              <w:rPr>
                <w:b/>
                <w:snapToGrid w:val="0"/>
                <w:color w:val="000000"/>
                <w:sz w:val="20"/>
              </w:rPr>
            </w:pPr>
          </w:p>
        </w:tc>
        <w:tc>
          <w:tcPr>
            <w:tcW w:w="2709" w:type="dxa"/>
            <w:gridSpan w:val="3"/>
            <w:tcBorders>
              <w:left w:val="single" w:sz="4" w:space="0" w:color="auto"/>
              <w:bottom w:val="single" w:sz="4" w:space="0" w:color="auto"/>
              <w:right w:val="single" w:sz="4" w:space="0" w:color="auto"/>
            </w:tcBorders>
          </w:tcPr>
          <w:p w:rsidR="00126010" w:rsidRPr="00AD78CA" w:rsidRDefault="00126010" w:rsidP="00883AF3">
            <w:pPr>
              <w:spacing w:after="0"/>
              <w:ind w:left="0"/>
              <w:rPr>
                <w:b/>
                <w:snapToGrid w:val="0"/>
                <w:color w:val="000000"/>
                <w:sz w:val="20"/>
              </w:rPr>
            </w:pPr>
            <w:r>
              <w:rPr>
                <w:b/>
                <w:snapToGrid w:val="0"/>
                <w:color w:val="000000"/>
                <w:sz w:val="20"/>
              </w:rPr>
              <w:t>Building</w:t>
            </w:r>
            <w:r w:rsidRPr="00AD78CA">
              <w:rPr>
                <w:b/>
                <w:snapToGrid w:val="0"/>
                <w:color w:val="000000"/>
                <w:sz w:val="20"/>
              </w:rPr>
              <w:t>Details</w:t>
            </w:r>
          </w:p>
        </w:tc>
        <w:tc>
          <w:tcPr>
            <w:tcW w:w="6662" w:type="dxa"/>
            <w:tcBorders>
              <w:top w:val="single" w:sz="4" w:space="0" w:color="auto"/>
              <w:left w:val="single" w:sz="4" w:space="0" w:color="auto"/>
              <w:bottom w:val="single" w:sz="4" w:space="0" w:color="auto"/>
              <w:right w:val="single" w:sz="4" w:space="0" w:color="auto"/>
            </w:tcBorders>
          </w:tcPr>
          <w:p w:rsidR="00126010" w:rsidRPr="00AD78CA" w:rsidRDefault="003711F7" w:rsidP="00883AF3">
            <w:pPr>
              <w:spacing w:after="0"/>
              <w:ind w:left="0"/>
              <w:rPr>
                <w:b/>
                <w:snapToGrid w:val="0"/>
                <w:color w:val="000000"/>
                <w:sz w:val="20"/>
              </w:rPr>
            </w:pPr>
            <w:r>
              <w:rPr>
                <w:b/>
                <w:snapToGrid w:val="0"/>
                <w:color w:val="000000"/>
                <w:sz w:val="20"/>
              </w:rPr>
              <w:t xml:space="preserve">Byggedetaljer. </w:t>
            </w:r>
            <w:r w:rsidR="00126010" w:rsidRPr="00AD78CA">
              <w:rPr>
                <w:b/>
                <w:snapToGrid w:val="0"/>
                <w:color w:val="000000"/>
                <w:sz w:val="20"/>
              </w:rPr>
              <w:t xml:space="preserve">Bransjespesifikt tillegg for </w:t>
            </w:r>
            <w:r>
              <w:rPr>
                <w:b/>
                <w:snapToGrid w:val="0"/>
                <w:color w:val="000000"/>
                <w:sz w:val="20"/>
              </w:rPr>
              <w:t>fakturaer innen b</w:t>
            </w:r>
            <w:r w:rsidR="00126010">
              <w:rPr>
                <w:b/>
                <w:snapToGrid w:val="0"/>
                <w:color w:val="000000"/>
                <w:sz w:val="20"/>
              </w:rPr>
              <w:t>ygg</w:t>
            </w:r>
            <w:r>
              <w:rPr>
                <w:b/>
                <w:snapToGrid w:val="0"/>
                <w:color w:val="000000"/>
                <w:sz w:val="20"/>
              </w:rPr>
              <w:t xml:space="preserve">, </w:t>
            </w:r>
            <w:r w:rsidR="0070121D">
              <w:rPr>
                <w:b/>
                <w:snapToGrid w:val="0"/>
                <w:color w:val="000000"/>
                <w:sz w:val="20"/>
              </w:rPr>
              <w:t>e</w:t>
            </w:r>
            <w:r w:rsidR="00126010">
              <w:rPr>
                <w:b/>
                <w:snapToGrid w:val="0"/>
                <w:color w:val="000000"/>
                <w:sz w:val="20"/>
              </w:rPr>
              <w:t>lektro</w:t>
            </w:r>
            <w:r>
              <w:rPr>
                <w:b/>
                <w:snapToGrid w:val="0"/>
                <w:color w:val="000000"/>
                <w:sz w:val="20"/>
              </w:rPr>
              <w:t xml:space="preserve"> og VA/</w:t>
            </w:r>
            <w:r w:rsidR="00126010">
              <w:rPr>
                <w:b/>
                <w:snapToGrid w:val="0"/>
                <w:color w:val="000000"/>
                <w:sz w:val="20"/>
              </w:rPr>
              <w:t>VVS</w:t>
            </w:r>
            <w:r w:rsidR="00126010" w:rsidRPr="00AD78CA">
              <w:rPr>
                <w:b/>
                <w:snapToGrid w:val="0"/>
                <w:color w:val="000000"/>
                <w:sz w:val="20"/>
              </w:rPr>
              <w:t>.  Innhold er beskrevet i eget dokument</w:t>
            </w:r>
          </w:p>
        </w:tc>
        <w:tc>
          <w:tcPr>
            <w:tcW w:w="567" w:type="dxa"/>
            <w:tcBorders>
              <w:top w:val="single" w:sz="4" w:space="0" w:color="auto"/>
              <w:left w:val="single" w:sz="4" w:space="0" w:color="auto"/>
              <w:bottom w:val="single" w:sz="4" w:space="0" w:color="auto"/>
              <w:right w:val="single" w:sz="4" w:space="0" w:color="auto"/>
            </w:tcBorders>
          </w:tcPr>
          <w:p w:rsidR="00126010" w:rsidRPr="00AD78CA" w:rsidRDefault="00126010" w:rsidP="00883AF3">
            <w:pPr>
              <w:spacing w:after="0"/>
              <w:ind w:left="0"/>
              <w:jc w:val="center"/>
              <w:rPr>
                <w:b/>
                <w:snapToGrid w:val="0"/>
                <w:color w:val="000000"/>
                <w:sz w:val="20"/>
              </w:rPr>
            </w:pPr>
            <w:r w:rsidRPr="00AD78CA">
              <w:rPr>
                <w:b/>
                <w:snapToGrid w:val="0"/>
                <w:color w:val="000000"/>
                <w:sz w:val="20"/>
              </w:rPr>
              <w:t>K</w:t>
            </w:r>
          </w:p>
        </w:tc>
        <w:tc>
          <w:tcPr>
            <w:tcW w:w="1276" w:type="dxa"/>
            <w:tcBorders>
              <w:top w:val="single" w:sz="4" w:space="0" w:color="auto"/>
              <w:left w:val="single" w:sz="4" w:space="0" w:color="auto"/>
              <w:bottom w:val="single" w:sz="4" w:space="0" w:color="auto"/>
              <w:right w:val="single" w:sz="4" w:space="0" w:color="auto"/>
            </w:tcBorders>
          </w:tcPr>
          <w:p w:rsidR="00126010" w:rsidRPr="00D71562" w:rsidRDefault="00126010" w:rsidP="00883AF3">
            <w:pPr>
              <w:spacing w:after="0"/>
              <w:ind w:left="0"/>
              <w:jc w:val="center"/>
              <w:rPr>
                <w:b/>
                <w:snapToGrid w:val="0"/>
                <w:color w:val="000000"/>
                <w:sz w:val="20"/>
              </w:rPr>
            </w:pPr>
            <w:r w:rsidRPr="00D71562">
              <w:rPr>
                <w:b/>
                <w:snapToGrid w:val="0"/>
                <w:color w:val="000000"/>
                <w:sz w:val="20"/>
              </w:rPr>
              <w:t>0..1</w:t>
            </w:r>
          </w:p>
        </w:tc>
        <w:tc>
          <w:tcPr>
            <w:tcW w:w="1701" w:type="dxa"/>
            <w:tcBorders>
              <w:top w:val="single" w:sz="4" w:space="0" w:color="auto"/>
              <w:left w:val="single" w:sz="4" w:space="0" w:color="auto"/>
              <w:bottom w:val="single" w:sz="4" w:space="0" w:color="auto"/>
              <w:right w:val="single" w:sz="4" w:space="0" w:color="auto"/>
            </w:tcBorders>
          </w:tcPr>
          <w:p w:rsidR="00126010" w:rsidRPr="00AD78CA" w:rsidRDefault="00D71562" w:rsidP="00883AF3">
            <w:pPr>
              <w:spacing w:after="0"/>
              <w:ind w:left="0"/>
              <w:rPr>
                <w:b/>
                <w:snapToGrid w:val="0"/>
                <w:color w:val="000000"/>
                <w:sz w:val="20"/>
              </w:rPr>
            </w:pPr>
            <w:r>
              <w:rPr>
                <w:b/>
                <w:snapToGrid w:val="0"/>
                <w:color w:val="000000"/>
                <w:sz w:val="20"/>
              </w:rPr>
              <w:t>Building</w:t>
            </w:r>
            <w:r w:rsidRPr="00AD78CA">
              <w:rPr>
                <w:b/>
                <w:snapToGrid w:val="0"/>
                <w:color w:val="000000"/>
                <w:sz w:val="20"/>
              </w:rPr>
              <w:t>Details</w:t>
            </w:r>
            <w:r>
              <w:rPr>
                <w:b/>
                <w:snapToGrid w:val="0"/>
                <w:color w:val="000000"/>
                <w:sz w:val="20"/>
              </w:rPr>
              <w:t>type</w:t>
            </w:r>
          </w:p>
        </w:tc>
      </w:tr>
    </w:tbl>
    <w:p w:rsidR="00FA612D" w:rsidRPr="00AD78CA" w:rsidRDefault="00F15F05" w:rsidP="00592F09">
      <w:pPr>
        <w:pStyle w:val="HeadingBase"/>
      </w:pPr>
      <w:r w:rsidRPr="00AD78CA">
        <w:t>XML-eksempel</w:t>
      </w:r>
    </w:p>
    <w:p w:rsidR="00F15F05" w:rsidRPr="00D72279" w:rsidRDefault="00F15F05" w:rsidP="00E96BC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eastAsia="en-US"/>
        </w:rPr>
        <w:tab/>
      </w:r>
      <w:r w:rsidRPr="001C7772">
        <w:rPr>
          <w:rFonts w:ascii="Times New Roman" w:hAnsi="Times New Roman"/>
          <w:color w:val="000000"/>
          <w:szCs w:val="22"/>
          <w:highlight w:val="white"/>
          <w:lang w:eastAsia="en-US"/>
        </w:rPr>
        <w:tab/>
      </w:r>
      <w:r w:rsidRPr="00D72279">
        <w:rPr>
          <w:rFonts w:ascii="Times New Roman" w:hAnsi="Times New Roman"/>
          <w:color w:val="0000FF"/>
          <w:szCs w:val="22"/>
          <w:highlight w:val="white"/>
          <w:lang w:val="en-US" w:eastAsia="en-US"/>
        </w:rPr>
        <w:t>&lt;</w:t>
      </w:r>
      <w:r w:rsidRPr="00D72279">
        <w:rPr>
          <w:rFonts w:ascii="Times New Roman" w:hAnsi="Times New Roman"/>
          <w:color w:val="800000"/>
          <w:szCs w:val="22"/>
          <w:highlight w:val="white"/>
          <w:lang w:val="en-US" w:eastAsia="en-US"/>
        </w:rPr>
        <w:t>InvoiceDetails</w:t>
      </w:r>
      <w:r w:rsidRPr="00D72279">
        <w:rPr>
          <w:rFonts w:ascii="Times New Roman" w:hAnsi="Times New Roman"/>
          <w:color w:val="0000FF"/>
          <w:szCs w:val="22"/>
          <w:highlight w:val="white"/>
          <w:lang w:val="en-US" w:eastAsia="en-US"/>
        </w:rPr>
        <w:t>&gt;</w:t>
      </w:r>
    </w:p>
    <w:p w:rsidR="00F15F05" w:rsidRPr="00D72279" w:rsidRDefault="00F15F05" w:rsidP="00E96BCC">
      <w:pPr>
        <w:spacing w:before="0" w:after="0"/>
        <w:rPr>
          <w:rFonts w:ascii="Times New Roman" w:hAnsi="Times New Roman"/>
          <w:color w:val="000000"/>
          <w:szCs w:val="22"/>
          <w:highlight w:val="white"/>
          <w:lang w:val="en-US" w:eastAsia="en-US"/>
        </w:rPr>
      </w:pP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FF"/>
          <w:szCs w:val="22"/>
          <w:highlight w:val="white"/>
          <w:lang w:val="en-US" w:eastAsia="en-US"/>
        </w:rPr>
        <w:t>&lt;</w:t>
      </w:r>
      <w:r w:rsidRPr="00D72279">
        <w:rPr>
          <w:rFonts w:ascii="Times New Roman" w:hAnsi="Times New Roman"/>
          <w:color w:val="800000"/>
          <w:szCs w:val="22"/>
          <w:highlight w:val="white"/>
          <w:lang w:val="en-US" w:eastAsia="en-US"/>
        </w:rPr>
        <w:t>BaseItemDetails</w:t>
      </w:r>
      <w:r w:rsidRPr="00D72279">
        <w:rPr>
          <w:rFonts w:ascii="Times New Roman" w:hAnsi="Times New Roman"/>
          <w:color w:val="0000FF"/>
          <w:szCs w:val="22"/>
          <w:highlight w:val="white"/>
          <w:lang w:val="en-US" w:eastAsia="en-US"/>
        </w:rPr>
        <w:t>&gt;</w:t>
      </w:r>
    </w:p>
    <w:p w:rsidR="00F15F05" w:rsidRPr="00D72279" w:rsidRDefault="00F15F05" w:rsidP="00E96BCC">
      <w:pPr>
        <w:spacing w:before="0" w:after="0"/>
        <w:rPr>
          <w:rFonts w:ascii="Times New Roman" w:hAnsi="Times New Roman"/>
          <w:color w:val="000000"/>
          <w:szCs w:val="22"/>
          <w:highlight w:val="white"/>
          <w:lang w:val="en-US" w:eastAsia="en-US"/>
        </w:rPr>
      </w:pP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FF"/>
          <w:szCs w:val="22"/>
          <w:highlight w:val="white"/>
          <w:lang w:val="en-US" w:eastAsia="en-US"/>
        </w:rPr>
        <w:t>&lt;</w:t>
      </w:r>
      <w:r w:rsidRPr="00D72279">
        <w:rPr>
          <w:rFonts w:ascii="Times New Roman" w:hAnsi="Times New Roman"/>
          <w:color w:val="800000"/>
          <w:szCs w:val="22"/>
          <w:highlight w:val="white"/>
          <w:lang w:val="en-US" w:eastAsia="en-US"/>
        </w:rPr>
        <w:t>LineItemNum</w:t>
      </w:r>
      <w:r w:rsidRPr="00D72279">
        <w:rPr>
          <w:rFonts w:ascii="Times New Roman" w:hAnsi="Times New Roman"/>
          <w:color w:val="0000FF"/>
          <w:szCs w:val="22"/>
          <w:highlight w:val="white"/>
          <w:lang w:val="en-US" w:eastAsia="en-US"/>
        </w:rPr>
        <w:t>&gt;</w:t>
      </w:r>
      <w:r w:rsidRPr="00D72279">
        <w:rPr>
          <w:rFonts w:ascii="Times New Roman" w:hAnsi="Times New Roman"/>
          <w:color w:val="000000"/>
          <w:szCs w:val="22"/>
          <w:highlight w:val="white"/>
          <w:lang w:val="en-US" w:eastAsia="en-US"/>
        </w:rPr>
        <w:t>1</w:t>
      </w:r>
      <w:r w:rsidRPr="00D72279">
        <w:rPr>
          <w:rFonts w:ascii="Times New Roman" w:hAnsi="Times New Roman"/>
          <w:color w:val="0000FF"/>
          <w:szCs w:val="22"/>
          <w:highlight w:val="white"/>
          <w:lang w:val="en-US" w:eastAsia="en-US"/>
        </w:rPr>
        <w:t>&lt;/</w:t>
      </w:r>
      <w:r w:rsidRPr="00D72279">
        <w:rPr>
          <w:rFonts w:ascii="Times New Roman" w:hAnsi="Times New Roman"/>
          <w:color w:val="800000"/>
          <w:szCs w:val="22"/>
          <w:highlight w:val="white"/>
          <w:lang w:val="en-US" w:eastAsia="en-US"/>
        </w:rPr>
        <w:t>LineItemNum</w:t>
      </w:r>
      <w:r w:rsidRPr="00D72279">
        <w:rPr>
          <w:rFonts w:ascii="Times New Roman" w:hAnsi="Times New Roman"/>
          <w:color w:val="0000FF"/>
          <w:szCs w:val="22"/>
          <w:highlight w:val="white"/>
          <w:lang w:val="en-US" w:eastAsia="en-US"/>
        </w:rPr>
        <w:t>&gt;</w:t>
      </w:r>
    </w:p>
    <w:p w:rsidR="00F15F05" w:rsidRPr="00D72279" w:rsidRDefault="00F15F05" w:rsidP="00E96BCC">
      <w:pPr>
        <w:spacing w:before="0" w:after="0"/>
        <w:rPr>
          <w:rFonts w:ascii="Times New Roman" w:hAnsi="Times New Roman"/>
          <w:color w:val="000000"/>
          <w:szCs w:val="22"/>
          <w:highlight w:val="white"/>
          <w:lang w:val="en-US" w:eastAsia="en-US"/>
        </w:rPr>
      </w:pP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FF"/>
          <w:szCs w:val="22"/>
          <w:highlight w:val="white"/>
          <w:lang w:val="en-US" w:eastAsia="en-US"/>
        </w:rPr>
        <w:t>&lt;</w:t>
      </w:r>
      <w:r w:rsidRPr="00D72279">
        <w:rPr>
          <w:rFonts w:ascii="Times New Roman" w:hAnsi="Times New Roman"/>
          <w:color w:val="800000"/>
          <w:szCs w:val="22"/>
          <w:highlight w:val="white"/>
          <w:lang w:val="en-US" w:eastAsia="en-US"/>
        </w:rPr>
        <w:t>SuppliersProductId</w:t>
      </w:r>
      <w:r w:rsidRPr="00D72279">
        <w:rPr>
          <w:rFonts w:ascii="Times New Roman" w:hAnsi="Times New Roman"/>
          <w:color w:val="0000FF"/>
          <w:szCs w:val="22"/>
          <w:highlight w:val="white"/>
          <w:lang w:val="en-US" w:eastAsia="en-US"/>
        </w:rPr>
        <w:t>&gt;</w:t>
      </w:r>
      <w:r w:rsidRPr="00D72279">
        <w:rPr>
          <w:rFonts w:ascii="Times New Roman" w:hAnsi="Times New Roman"/>
          <w:color w:val="000000"/>
          <w:szCs w:val="22"/>
          <w:highlight w:val="white"/>
          <w:lang w:val="en-US" w:eastAsia="en-US"/>
        </w:rPr>
        <w:t>55555</w:t>
      </w:r>
      <w:r w:rsidRPr="00D72279">
        <w:rPr>
          <w:rFonts w:ascii="Times New Roman" w:hAnsi="Times New Roman"/>
          <w:color w:val="0000FF"/>
          <w:szCs w:val="22"/>
          <w:highlight w:val="white"/>
          <w:lang w:val="en-US" w:eastAsia="en-US"/>
        </w:rPr>
        <w:t>&lt;/</w:t>
      </w:r>
      <w:r w:rsidRPr="00D72279">
        <w:rPr>
          <w:rFonts w:ascii="Times New Roman" w:hAnsi="Times New Roman"/>
          <w:color w:val="800000"/>
          <w:szCs w:val="22"/>
          <w:highlight w:val="white"/>
          <w:lang w:val="en-US" w:eastAsia="en-US"/>
        </w:rPr>
        <w:t>SuppliersProductId</w:t>
      </w:r>
      <w:r w:rsidRPr="00D72279">
        <w:rPr>
          <w:rFonts w:ascii="Times New Roman" w:hAnsi="Times New Roman"/>
          <w:color w:val="0000FF"/>
          <w:szCs w:val="22"/>
          <w:highlight w:val="white"/>
          <w:lang w:val="en-US" w:eastAsia="en-US"/>
        </w:rPr>
        <w:t>&gt;</w:t>
      </w:r>
    </w:p>
    <w:p w:rsidR="00F15F05" w:rsidRPr="00D72279" w:rsidRDefault="00F15F05" w:rsidP="00E96BCC">
      <w:pPr>
        <w:spacing w:before="0" w:after="0"/>
        <w:rPr>
          <w:rFonts w:ascii="Times New Roman" w:hAnsi="Times New Roman"/>
          <w:color w:val="000000"/>
          <w:szCs w:val="22"/>
          <w:highlight w:val="white"/>
          <w:lang w:val="en-US" w:eastAsia="en-US"/>
        </w:rPr>
      </w:pP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FF"/>
          <w:szCs w:val="22"/>
          <w:highlight w:val="white"/>
          <w:lang w:val="en-US" w:eastAsia="en-US"/>
        </w:rPr>
        <w:t>&lt;</w:t>
      </w:r>
      <w:r w:rsidRPr="00D72279">
        <w:rPr>
          <w:rFonts w:ascii="Times New Roman" w:hAnsi="Times New Roman"/>
          <w:color w:val="800000"/>
          <w:szCs w:val="22"/>
          <w:highlight w:val="white"/>
          <w:lang w:val="en-US" w:eastAsia="en-US"/>
        </w:rPr>
        <w:t>Description</w:t>
      </w:r>
      <w:r w:rsidRPr="00D72279">
        <w:rPr>
          <w:rFonts w:ascii="Times New Roman" w:hAnsi="Times New Roman"/>
          <w:color w:val="0000FF"/>
          <w:szCs w:val="22"/>
          <w:highlight w:val="white"/>
          <w:lang w:val="en-US" w:eastAsia="en-US"/>
        </w:rPr>
        <w:t>&gt;</w:t>
      </w:r>
      <w:r w:rsidRPr="00D72279">
        <w:rPr>
          <w:rFonts w:ascii="Times New Roman" w:hAnsi="Times New Roman"/>
          <w:color w:val="000000"/>
          <w:szCs w:val="22"/>
          <w:highlight w:val="white"/>
          <w:lang w:val="en-US" w:eastAsia="en-US"/>
        </w:rPr>
        <w:t>Product1</w:t>
      </w:r>
      <w:r w:rsidRPr="00D72279">
        <w:rPr>
          <w:rFonts w:ascii="Times New Roman" w:hAnsi="Times New Roman"/>
          <w:color w:val="0000FF"/>
          <w:szCs w:val="22"/>
          <w:highlight w:val="white"/>
          <w:lang w:val="en-US" w:eastAsia="en-US"/>
        </w:rPr>
        <w:t>&lt;/</w:t>
      </w:r>
      <w:r w:rsidRPr="00D72279">
        <w:rPr>
          <w:rFonts w:ascii="Times New Roman" w:hAnsi="Times New Roman"/>
          <w:color w:val="800000"/>
          <w:szCs w:val="22"/>
          <w:highlight w:val="white"/>
          <w:lang w:val="en-US" w:eastAsia="en-US"/>
        </w:rPr>
        <w:t>Description</w:t>
      </w:r>
      <w:r w:rsidRPr="00D72279">
        <w:rPr>
          <w:rFonts w:ascii="Times New Roman" w:hAnsi="Times New Roman"/>
          <w:color w:val="0000FF"/>
          <w:szCs w:val="22"/>
          <w:highlight w:val="white"/>
          <w:lang w:val="en-US" w:eastAsia="en-US"/>
        </w:rPr>
        <w:t>&gt;</w:t>
      </w:r>
    </w:p>
    <w:p w:rsidR="00F15F05" w:rsidRPr="00D72279" w:rsidRDefault="00F15F05" w:rsidP="00E96BCC">
      <w:pPr>
        <w:spacing w:before="0" w:after="0"/>
        <w:rPr>
          <w:rFonts w:ascii="Times New Roman" w:hAnsi="Times New Roman"/>
          <w:color w:val="000000"/>
          <w:szCs w:val="22"/>
          <w:highlight w:val="white"/>
          <w:lang w:val="en-US" w:eastAsia="en-US"/>
        </w:rPr>
      </w:pP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FF"/>
          <w:szCs w:val="22"/>
          <w:highlight w:val="white"/>
          <w:lang w:val="en-US" w:eastAsia="en-US"/>
        </w:rPr>
        <w:t>&lt;</w:t>
      </w:r>
      <w:r w:rsidRPr="00D72279">
        <w:rPr>
          <w:rFonts w:ascii="Times New Roman" w:hAnsi="Times New Roman"/>
          <w:color w:val="800000"/>
          <w:szCs w:val="22"/>
          <w:highlight w:val="white"/>
          <w:lang w:val="en-US" w:eastAsia="en-US"/>
        </w:rPr>
        <w:t>BuyersProductId</w:t>
      </w:r>
      <w:r w:rsidRPr="00D72279">
        <w:rPr>
          <w:rFonts w:ascii="Times New Roman" w:hAnsi="Times New Roman"/>
          <w:color w:val="0000FF"/>
          <w:szCs w:val="22"/>
          <w:highlight w:val="white"/>
          <w:lang w:val="en-US" w:eastAsia="en-US"/>
        </w:rPr>
        <w:t>&gt;</w:t>
      </w:r>
      <w:r w:rsidRPr="00D72279">
        <w:rPr>
          <w:rFonts w:ascii="Times New Roman" w:hAnsi="Times New Roman"/>
          <w:color w:val="000000"/>
          <w:szCs w:val="22"/>
          <w:highlight w:val="white"/>
          <w:lang w:val="en-US" w:eastAsia="en-US"/>
        </w:rPr>
        <w:t>66666</w:t>
      </w:r>
      <w:r w:rsidRPr="00D72279">
        <w:rPr>
          <w:rFonts w:ascii="Times New Roman" w:hAnsi="Times New Roman"/>
          <w:color w:val="0000FF"/>
          <w:szCs w:val="22"/>
          <w:highlight w:val="white"/>
          <w:lang w:val="en-US" w:eastAsia="en-US"/>
        </w:rPr>
        <w:t>&lt;/</w:t>
      </w:r>
      <w:r w:rsidRPr="00D72279">
        <w:rPr>
          <w:rFonts w:ascii="Times New Roman" w:hAnsi="Times New Roman"/>
          <w:color w:val="800000"/>
          <w:szCs w:val="22"/>
          <w:highlight w:val="white"/>
          <w:lang w:val="en-US" w:eastAsia="en-US"/>
        </w:rPr>
        <w:t>BuyersProductId</w:t>
      </w:r>
      <w:r w:rsidRPr="00D72279">
        <w:rPr>
          <w:rFonts w:ascii="Times New Roman" w:hAnsi="Times New Roman"/>
          <w:color w:val="0000FF"/>
          <w:szCs w:val="22"/>
          <w:highlight w:val="white"/>
          <w:lang w:val="en-US" w:eastAsia="en-US"/>
        </w:rPr>
        <w:t>&gt;</w:t>
      </w:r>
    </w:p>
    <w:p w:rsidR="00F15F05" w:rsidRPr="001C7772" w:rsidRDefault="00F15F05" w:rsidP="00E96BCC">
      <w:pPr>
        <w:spacing w:before="0" w:after="0"/>
        <w:rPr>
          <w:rFonts w:ascii="Times New Roman" w:hAnsi="Times New Roman"/>
          <w:color w:val="000000"/>
          <w:szCs w:val="22"/>
          <w:highlight w:val="white"/>
          <w:lang w:val="en-US" w:eastAsia="en-US"/>
        </w:rPr>
      </w:pP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UnitPrice</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2.</w:t>
      </w:r>
      <w:r w:rsidR="001F2C77" w:rsidRPr="001C7772">
        <w:rPr>
          <w:rFonts w:ascii="Times New Roman" w:hAnsi="Times New Roman"/>
          <w:color w:val="000000"/>
          <w:szCs w:val="22"/>
          <w:highlight w:val="white"/>
          <w:lang w:val="en-US" w:eastAsia="en-US"/>
        </w:rPr>
        <w:t>5</w:t>
      </w:r>
      <w:r w:rsidR="005E6D57" w:rsidRPr="001C7772">
        <w:rPr>
          <w:rFonts w:ascii="Times New Roman" w:hAnsi="Times New Roman"/>
          <w:color w:val="000000"/>
          <w:szCs w:val="22"/>
          <w:highlight w:val="white"/>
          <w:lang w:val="en-US" w:eastAsia="en-US"/>
        </w:rPr>
        <w:t>0</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UnitPrice</w:t>
      </w:r>
      <w:r w:rsidRPr="001C7772">
        <w:rPr>
          <w:rFonts w:ascii="Times New Roman" w:hAnsi="Times New Roman"/>
          <w:color w:val="0000FF"/>
          <w:szCs w:val="22"/>
          <w:highlight w:val="white"/>
          <w:lang w:val="en-US" w:eastAsia="en-US"/>
        </w:rPr>
        <w:t>&gt;</w:t>
      </w:r>
    </w:p>
    <w:p w:rsidR="00F15F05" w:rsidRPr="001C7772" w:rsidRDefault="00F15F05" w:rsidP="00E96BC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PriceType</w:t>
      </w:r>
      <w:r w:rsidRPr="001C7772">
        <w:rPr>
          <w:rFonts w:ascii="Times New Roman" w:hAnsi="Times New Roman"/>
          <w:color w:val="0000FF"/>
          <w:szCs w:val="22"/>
          <w:highlight w:val="white"/>
          <w:lang w:val="en-US" w:eastAsia="en-US"/>
        </w:rPr>
        <w:t>&gt;</w:t>
      </w:r>
      <w:r w:rsidR="001F2C77" w:rsidRPr="001C7772">
        <w:rPr>
          <w:rFonts w:ascii="Times New Roman" w:hAnsi="Times New Roman"/>
          <w:color w:val="000000"/>
          <w:szCs w:val="22"/>
          <w:highlight w:val="white"/>
          <w:lang w:val="en-US" w:eastAsia="en-US"/>
        </w:rPr>
        <w:t>AAB</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PriceType</w:t>
      </w:r>
      <w:r w:rsidRPr="001C7772">
        <w:rPr>
          <w:rFonts w:ascii="Times New Roman" w:hAnsi="Times New Roman"/>
          <w:color w:val="0000FF"/>
          <w:szCs w:val="22"/>
          <w:highlight w:val="white"/>
          <w:lang w:val="en-US" w:eastAsia="en-US"/>
        </w:rPr>
        <w:t>&gt;</w:t>
      </w:r>
    </w:p>
    <w:p w:rsidR="00F15F05" w:rsidRPr="001C7772" w:rsidRDefault="00F15F05" w:rsidP="00E96BC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LineItemPreDiscountAmount</w:t>
      </w:r>
      <w:r w:rsidRPr="001C7772">
        <w:rPr>
          <w:rFonts w:ascii="Times New Roman" w:hAnsi="Times New Roman"/>
          <w:color w:val="0000FF"/>
          <w:szCs w:val="22"/>
          <w:highlight w:val="white"/>
          <w:lang w:val="en-US" w:eastAsia="en-US"/>
        </w:rPr>
        <w:t>&gt;</w:t>
      </w:r>
      <w:r w:rsidR="00495E31" w:rsidRPr="001C7772">
        <w:rPr>
          <w:rFonts w:ascii="Times New Roman" w:hAnsi="Times New Roman"/>
          <w:color w:val="000000"/>
          <w:szCs w:val="22"/>
          <w:highlight w:val="white"/>
          <w:lang w:val="en-US" w:eastAsia="en-US"/>
        </w:rPr>
        <w:t>12.5</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LineItemPreDiscountAmount</w:t>
      </w:r>
      <w:r w:rsidRPr="001C7772">
        <w:rPr>
          <w:rFonts w:ascii="Times New Roman" w:hAnsi="Times New Roman"/>
          <w:color w:val="0000FF"/>
          <w:szCs w:val="22"/>
          <w:highlight w:val="white"/>
          <w:lang w:val="en-US" w:eastAsia="en-US"/>
        </w:rPr>
        <w:t>&gt;</w:t>
      </w:r>
    </w:p>
    <w:p w:rsidR="00F15F05" w:rsidRPr="001C7772" w:rsidRDefault="00F15F05" w:rsidP="00E96BC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LineItemAmount</w:t>
      </w:r>
      <w:r w:rsidRPr="001C7772">
        <w:rPr>
          <w:rFonts w:ascii="Times New Roman" w:hAnsi="Times New Roman"/>
          <w:color w:val="0000FF"/>
          <w:szCs w:val="22"/>
          <w:highlight w:val="white"/>
          <w:lang w:val="en-US" w:eastAsia="en-US"/>
        </w:rPr>
        <w:t>&gt;</w:t>
      </w:r>
      <w:r w:rsidR="001F2C77" w:rsidRPr="001C7772">
        <w:rPr>
          <w:rFonts w:ascii="Times New Roman" w:hAnsi="Times New Roman"/>
          <w:color w:val="000000"/>
          <w:szCs w:val="22"/>
          <w:highlight w:val="white"/>
          <w:lang w:val="en-US" w:eastAsia="en-US"/>
        </w:rPr>
        <w:t>1</w:t>
      </w:r>
      <w:r w:rsidR="00FC7EBE" w:rsidRPr="001C7772">
        <w:rPr>
          <w:rFonts w:ascii="Times New Roman" w:hAnsi="Times New Roman"/>
          <w:color w:val="000000"/>
          <w:szCs w:val="22"/>
          <w:highlight w:val="white"/>
          <w:lang w:val="en-US" w:eastAsia="en-US"/>
        </w:rPr>
        <w:t>1</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LineItemAmount</w:t>
      </w:r>
      <w:r w:rsidRPr="001C7772">
        <w:rPr>
          <w:rFonts w:ascii="Times New Roman" w:hAnsi="Times New Roman"/>
          <w:color w:val="0000FF"/>
          <w:szCs w:val="22"/>
          <w:highlight w:val="white"/>
          <w:lang w:val="en-US" w:eastAsia="en-US"/>
        </w:rPr>
        <w:t>&gt;</w:t>
      </w:r>
    </w:p>
    <w:p w:rsidR="00F15F05" w:rsidRPr="001C7772" w:rsidRDefault="00F15F05" w:rsidP="00E96BC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QuantityInvoiced</w:t>
      </w:r>
      <w:r w:rsidRPr="001C7772">
        <w:rPr>
          <w:rFonts w:ascii="Times New Roman" w:hAnsi="Times New Roman"/>
          <w:color w:val="0000FF"/>
          <w:szCs w:val="22"/>
          <w:highlight w:val="white"/>
          <w:lang w:val="en-US" w:eastAsia="en-US"/>
        </w:rPr>
        <w:t>&gt;</w:t>
      </w:r>
      <w:r w:rsidR="005E6D57" w:rsidRPr="001C7772">
        <w:rPr>
          <w:rFonts w:ascii="Times New Roman" w:hAnsi="Times New Roman"/>
          <w:color w:val="000000"/>
          <w:szCs w:val="22"/>
          <w:highlight w:val="white"/>
          <w:lang w:val="en-US" w:eastAsia="en-US"/>
        </w:rPr>
        <w:t>5</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QuantityInvoiced</w:t>
      </w:r>
      <w:r w:rsidRPr="001C7772">
        <w:rPr>
          <w:rFonts w:ascii="Times New Roman" w:hAnsi="Times New Roman"/>
          <w:color w:val="0000FF"/>
          <w:szCs w:val="22"/>
          <w:highlight w:val="white"/>
          <w:lang w:val="en-US" w:eastAsia="en-US"/>
        </w:rPr>
        <w:t>&gt;</w:t>
      </w:r>
    </w:p>
    <w:p w:rsidR="00F15F05" w:rsidRPr="00A21A9B" w:rsidRDefault="00F15F05" w:rsidP="00E96BC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A21A9B">
        <w:rPr>
          <w:rFonts w:ascii="Times New Roman" w:hAnsi="Times New Roman"/>
          <w:color w:val="0000FF"/>
          <w:szCs w:val="22"/>
          <w:highlight w:val="white"/>
          <w:lang w:val="en-US" w:eastAsia="en-US"/>
        </w:rPr>
        <w:t>&lt;</w:t>
      </w:r>
      <w:r w:rsidRPr="00A21A9B">
        <w:rPr>
          <w:rFonts w:ascii="Times New Roman" w:hAnsi="Times New Roman"/>
          <w:color w:val="800000"/>
          <w:szCs w:val="22"/>
          <w:highlight w:val="white"/>
          <w:lang w:val="en-US" w:eastAsia="en-US"/>
        </w:rPr>
        <w:t>UnitOfMeasure</w:t>
      </w:r>
      <w:r w:rsidRPr="00A21A9B">
        <w:rPr>
          <w:rFonts w:ascii="Times New Roman" w:hAnsi="Times New Roman"/>
          <w:color w:val="0000FF"/>
          <w:szCs w:val="22"/>
          <w:highlight w:val="white"/>
          <w:lang w:val="en-US" w:eastAsia="en-US"/>
        </w:rPr>
        <w:t>&gt;</w:t>
      </w:r>
      <w:r w:rsidRPr="00A21A9B">
        <w:rPr>
          <w:rFonts w:ascii="Times New Roman" w:hAnsi="Times New Roman"/>
          <w:color w:val="000000"/>
          <w:szCs w:val="22"/>
          <w:highlight w:val="white"/>
          <w:lang w:val="en-US" w:eastAsia="en-US"/>
        </w:rPr>
        <w:t>Stk</w:t>
      </w:r>
      <w:r w:rsidRPr="00A21A9B">
        <w:rPr>
          <w:rFonts w:ascii="Times New Roman" w:hAnsi="Times New Roman"/>
          <w:color w:val="0000FF"/>
          <w:szCs w:val="22"/>
          <w:highlight w:val="white"/>
          <w:lang w:val="en-US" w:eastAsia="en-US"/>
        </w:rPr>
        <w:t>&lt;/</w:t>
      </w:r>
      <w:r w:rsidRPr="00A21A9B">
        <w:rPr>
          <w:rFonts w:ascii="Times New Roman" w:hAnsi="Times New Roman"/>
          <w:color w:val="800000"/>
          <w:szCs w:val="22"/>
          <w:highlight w:val="white"/>
          <w:lang w:val="en-US" w:eastAsia="en-US"/>
        </w:rPr>
        <w:t>UnitOfMeasure</w:t>
      </w:r>
      <w:r w:rsidRPr="00A21A9B">
        <w:rPr>
          <w:rFonts w:ascii="Times New Roman" w:hAnsi="Times New Roman"/>
          <w:color w:val="0000FF"/>
          <w:szCs w:val="22"/>
          <w:highlight w:val="white"/>
          <w:lang w:val="en-US" w:eastAsia="en-US"/>
        </w:rPr>
        <w:t>&gt;</w:t>
      </w:r>
    </w:p>
    <w:p w:rsidR="00F15F05" w:rsidRPr="00A21A9B" w:rsidRDefault="00F15F05" w:rsidP="00E96BCC">
      <w:pPr>
        <w:spacing w:before="0" w:after="0"/>
        <w:rPr>
          <w:rFonts w:ascii="Times New Roman" w:hAnsi="Times New Roman"/>
          <w:color w:val="000000"/>
          <w:szCs w:val="22"/>
          <w:highlight w:val="white"/>
          <w:lang w:val="en-US" w:eastAsia="en-US"/>
        </w:rPr>
      </w:pPr>
      <w:bookmarkStart w:id="35" w:name="OLE_LINK4"/>
      <w:bookmarkStart w:id="36" w:name="OLE_LINK5"/>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FF"/>
          <w:szCs w:val="22"/>
          <w:highlight w:val="white"/>
          <w:lang w:val="en-US" w:eastAsia="en-US"/>
        </w:rPr>
        <w:t>&lt;</w:t>
      </w:r>
      <w:r w:rsidRPr="00A21A9B">
        <w:rPr>
          <w:rFonts w:ascii="Times New Roman" w:hAnsi="Times New Roman"/>
          <w:color w:val="800000"/>
          <w:szCs w:val="22"/>
          <w:highlight w:val="white"/>
          <w:lang w:val="en-US" w:eastAsia="en-US"/>
        </w:rPr>
        <w:t>VatInfo</w:t>
      </w:r>
      <w:r w:rsidRPr="00A21A9B">
        <w:rPr>
          <w:rFonts w:ascii="Times New Roman" w:hAnsi="Times New Roman"/>
          <w:color w:val="0000FF"/>
          <w:szCs w:val="22"/>
          <w:highlight w:val="white"/>
          <w:lang w:val="en-US" w:eastAsia="en-US"/>
        </w:rPr>
        <w:t>&gt;</w:t>
      </w:r>
    </w:p>
    <w:p w:rsidR="00F15F05" w:rsidRPr="00A21A9B" w:rsidRDefault="00F15F05" w:rsidP="00E96BCC">
      <w:pPr>
        <w:spacing w:before="0" w:after="0"/>
        <w:rPr>
          <w:rFonts w:ascii="Times New Roman" w:hAnsi="Times New Roman"/>
          <w:color w:val="000000"/>
          <w:szCs w:val="22"/>
          <w:highlight w:val="white"/>
          <w:lang w:val="en-US" w:eastAsia="en-US"/>
        </w:rPr>
      </w:pP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FF"/>
          <w:szCs w:val="22"/>
          <w:highlight w:val="white"/>
          <w:lang w:val="en-US" w:eastAsia="en-US"/>
        </w:rPr>
        <w:t>&lt;</w:t>
      </w:r>
      <w:r w:rsidRPr="00A21A9B">
        <w:rPr>
          <w:rFonts w:ascii="Times New Roman" w:hAnsi="Times New Roman"/>
          <w:color w:val="800000"/>
          <w:szCs w:val="22"/>
          <w:highlight w:val="white"/>
          <w:lang w:val="en-US" w:eastAsia="en-US"/>
        </w:rPr>
        <w:t>VatPercent</w:t>
      </w:r>
      <w:r w:rsidRPr="00A21A9B">
        <w:rPr>
          <w:rFonts w:ascii="Times New Roman" w:hAnsi="Times New Roman"/>
          <w:color w:val="0000FF"/>
          <w:szCs w:val="22"/>
          <w:highlight w:val="white"/>
          <w:lang w:val="en-US" w:eastAsia="en-US"/>
        </w:rPr>
        <w:t>&gt;</w:t>
      </w:r>
      <w:r w:rsidRPr="00A21A9B">
        <w:rPr>
          <w:rFonts w:ascii="Times New Roman" w:hAnsi="Times New Roman"/>
          <w:color w:val="000000"/>
          <w:szCs w:val="22"/>
          <w:highlight w:val="white"/>
          <w:lang w:val="en-US" w:eastAsia="en-US"/>
        </w:rPr>
        <w:t>25</w:t>
      </w:r>
      <w:r w:rsidRPr="00A21A9B">
        <w:rPr>
          <w:rFonts w:ascii="Times New Roman" w:hAnsi="Times New Roman"/>
          <w:color w:val="0000FF"/>
          <w:szCs w:val="22"/>
          <w:highlight w:val="white"/>
          <w:lang w:val="en-US" w:eastAsia="en-US"/>
        </w:rPr>
        <w:t>&lt;/</w:t>
      </w:r>
      <w:r w:rsidRPr="00A21A9B">
        <w:rPr>
          <w:rFonts w:ascii="Times New Roman" w:hAnsi="Times New Roman"/>
          <w:color w:val="800000"/>
          <w:szCs w:val="22"/>
          <w:highlight w:val="white"/>
          <w:lang w:val="en-US" w:eastAsia="en-US"/>
        </w:rPr>
        <w:t>VatPercent</w:t>
      </w:r>
      <w:r w:rsidRPr="00A21A9B">
        <w:rPr>
          <w:rFonts w:ascii="Times New Roman" w:hAnsi="Times New Roman"/>
          <w:color w:val="0000FF"/>
          <w:szCs w:val="22"/>
          <w:highlight w:val="white"/>
          <w:lang w:val="en-US" w:eastAsia="en-US"/>
        </w:rPr>
        <w:t>&gt;</w:t>
      </w:r>
    </w:p>
    <w:p w:rsidR="00F15F05" w:rsidRPr="00A21A9B" w:rsidRDefault="00F15F05" w:rsidP="00E96BCC">
      <w:pPr>
        <w:spacing w:before="0" w:after="0"/>
        <w:rPr>
          <w:rFonts w:ascii="Times New Roman" w:hAnsi="Times New Roman"/>
          <w:color w:val="000000"/>
          <w:szCs w:val="22"/>
          <w:highlight w:val="white"/>
          <w:lang w:val="en-US" w:eastAsia="en-US"/>
        </w:rPr>
      </w:pP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FF"/>
          <w:szCs w:val="22"/>
          <w:highlight w:val="white"/>
          <w:lang w:val="en-US" w:eastAsia="en-US"/>
        </w:rPr>
        <w:t>&lt;</w:t>
      </w:r>
      <w:r w:rsidRPr="00A21A9B">
        <w:rPr>
          <w:rFonts w:ascii="Times New Roman" w:hAnsi="Times New Roman"/>
          <w:color w:val="800000"/>
          <w:szCs w:val="22"/>
          <w:highlight w:val="white"/>
          <w:lang w:val="en-US" w:eastAsia="en-US"/>
        </w:rPr>
        <w:t>VatBaseAmount</w:t>
      </w:r>
      <w:r w:rsidRPr="00A21A9B">
        <w:rPr>
          <w:rFonts w:ascii="Times New Roman" w:hAnsi="Times New Roman"/>
          <w:color w:val="0000FF"/>
          <w:szCs w:val="22"/>
          <w:highlight w:val="white"/>
          <w:lang w:val="en-US" w:eastAsia="en-US"/>
        </w:rPr>
        <w:t>&gt;</w:t>
      </w:r>
      <w:r w:rsidR="00495E31" w:rsidRPr="00A21A9B">
        <w:rPr>
          <w:rFonts w:ascii="Times New Roman" w:hAnsi="Times New Roman"/>
          <w:color w:val="000000"/>
          <w:szCs w:val="22"/>
          <w:highlight w:val="white"/>
          <w:lang w:val="en-US" w:eastAsia="en-US"/>
        </w:rPr>
        <w:t>11</w:t>
      </w:r>
      <w:r w:rsidRPr="00A21A9B">
        <w:rPr>
          <w:rFonts w:ascii="Times New Roman" w:hAnsi="Times New Roman"/>
          <w:color w:val="0000FF"/>
          <w:szCs w:val="22"/>
          <w:highlight w:val="white"/>
          <w:lang w:val="en-US" w:eastAsia="en-US"/>
        </w:rPr>
        <w:t>&lt;/</w:t>
      </w:r>
      <w:r w:rsidRPr="00A21A9B">
        <w:rPr>
          <w:rFonts w:ascii="Times New Roman" w:hAnsi="Times New Roman"/>
          <w:color w:val="800000"/>
          <w:szCs w:val="22"/>
          <w:highlight w:val="white"/>
          <w:lang w:val="en-US" w:eastAsia="en-US"/>
        </w:rPr>
        <w:t>VatBaseAmount</w:t>
      </w:r>
      <w:r w:rsidRPr="00A21A9B">
        <w:rPr>
          <w:rFonts w:ascii="Times New Roman" w:hAnsi="Times New Roman"/>
          <w:color w:val="0000FF"/>
          <w:szCs w:val="22"/>
          <w:highlight w:val="white"/>
          <w:lang w:val="en-US" w:eastAsia="en-US"/>
        </w:rPr>
        <w:t>&gt;</w:t>
      </w:r>
    </w:p>
    <w:p w:rsidR="00F15F05" w:rsidRPr="00A21A9B" w:rsidRDefault="00F15F05" w:rsidP="00E96BCC">
      <w:pPr>
        <w:spacing w:before="0" w:after="0"/>
        <w:rPr>
          <w:rFonts w:ascii="Times New Roman" w:hAnsi="Times New Roman"/>
          <w:color w:val="000000"/>
          <w:szCs w:val="22"/>
          <w:highlight w:val="white"/>
          <w:lang w:val="en-US" w:eastAsia="en-US"/>
        </w:rPr>
      </w:pP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FF"/>
          <w:szCs w:val="22"/>
          <w:highlight w:val="white"/>
          <w:lang w:val="en-US" w:eastAsia="en-US"/>
        </w:rPr>
        <w:t>&lt;</w:t>
      </w:r>
      <w:r w:rsidRPr="00A21A9B">
        <w:rPr>
          <w:rFonts w:ascii="Times New Roman" w:hAnsi="Times New Roman"/>
          <w:color w:val="800000"/>
          <w:szCs w:val="22"/>
          <w:highlight w:val="white"/>
          <w:lang w:val="en-US" w:eastAsia="en-US"/>
        </w:rPr>
        <w:t>VatAmount</w:t>
      </w:r>
      <w:r w:rsidRPr="00A21A9B">
        <w:rPr>
          <w:rFonts w:ascii="Times New Roman" w:hAnsi="Times New Roman"/>
          <w:color w:val="0000FF"/>
          <w:szCs w:val="22"/>
          <w:highlight w:val="white"/>
          <w:lang w:val="en-US" w:eastAsia="en-US"/>
        </w:rPr>
        <w:t>&gt;</w:t>
      </w:r>
      <w:r w:rsidR="00495E31" w:rsidRPr="00A21A9B">
        <w:rPr>
          <w:rFonts w:ascii="Times New Roman" w:hAnsi="Times New Roman"/>
          <w:color w:val="000000"/>
          <w:szCs w:val="22"/>
          <w:highlight w:val="white"/>
          <w:lang w:val="en-US" w:eastAsia="en-US"/>
        </w:rPr>
        <w:t>2</w:t>
      </w:r>
      <w:proofErr w:type="gramStart"/>
      <w:r w:rsidR="00495E31" w:rsidRPr="00A21A9B">
        <w:rPr>
          <w:rFonts w:ascii="Times New Roman" w:hAnsi="Times New Roman"/>
          <w:color w:val="000000"/>
          <w:szCs w:val="22"/>
          <w:highlight w:val="white"/>
          <w:lang w:val="en-US" w:eastAsia="en-US"/>
        </w:rPr>
        <w:t>,75</w:t>
      </w:r>
      <w:proofErr w:type="gramEnd"/>
      <w:r w:rsidRPr="00A21A9B">
        <w:rPr>
          <w:rFonts w:ascii="Times New Roman" w:hAnsi="Times New Roman"/>
          <w:color w:val="0000FF"/>
          <w:szCs w:val="22"/>
          <w:highlight w:val="white"/>
          <w:lang w:val="en-US" w:eastAsia="en-US"/>
        </w:rPr>
        <w:t>&lt;/</w:t>
      </w:r>
      <w:r w:rsidRPr="00A21A9B">
        <w:rPr>
          <w:rFonts w:ascii="Times New Roman" w:hAnsi="Times New Roman"/>
          <w:color w:val="800000"/>
          <w:szCs w:val="22"/>
          <w:highlight w:val="white"/>
          <w:lang w:val="en-US" w:eastAsia="en-US"/>
        </w:rPr>
        <w:t>VatAmount</w:t>
      </w:r>
      <w:r w:rsidRPr="00A21A9B">
        <w:rPr>
          <w:rFonts w:ascii="Times New Roman" w:hAnsi="Times New Roman"/>
          <w:color w:val="0000FF"/>
          <w:szCs w:val="22"/>
          <w:highlight w:val="white"/>
          <w:lang w:val="en-US" w:eastAsia="en-US"/>
        </w:rPr>
        <w:t>&gt;</w:t>
      </w:r>
    </w:p>
    <w:p w:rsidR="00F15F05" w:rsidRPr="00A21A9B" w:rsidRDefault="00F15F05" w:rsidP="00E96BCC">
      <w:pPr>
        <w:spacing w:before="0" w:after="0"/>
        <w:rPr>
          <w:rFonts w:ascii="Times New Roman" w:hAnsi="Times New Roman"/>
          <w:color w:val="000000"/>
          <w:szCs w:val="22"/>
          <w:highlight w:val="white"/>
          <w:lang w:val="en-US" w:eastAsia="en-US"/>
        </w:rPr>
      </w:pP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FF"/>
          <w:szCs w:val="22"/>
          <w:highlight w:val="white"/>
          <w:lang w:val="en-US" w:eastAsia="en-US"/>
        </w:rPr>
        <w:t>&lt;/</w:t>
      </w:r>
      <w:r w:rsidRPr="00A21A9B">
        <w:rPr>
          <w:rFonts w:ascii="Times New Roman" w:hAnsi="Times New Roman"/>
          <w:color w:val="800000"/>
          <w:szCs w:val="22"/>
          <w:highlight w:val="white"/>
          <w:lang w:val="en-US" w:eastAsia="en-US"/>
        </w:rPr>
        <w:t>VatInfo</w:t>
      </w:r>
      <w:r w:rsidRPr="00A21A9B">
        <w:rPr>
          <w:rFonts w:ascii="Times New Roman" w:hAnsi="Times New Roman"/>
          <w:color w:val="0000FF"/>
          <w:szCs w:val="22"/>
          <w:highlight w:val="white"/>
          <w:lang w:val="en-US" w:eastAsia="en-US"/>
        </w:rPr>
        <w:t>&gt;</w:t>
      </w:r>
    </w:p>
    <w:bookmarkEnd w:id="35"/>
    <w:bookmarkEnd w:id="36"/>
    <w:p w:rsidR="00F15F05" w:rsidRPr="00A21A9B" w:rsidRDefault="00F15F05" w:rsidP="00E96BCC">
      <w:pPr>
        <w:spacing w:before="0" w:after="0"/>
        <w:rPr>
          <w:rFonts w:ascii="Times New Roman" w:hAnsi="Times New Roman"/>
          <w:color w:val="000000"/>
          <w:szCs w:val="22"/>
          <w:highlight w:val="white"/>
          <w:lang w:val="en-US" w:eastAsia="en-US"/>
        </w:rPr>
      </w:pP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FF"/>
          <w:szCs w:val="22"/>
          <w:highlight w:val="white"/>
          <w:lang w:val="en-US" w:eastAsia="en-US"/>
        </w:rPr>
        <w:t>&lt;</w:t>
      </w:r>
      <w:r w:rsidRPr="00A21A9B">
        <w:rPr>
          <w:rFonts w:ascii="Times New Roman" w:hAnsi="Times New Roman"/>
          <w:color w:val="800000"/>
          <w:szCs w:val="22"/>
          <w:highlight w:val="white"/>
          <w:lang w:val="en-US" w:eastAsia="en-US"/>
        </w:rPr>
        <w:t>TaxInfo</w:t>
      </w:r>
      <w:r w:rsidRPr="00A21A9B">
        <w:rPr>
          <w:rFonts w:ascii="Times New Roman" w:hAnsi="Times New Roman"/>
          <w:color w:val="0000FF"/>
          <w:szCs w:val="22"/>
          <w:highlight w:val="white"/>
          <w:lang w:val="en-US" w:eastAsia="en-US"/>
        </w:rPr>
        <w:t>&gt;</w:t>
      </w:r>
    </w:p>
    <w:p w:rsidR="00F15F05" w:rsidRPr="00A21A9B" w:rsidRDefault="00F15F05" w:rsidP="00E96BCC">
      <w:pPr>
        <w:spacing w:before="0" w:after="0"/>
        <w:rPr>
          <w:rFonts w:ascii="Times New Roman" w:hAnsi="Times New Roman"/>
          <w:color w:val="000000"/>
          <w:szCs w:val="22"/>
          <w:highlight w:val="white"/>
          <w:lang w:val="en-US" w:eastAsia="en-US"/>
        </w:rPr>
      </w:pPr>
      <w:r w:rsidRPr="00A21A9B">
        <w:rPr>
          <w:rFonts w:ascii="Times New Roman" w:hAnsi="Times New Roman"/>
          <w:color w:val="000000"/>
          <w:szCs w:val="22"/>
          <w:highlight w:val="white"/>
          <w:lang w:val="en-US" w:eastAsia="en-US"/>
        </w:rPr>
        <w:lastRenderedPageBreak/>
        <w:tab/>
      </w: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FF"/>
          <w:szCs w:val="22"/>
          <w:highlight w:val="white"/>
          <w:lang w:val="en-US" w:eastAsia="en-US"/>
        </w:rPr>
        <w:t>&lt;</w:t>
      </w:r>
      <w:r w:rsidRPr="00A21A9B">
        <w:rPr>
          <w:rFonts w:ascii="Times New Roman" w:hAnsi="Times New Roman"/>
          <w:color w:val="800000"/>
          <w:szCs w:val="22"/>
          <w:highlight w:val="white"/>
          <w:lang w:val="en-US" w:eastAsia="en-US"/>
        </w:rPr>
        <w:t>Description</w:t>
      </w:r>
      <w:r w:rsidRPr="00A21A9B">
        <w:rPr>
          <w:rFonts w:ascii="Times New Roman" w:hAnsi="Times New Roman"/>
          <w:color w:val="0000FF"/>
          <w:szCs w:val="22"/>
          <w:highlight w:val="white"/>
          <w:lang w:val="en-US" w:eastAsia="en-US"/>
        </w:rPr>
        <w:t>&gt;</w:t>
      </w:r>
      <w:r w:rsidRPr="00A21A9B">
        <w:rPr>
          <w:rFonts w:ascii="Times New Roman" w:hAnsi="Times New Roman"/>
          <w:color w:val="000000"/>
          <w:szCs w:val="22"/>
          <w:highlight w:val="white"/>
          <w:lang w:val="en-US" w:eastAsia="en-US"/>
        </w:rPr>
        <w:t>Miljøavgift</w:t>
      </w:r>
      <w:r w:rsidRPr="00A21A9B">
        <w:rPr>
          <w:rFonts w:ascii="Times New Roman" w:hAnsi="Times New Roman"/>
          <w:color w:val="0000FF"/>
          <w:szCs w:val="22"/>
          <w:highlight w:val="white"/>
          <w:lang w:val="en-US" w:eastAsia="en-US"/>
        </w:rPr>
        <w:t>&lt;/</w:t>
      </w:r>
      <w:r w:rsidRPr="00A21A9B">
        <w:rPr>
          <w:rFonts w:ascii="Times New Roman" w:hAnsi="Times New Roman"/>
          <w:color w:val="800000"/>
          <w:szCs w:val="22"/>
          <w:highlight w:val="white"/>
          <w:lang w:val="en-US" w:eastAsia="en-US"/>
        </w:rPr>
        <w:t>Description</w:t>
      </w:r>
      <w:r w:rsidRPr="00A21A9B">
        <w:rPr>
          <w:rFonts w:ascii="Times New Roman" w:hAnsi="Times New Roman"/>
          <w:color w:val="0000FF"/>
          <w:szCs w:val="22"/>
          <w:highlight w:val="white"/>
          <w:lang w:val="en-US" w:eastAsia="en-US"/>
        </w:rPr>
        <w:t>&gt;</w:t>
      </w:r>
    </w:p>
    <w:p w:rsidR="00F15F05" w:rsidRPr="00A21A9B" w:rsidRDefault="00F15F05" w:rsidP="00E96BCC">
      <w:pPr>
        <w:spacing w:before="0" w:after="0"/>
        <w:rPr>
          <w:rFonts w:ascii="Times New Roman" w:hAnsi="Times New Roman"/>
          <w:color w:val="000000"/>
          <w:szCs w:val="22"/>
          <w:highlight w:val="white"/>
          <w:lang w:val="en-US" w:eastAsia="en-US"/>
        </w:rPr>
      </w:pP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FF"/>
          <w:szCs w:val="22"/>
          <w:highlight w:val="white"/>
          <w:lang w:val="en-US" w:eastAsia="en-US"/>
        </w:rPr>
        <w:t>&lt;</w:t>
      </w:r>
      <w:r w:rsidRPr="00A21A9B">
        <w:rPr>
          <w:rFonts w:ascii="Times New Roman" w:hAnsi="Times New Roman"/>
          <w:color w:val="800000"/>
          <w:szCs w:val="22"/>
          <w:highlight w:val="white"/>
          <w:lang w:val="en-US" w:eastAsia="en-US"/>
        </w:rPr>
        <w:t>Percent</w:t>
      </w:r>
      <w:r w:rsidRPr="00A21A9B">
        <w:rPr>
          <w:rFonts w:ascii="Times New Roman" w:hAnsi="Times New Roman"/>
          <w:color w:val="0000FF"/>
          <w:szCs w:val="22"/>
          <w:highlight w:val="white"/>
          <w:lang w:val="en-US" w:eastAsia="en-US"/>
        </w:rPr>
        <w:t>&gt;</w:t>
      </w:r>
      <w:r w:rsidR="00495E31" w:rsidRPr="00A21A9B">
        <w:rPr>
          <w:rFonts w:ascii="Times New Roman" w:hAnsi="Times New Roman"/>
          <w:color w:val="000000"/>
          <w:szCs w:val="22"/>
          <w:highlight w:val="white"/>
          <w:lang w:val="en-US" w:eastAsia="en-US"/>
        </w:rPr>
        <w:t>10</w:t>
      </w:r>
      <w:r w:rsidRPr="00A21A9B">
        <w:rPr>
          <w:rFonts w:ascii="Times New Roman" w:hAnsi="Times New Roman"/>
          <w:color w:val="0000FF"/>
          <w:szCs w:val="22"/>
          <w:highlight w:val="white"/>
          <w:lang w:val="en-US" w:eastAsia="en-US"/>
        </w:rPr>
        <w:t>&lt;/</w:t>
      </w:r>
      <w:r w:rsidRPr="00A21A9B">
        <w:rPr>
          <w:rFonts w:ascii="Times New Roman" w:hAnsi="Times New Roman"/>
          <w:color w:val="800000"/>
          <w:szCs w:val="22"/>
          <w:highlight w:val="white"/>
          <w:lang w:val="en-US" w:eastAsia="en-US"/>
        </w:rPr>
        <w:t>Percent</w:t>
      </w:r>
      <w:r w:rsidRPr="00A21A9B">
        <w:rPr>
          <w:rFonts w:ascii="Times New Roman" w:hAnsi="Times New Roman"/>
          <w:color w:val="0000FF"/>
          <w:szCs w:val="22"/>
          <w:highlight w:val="white"/>
          <w:lang w:val="en-US" w:eastAsia="en-US"/>
        </w:rPr>
        <w:t>&gt;</w:t>
      </w:r>
    </w:p>
    <w:p w:rsidR="00F15F05" w:rsidRPr="00A21A9B" w:rsidRDefault="00F15F05" w:rsidP="00E96BCC">
      <w:pPr>
        <w:spacing w:before="0" w:after="0"/>
        <w:rPr>
          <w:rFonts w:ascii="Times New Roman" w:hAnsi="Times New Roman"/>
          <w:color w:val="000000"/>
          <w:szCs w:val="22"/>
          <w:highlight w:val="white"/>
          <w:lang w:val="en-US" w:eastAsia="en-US"/>
        </w:rPr>
      </w:pP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FF"/>
          <w:szCs w:val="22"/>
          <w:highlight w:val="white"/>
          <w:lang w:val="en-US" w:eastAsia="en-US"/>
        </w:rPr>
        <w:t>&lt;</w:t>
      </w:r>
      <w:r w:rsidRPr="00A21A9B">
        <w:rPr>
          <w:rFonts w:ascii="Times New Roman" w:hAnsi="Times New Roman"/>
          <w:color w:val="800000"/>
          <w:szCs w:val="22"/>
          <w:highlight w:val="white"/>
          <w:lang w:val="en-US" w:eastAsia="en-US"/>
        </w:rPr>
        <w:t>BaseAmount</w:t>
      </w:r>
      <w:r w:rsidRPr="00A21A9B">
        <w:rPr>
          <w:rFonts w:ascii="Times New Roman" w:hAnsi="Times New Roman"/>
          <w:color w:val="0000FF"/>
          <w:szCs w:val="22"/>
          <w:highlight w:val="white"/>
          <w:lang w:val="en-US" w:eastAsia="en-US"/>
        </w:rPr>
        <w:t>&gt;</w:t>
      </w:r>
      <w:r w:rsidRPr="00A21A9B">
        <w:rPr>
          <w:rFonts w:ascii="Times New Roman" w:hAnsi="Times New Roman"/>
          <w:color w:val="000000"/>
          <w:szCs w:val="22"/>
          <w:highlight w:val="white"/>
          <w:lang w:val="en-US" w:eastAsia="en-US"/>
        </w:rPr>
        <w:t>10</w:t>
      </w:r>
      <w:r w:rsidRPr="00A21A9B">
        <w:rPr>
          <w:rFonts w:ascii="Times New Roman" w:hAnsi="Times New Roman"/>
          <w:color w:val="0000FF"/>
          <w:szCs w:val="22"/>
          <w:highlight w:val="white"/>
          <w:lang w:val="en-US" w:eastAsia="en-US"/>
        </w:rPr>
        <w:t>&lt;/</w:t>
      </w:r>
      <w:r w:rsidRPr="00A21A9B">
        <w:rPr>
          <w:rFonts w:ascii="Times New Roman" w:hAnsi="Times New Roman"/>
          <w:color w:val="800000"/>
          <w:szCs w:val="22"/>
          <w:highlight w:val="white"/>
          <w:lang w:val="en-US" w:eastAsia="en-US"/>
        </w:rPr>
        <w:t>BaseAmount</w:t>
      </w:r>
      <w:r w:rsidRPr="00A21A9B">
        <w:rPr>
          <w:rFonts w:ascii="Times New Roman" w:hAnsi="Times New Roman"/>
          <w:color w:val="0000FF"/>
          <w:szCs w:val="22"/>
          <w:highlight w:val="white"/>
          <w:lang w:val="en-US" w:eastAsia="en-US"/>
        </w:rPr>
        <w:t>&gt;</w:t>
      </w:r>
    </w:p>
    <w:p w:rsidR="00F15F05" w:rsidRPr="00A21A9B" w:rsidRDefault="00F15F05" w:rsidP="00E96BCC">
      <w:pPr>
        <w:spacing w:before="0" w:after="0"/>
        <w:rPr>
          <w:rFonts w:ascii="Times New Roman" w:hAnsi="Times New Roman"/>
          <w:color w:val="000000"/>
          <w:szCs w:val="22"/>
          <w:highlight w:val="white"/>
          <w:lang w:val="en-US" w:eastAsia="en-US"/>
        </w:rPr>
      </w:pP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FF"/>
          <w:szCs w:val="22"/>
          <w:highlight w:val="white"/>
          <w:lang w:val="en-US" w:eastAsia="en-US"/>
        </w:rPr>
        <w:t>&lt;</w:t>
      </w:r>
      <w:r w:rsidRPr="00A21A9B">
        <w:rPr>
          <w:rFonts w:ascii="Times New Roman" w:hAnsi="Times New Roman"/>
          <w:color w:val="800000"/>
          <w:szCs w:val="22"/>
          <w:highlight w:val="white"/>
          <w:lang w:val="en-US" w:eastAsia="en-US"/>
        </w:rPr>
        <w:t>Amount</w:t>
      </w:r>
      <w:r w:rsidRPr="00A21A9B">
        <w:rPr>
          <w:rFonts w:ascii="Times New Roman" w:hAnsi="Times New Roman"/>
          <w:color w:val="0000FF"/>
          <w:szCs w:val="22"/>
          <w:highlight w:val="white"/>
          <w:lang w:val="en-US" w:eastAsia="en-US"/>
        </w:rPr>
        <w:t>&gt;</w:t>
      </w:r>
      <w:r w:rsidR="00495E31" w:rsidRPr="00A21A9B">
        <w:rPr>
          <w:rFonts w:ascii="Times New Roman" w:hAnsi="Times New Roman"/>
          <w:color w:val="000000"/>
          <w:szCs w:val="22"/>
          <w:highlight w:val="white"/>
          <w:lang w:val="en-US" w:eastAsia="en-US"/>
        </w:rPr>
        <w:t>1</w:t>
      </w:r>
      <w:r w:rsidRPr="00A21A9B">
        <w:rPr>
          <w:rFonts w:ascii="Times New Roman" w:hAnsi="Times New Roman"/>
          <w:color w:val="0000FF"/>
          <w:szCs w:val="22"/>
          <w:highlight w:val="white"/>
          <w:lang w:val="en-US" w:eastAsia="en-US"/>
        </w:rPr>
        <w:t>&lt;/</w:t>
      </w:r>
      <w:r w:rsidRPr="00A21A9B">
        <w:rPr>
          <w:rFonts w:ascii="Times New Roman" w:hAnsi="Times New Roman"/>
          <w:color w:val="800000"/>
          <w:szCs w:val="22"/>
          <w:highlight w:val="white"/>
          <w:lang w:val="en-US" w:eastAsia="en-US"/>
        </w:rPr>
        <w:t>Amount</w:t>
      </w:r>
      <w:r w:rsidRPr="00A21A9B">
        <w:rPr>
          <w:rFonts w:ascii="Times New Roman" w:hAnsi="Times New Roman"/>
          <w:color w:val="0000FF"/>
          <w:szCs w:val="22"/>
          <w:highlight w:val="white"/>
          <w:lang w:val="en-US" w:eastAsia="en-US"/>
        </w:rPr>
        <w:t>&gt;</w:t>
      </w:r>
    </w:p>
    <w:p w:rsidR="00F15F05" w:rsidRPr="00A21A9B" w:rsidRDefault="00F15F05" w:rsidP="00E96BCC">
      <w:pPr>
        <w:spacing w:before="0" w:after="0"/>
        <w:rPr>
          <w:rFonts w:ascii="Times New Roman" w:hAnsi="Times New Roman"/>
          <w:color w:val="000000"/>
          <w:szCs w:val="22"/>
          <w:highlight w:val="white"/>
          <w:lang w:val="en-US" w:eastAsia="en-US"/>
        </w:rPr>
      </w:pP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FF"/>
          <w:szCs w:val="22"/>
          <w:highlight w:val="white"/>
          <w:lang w:val="en-US" w:eastAsia="en-US"/>
        </w:rPr>
        <w:t>&lt;/</w:t>
      </w:r>
      <w:r w:rsidRPr="00A21A9B">
        <w:rPr>
          <w:rFonts w:ascii="Times New Roman" w:hAnsi="Times New Roman"/>
          <w:color w:val="800000"/>
          <w:szCs w:val="22"/>
          <w:highlight w:val="white"/>
          <w:lang w:val="en-US" w:eastAsia="en-US"/>
        </w:rPr>
        <w:t>TaxInfo</w:t>
      </w:r>
      <w:r w:rsidRPr="00A21A9B">
        <w:rPr>
          <w:rFonts w:ascii="Times New Roman" w:hAnsi="Times New Roman"/>
          <w:color w:val="0000FF"/>
          <w:szCs w:val="22"/>
          <w:highlight w:val="white"/>
          <w:lang w:val="en-US" w:eastAsia="en-US"/>
        </w:rPr>
        <w:t>&gt;</w:t>
      </w:r>
    </w:p>
    <w:p w:rsidR="00F15F05" w:rsidRPr="00A21A9B" w:rsidRDefault="00F15F05" w:rsidP="00E96BCC">
      <w:pPr>
        <w:spacing w:before="0" w:after="0"/>
        <w:rPr>
          <w:rFonts w:ascii="Times New Roman" w:hAnsi="Times New Roman"/>
          <w:color w:val="000000"/>
          <w:szCs w:val="22"/>
          <w:highlight w:val="white"/>
          <w:lang w:val="en-US" w:eastAsia="en-US"/>
        </w:rPr>
      </w:pP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FF"/>
          <w:szCs w:val="22"/>
          <w:highlight w:val="white"/>
          <w:lang w:val="en-US" w:eastAsia="en-US"/>
        </w:rPr>
        <w:t>&lt;</w:t>
      </w:r>
      <w:r w:rsidRPr="00A21A9B">
        <w:rPr>
          <w:rFonts w:ascii="Times New Roman" w:hAnsi="Times New Roman"/>
          <w:color w:val="800000"/>
          <w:szCs w:val="22"/>
          <w:highlight w:val="white"/>
          <w:lang w:val="en-US" w:eastAsia="en-US"/>
        </w:rPr>
        <w:t>Discount</w:t>
      </w:r>
      <w:r w:rsidRPr="00A21A9B">
        <w:rPr>
          <w:rFonts w:ascii="Times New Roman" w:hAnsi="Times New Roman"/>
          <w:color w:val="0000FF"/>
          <w:szCs w:val="22"/>
          <w:highlight w:val="white"/>
          <w:lang w:val="en-US" w:eastAsia="en-US"/>
        </w:rPr>
        <w:t>&gt;</w:t>
      </w:r>
    </w:p>
    <w:p w:rsidR="00F15F05" w:rsidRPr="00A21A9B" w:rsidRDefault="00F15F05" w:rsidP="00E96BCC">
      <w:pPr>
        <w:spacing w:before="0" w:after="0"/>
        <w:rPr>
          <w:rFonts w:ascii="Times New Roman" w:hAnsi="Times New Roman"/>
          <w:color w:val="000000"/>
          <w:szCs w:val="22"/>
          <w:highlight w:val="white"/>
          <w:lang w:val="en-US" w:eastAsia="en-US"/>
        </w:rPr>
      </w:pP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FF"/>
          <w:szCs w:val="22"/>
          <w:highlight w:val="white"/>
          <w:lang w:val="en-US" w:eastAsia="en-US"/>
        </w:rPr>
        <w:t>&lt;</w:t>
      </w:r>
      <w:r w:rsidRPr="00A21A9B">
        <w:rPr>
          <w:rFonts w:ascii="Times New Roman" w:hAnsi="Times New Roman"/>
          <w:color w:val="800000"/>
          <w:szCs w:val="22"/>
          <w:highlight w:val="white"/>
          <w:lang w:val="en-US" w:eastAsia="en-US"/>
        </w:rPr>
        <w:t>Description</w:t>
      </w:r>
      <w:r w:rsidRPr="00A21A9B">
        <w:rPr>
          <w:rFonts w:ascii="Times New Roman" w:hAnsi="Times New Roman"/>
          <w:color w:val="0000FF"/>
          <w:szCs w:val="22"/>
          <w:highlight w:val="white"/>
          <w:lang w:val="en-US" w:eastAsia="en-US"/>
        </w:rPr>
        <w:t>&gt;</w:t>
      </w:r>
      <w:r w:rsidRPr="00A21A9B">
        <w:rPr>
          <w:rFonts w:ascii="Times New Roman" w:hAnsi="Times New Roman"/>
          <w:color w:val="000000"/>
          <w:szCs w:val="22"/>
          <w:highlight w:val="white"/>
          <w:lang w:val="en-US" w:eastAsia="en-US"/>
        </w:rPr>
        <w:t>Konsern</w:t>
      </w:r>
      <w:r w:rsidRPr="00A21A9B">
        <w:rPr>
          <w:rFonts w:ascii="Times New Roman" w:hAnsi="Times New Roman"/>
          <w:color w:val="0000FF"/>
          <w:szCs w:val="22"/>
          <w:highlight w:val="white"/>
          <w:lang w:val="en-US" w:eastAsia="en-US"/>
        </w:rPr>
        <w:t>&lt;/</w:t>
      </w:r>
      <w:r w:rsidRPr="00A21A9B">
        <w:rPr>
          <w:rFonts w:ascii="Times New Roman" w:hAnsi="Times New Roman"/>
          <w:color w:val="800000"/>
          <w:szCs w:val="22"/>
          <w:highlight w:val="white"/>
          <w:lang w:val="en-US" w:eastAsia="en-US"/>
        </w:rPr>
        <w:t>Description</w:t>
      </w:r>
      <w:r w:rsidRPr="00A21A9B">
        <w:rPr>
          <w:rFonts w:ascii="Times New Roman" w:hAnsi="Times New Roman"/>
          <w:color w:val="0000FF"/>
          <w:szCs w:val="22"/>
          <w:highlight w:val="white"/>
          <w:lang w:val="en-US" w:eastAsia="en-US"/>
        </w:rPr>
        <w:t>&gt;</w:t>
      </w:r>
    </w:p>
    <w:p w:rsidR="00F15F05" w:rsidRPr="001C7772" w:rsidRDefault="00F15F05" w:rsidP="00E96BCC">
      <w:pPr>
        <w:spacing w:before="0" w:after="0"/>
        <w:rPr>
          <w:rFonts w:ascii="Times New Roman" w:hAnsi="Times New Roman"/>
          <w:color w:val="000000"/>
          <w:szCs w:val="22"/>
          <w:highlight w:val="white"/>
          <w:lang w:val="en-US" w:eastAsia="en-US"/>
        </w:rPr>
      </w:pP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Percent</w:t>
      </w:r>
      <w:r w:rsidRPr="001C7772">
        <w:rPr>
          <w:rFonts w:ascii="Times New Roman" w:hAnsi="Times New Roman"/>
          <w:color w:val="0000FF"/>
          <w:szCs w:val="22"/>
          <w:highlight w:val="white"/>
          <w:lang w:val="en-US" w:eastAsia="en-US"/>
        </w:rPr>
        <w:t>&gt;</w:t>
      </w:r>
      <w:r w:rsidR="005E6D57" w:rsidRPr="001C7772">
        <w:rPr>
          <w:rFonts w:ascii="Times New Roman" w:hAnsi="Times New Roman"/>
          <w:color w:val="000000"/>
          <w:szCs w:val="22"/>
          <w:highlight w:val="white"/>
          <w:lang w:val="en-US" w:eastAsia="en-US"/>
        </w:rPr>
        <w:t>20</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Percent</w:t>
      </w:r>
      <w:r w:rsidRPr="001C7772">
        <w:rPr>
          <w:rFonts w:ascii="Times New Roman" w:hAnsi="Times New Roman"/>
          <w:color w:val="0000FF"/>
          <w:szCs w:val="22"/>
          <w:highlight w:val="white"/>
          <w:lang w:val="en-US" w:eastAsia="en-US"/>
        </w:rPr>
        <w:t>&gt;</w:t>
      </w:r>
    </w:p>
    <w:p w:rsidR="00F15F05" w:rsidRPr="001C7772" w:rsidRDefault="00F15F05" w:rsidP="00E96BC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BaseAmount</w:t>
      </w:r>
      <w:r w:rsidRPr="001C7772">
        <w:rPr>
          <w:rFonts w:ascii="Times New Roman" w:hAnsi="Times New Roman"/>
          <w:color w:val="0000FF"/>
          <w:szCs w:val="22"/>
          <w:highlight w:val="white"/>
          <w:lang w:val="en-US" w:eastAsia="en-US"/>
        </w:rPr>
        <w:t>&gt;</w:t>
      </w:r>
      <w:r w:rsidR="005E6D57" w:rsidRPr="001C7772">
        <w:rPr>
          <w:rFonts w:ascii="Times New Roman" w:hAnsi="Times New Roman"/>
          <w:color w:val="000000"/>
          <w:szCs w:val="22"/>
          <w:highlight w:val="white"/>
          <w:lang w:val="en-US" w:eastAsia="en-US"/>
        </w:rPr>
        <w:t>12.5</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BaseAmount</w:t>
      </w:r>
      <w:r w:rsidRPr="001C7772">
        <w:rPr>
          <w:rFonts w:ascii="Times New Roman" w:hAnsi="Times New Roman"/>
          <w:color w:val="0000FF"/>
          <w:szCs w:val="22"/>
          <w:highlight w:val="white"/>
          <w:lang w:val="en-US" w:eastAsia="en-US"/>
        </w:rPr>
        <w:t>&gt;</w:t>
      </w:r>
    </w:p>
    <w:p w:rsidR="00F15F05" w:rsidRPr="001C7772" w:rsidRDefault="00F15F05" w:rsidP="00E96BC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Amount</w:t>
      </w:r>
      <w:r w:rsidRPr="001C7772">
        <w:rPr>
          <w:rFonts w:ascii="Times New Roman" w:hAnsi="Times New Roman"/>
          <w:color w:val="0000FF"/>
          <w:szCs w:val="22"/>
          <w:highlight w:val="white"/>
          <w:lang w:val="en-US" w:eastAsia="en-US"/>
        </w:rPr>
        <w:t>&gt;</w:t>
      </w:r>
      <w:r w:rsidR="00495E31" w:rsidRPr="001C7772">
        <w:rPr>
          <w:rFonts w:ascii="Times New Roman" w:hAnsi="Times New Roman"/>
          <w:color w:val="000000"/>
          <w:szCs w:val="22"/>
          <w:highlight w:val="white"/>
          <w:lang w:val="en-US" w:eastAsia="en-US"/>
        </w:rPr>
        <w:t>2</w:t>
      </w:r>
      <w:proofErr w:type="gramStart"/>
      <w:r w:rsidR="00495E31" w:rsidRPr="001C7772">
        <w:rPr>
          <w:rFonts w:ascii="Times New Roman" w:hAnsi="Times New Roman"/>
          <w:color w:val="000000"/>
          <w:szCs w:val="22"/>
          <w:highlight w:val="white"/>
          <w:lang w:val="en-US" w:eastAsia="en-US"/>
        </w:rPr>
        <w:t>,5</w:t>
      </w:r>
      <w:proofErr w:type="gramEnd"/>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Amount</w:t>
      </w:r>
      <w:r w:rsidRPr="001C7772">
        <w:rPr>
          <w:rFonts w:ascii="Times New Roman" w:hAnsi="Times New Roman"/>
          <w:color w:val="0000FF"/>
          <w:szCs w:val="22"/>
          <w:highlight w:val="white"/>
          <w:lang w:val="en-US" w:eastAsia="en-US"/>
        </w:rPr>
        <w:t>&gt;</w:t>
      </w:r>
    </w:p>
    <w:p w:rsidR="00F15F05" w:rsidRPr="00A21A9B" w:rsidRDefault="00F15F05" w:rsidP="00E96BC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A21A9B">
        <w:rPr>
          <w:rFonts w:ascii="Times New Roman" w:hAnsi="Times New Roman"/>
          <w:color w:val="0000FF"/>
          <w:szCs w:val="22"/>
          <w:highlight w:val="white"/>
          <w:lang w:val="en-US" w:eastAsia="en-US"/>
        </w:rPr>
        <w:t>&lt;/</w:t>
      </w:r>
      <w:r w:rsidRPr="00A21A9B">
        <w:rPr>
          <w:rFonts w:ascii="Times New Roman" w:hAnsi="Times New Roman"/>
          <w:color w:val="800000"/>
          <w:szCs w:val="22"/>
          <w:highlight w:val="white"/>
          <w:lang w:val="en-US" w:eastAsia="en-US"/>
        </w:rPr>
        <w:t>Discount</w:t>
      </w:r>
      <w:r w:rsidRPr="00A21A9B">
        <w:rPr>
          <w:rFonts w:ascii="Times New Roman" w:hAnsi="Times New Roman"/>
          <w:color w:val="0000FF"/>
          <w:szCs w:val="22"/>
          <w:highlight w:val="white"/>
          <w:lang w:val="en-US" w:eastAsia="en-US"/>
        </w:rPr>
        <w:t>&gt;</w:t>
      </w:r>
    </w:p>
    <w:p w:rsidR="00F15F05" w:rsidRPr="001C7772" w:rsidRDefault="00F15F05" w:rsidP="00E96BCC">
      <w:pPr>
        <w:spacing w:before="0" w:after="0"/>
        <w:rPr>
          <w:rFonts w:ascii="Times New Roman" w:hAnsi="Times New Roman"/>
          <w:color w:val="000000"/>
          <w:szCs w:val="22"/>
          <w:highlight w:val="white"/>
          <w:lang w:eastAsia="en-US"/>
        </w:rPr>
      </w:pP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A21A9B">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eastAsia="en-US"/>
        </w:rPr>
        <w:t>&lt;/</w:t>
      </w:r>
      <w:r w:rsidRPr="001C7772">
        <w:rPr>
          <w:rFonts w:ascii="Times New Roman" w:hAnsi="Times New Roman"/>
          <w:color w:val="800000"/>
          <w:szCs w:val="22"/>
          <w:highlight w:val="white"/>
          <w:lang w:eastAsia="en-US"/>
        </w:rPr>
        <w:t>BaseItemDetails</w:t>
      </w:r>
      <w:r w:rsidRPr="001C7772">
        <w:rPr>
          <w:rFonts w:ascii="Times New Roman" w:hAnsi="Times New Roman"/>
          <w:color w:val="0000FF"/>
          <w:szCs w:val="22"/>
          <w:highlight w:val="white"/>
          <w:lang w:eastAsia="en-US"/>
        </w:rPr>
        <w:t>&gt;</w:t>
      </w:r>
    </w:p>
    <w:p w:rsidR="00F15F05" w:rsidRPr="001C7772" w:rsidRDefault="00F15F05" w:rsidP="00E96BCC">
      <w:pPr>
        <w:spacing w:before="0" w:after="0"/>
        <w:rPr>
          <w:rFonts w:ascii="Times New Roman" w:hAnsi="Times New Roman"/>
          <w:color w:val="000000"/>
          <w:szCs w:val="22"/>
          <w:highlight w:val="white"/>
          <w:lang w:eastAsia="en-US"/>
        </w:rPr>
      </w:pPr>
      <w:r w:rsidRPr="001C7772">
        <w:rPr>
          <w:rFonts w:ascii="Times New Roman" w:hAnsi="Times New Roman"/>
          <w:color w:val="000000"/>
          <w:szCs w:val="22"/>
          <w:highlight w:val="white"/>
          <w:lang w:eastAsia="en-US"/>
        </w:rPr>
        <w:tab/>
      </w:r>
      <w:r w:rsidRPr="001C7772">
        <w:rPr>
          <w:rFonts w:ascii="Times New Roman" w:hAnsi="Times New Roman"/>
          <w:color w:val="000000"/>
          <w:szCs w:val="22"/>
          <w:highlight w:val="white"/>
          <w:lang w:eastAsia="en-US"/>
        </w:rPr>
        <w:tab/>
      </w:r>
      <w:r w:rsidRPr="001C7772">
        <w:rPr>
          <w:rFonts w:ascii="Times New Roman" w:hAnsi="Times New Roman"/>
          <w:color w:val="0000FF"/>
          <w:szCs w:val="22"/>
          <w:highlight w:val="white"/>
          <w:lang w:eastAsia="en-US"/>
        </w:rPr>
        <w:t>&lt;/</w:t>
      </w:r>
      <w:r w:rsidRPr="001C7772">
        <w:rPr>
          <w:rFonts w:ascii="Times New Roman" w:hAnsi="Times New Roman"/>
          <w:color w:val="800000"/>
          <w:szCs w:val="22"/>
          <w:highlight w:val="white"/>
          <w:lang w:eastAsia="en-US"/>
        </w:rPr>
        <w:t>InvoiceDetails</w:t>
      </w:r>
      <w:r w:rsidRPr="001C7772">
        <w:rPr>
          <w:rFonts w:ascii="Times New Roman" w:hAnsi="Times New Roman"/>
          <w:color w:val="0000FF"/>
          <w:szCs w:val="22"/>
          <w:highlight w:val="white"/>
          <w:lang w:eastAsia="en-US"/>
        </w:rPr>
        <w:t>&gt;</w:t>
      </w:r>
    </w:p>
    <w:p w:rsidR="00FA612D" w:rsidRPr="00AD78CA" w:rsidRDefault="00FA612D" w:rsidP="00CF6796">
      <w:pPr>
        <w:pStyle w:val="Overskrift2"/>
      </w:pPr>
      <w:bookmarkStart w:id="37" w:name="_Toc311102088"/>
      <w:r w:rsidRPr="00AD78CA">
        <w:t>Fakturarabatter, tillegg og avgifter</w:t>
      </w:r>
      <w:bookmarkEnd w:id="37"/>
    </w:p>
    <w:tbl>
      <w:tblPr>
        <w:tblW w:w="13781" w:type="dxa"/>
        <w:tblInd w:w="-1" w:type="dxa"/>
        <w:tblLayout w:type="fixed"/>
        <w:tblCellMar>
          <w:left w:w="30" w:type="dxa"/>
          <w:right w:w="30" w:type="dxa"/>
        </w:tblCellMar>
        <w:tblLook w:val="0000"/>
      </w:tblPr>
      <w:tblGrid>
        <w:gridCol w:w="301"/>
        <w:gridCol w:w="290"/>
        <w:gridCol w:w="285"/>
        <w:gridCol w:w="288"/>
        <w:gridCol w:w="2128"/>
        <w:gridCol w:w="6520"/>
        <w:gridCol w:w="992"/>
        <w:gridCol w:w="1418"/>
        <w:gridCol w:w="1559"/>
      </w:tblGrid>
      <w:tr w:rsidR="00C8716F" w:rsidRPr="00AD78CA">
        <w:trPr>
          <w:trHeight w:val="247"/>
          <w:tblHeader/>
        </w:trPr>
        <w:tc>
          <w:tcPr>
            <w:tcW w:w="3292" w:type="dxa"/>
            <w:gridSpan w:val="5"/>
            <w:tcBorders>
              <w:top w:val="single" w:sz="8" w:space="0" w:color="auto"/>
              <w:left w:val="single" w:sz="8" w:space="0" w:color="auto"/>
              <w:bottom w:val="single" w:sz="8" w:space="0" w:color="auto"/>
              <w:right w:val="single" w:sz="4" w:space="0" w:color="auto"/>
            </w:tcBorders>
            <w:shd w:val="clear" w:color="auto" w:fill="FFFF00"/>
          </w:tcPr>
          <w:p w:rsidR="00C8716F" w:rsidRPr="00AD78CA" w:rsidRDefault="00C8716F" w:rsidP="00C8716F">
            <w:pPr>
              <w:ind w:left="0"/>
              <w:rPr>
                <w:b/>
                <w:snapToGrid w:val="0"/>
                <w:color w:val="000000"/>
              </w:rPr>
            </w:pPr>
            <w:r w:rsidRPr="00AD78CA">
              <w:rPr>
                <w:b/>
                <w:snapToGrid w:val="0"/>
                <w:color w:val="000000"/>
              </w:rPr>
              <w:t xml:space="preserve">Navn på XML-element </w:t>
            </w:r>
          </w:p>
        </w:tc>
        <w:tc>
          <w:tcPr>
            <w:tcW w:w="6520" w:type="dxa"/>
            <w:tcBorders>
              <w:top w:val="single" w:sz="8" w:space="0" w:color="auto"/>
              <w:left w:val="single" w:sz="4" w:space="0" w:color="auto"/>
              <w:bottom w:val="single" w:sz="8" w:space="0" w:color="auto"/>
              <w:right w:val="single" w:sz="4" w:space="0" w:color="auto"/>
            </w:tcBorders>
            <w:shd w:val="clear" w:color="auto" w:fill="FFFF00"/>
          </w:tcPr>
          <w:p w:rsidR="00C8716F" w:rsidRPr="00AD78CA" w:rsidRDefault="00C8716F">
            <w:pPr>
              <w:ind w:left="0"/>
              <w:rPr>
                <w:b/>
                <w:snapToGrid w:val="0"/>
                <w:color w:val="000000"/>
              </w:rPr>
            </w:pPr>
            <w:r w:rsidRPr="00AD78CA">
              <w:rPr>
                <w:b/>
                <w:snapToGrid w:val="0"/>
                <w:color w:val="000000"/>
              </w:rPr>
              <w:t>Beskrivelse</w:t>
            </w:r>
          </w:p>
        </w:tc>
        <w:tc>
          <w:tcPr>
            <w:tcW w:w="992" w:type="dxa"/>
            <w:tcBorders>
              <w:top w:val="single" w:sz="8" w:space="0" w:color="auto"/>
              <w:left w:val="single" w:sz="4" w:space="0" w:color="auto"/>
              <w:bottom w:val="single" w:sz="8" w:space="0" w:color="auto"/>
              <w:right w:val="single" w:sz="4" w:space="0" w:color="auto"/>
            </w:tcBorders>
            <w:shd w:val="clear" w:color="auto" w:fill="FFFF00"/>
          </w:tcPr>
          <w:p w:rsidR="00C8716F" w:rsidRPr="00AD78CA" w:rsidRDefault="00C8716F" w:rsidP="00C8716F">
            <w:pPr>
              <w:ind w:left="0"/>
              <w:jc w:val="center"/>
              <w:rPr>
                <w:b/>
                <w:snapToGrid w:val="0"/>
                <w:color w:val="000000"/>
              </w:rPr>
            </w:pPr>
            <w:r w:rsidRPr="00AD78CA">
              <w:rPr>
                <w:b/>
                <w:snapToGrid w:val="0"/>
                <w:color w:val="000000"/>
              </w:rPr>
              <w:t>Krav</w:t>
            </w:r>
          </w:p>
        </w:tc>
        <w:tc>
          <w:tcPr>
            <w:tcW w:w="1418" w:type="dxa"/>
            <w:tcBorders>
              <w:top w:val="single" w:sz="8" w:space="0" w:color="auto"/>
              <w:left w:val="single" w:sz="4" w:space="0" w:color="auto"/>
              <w:bottom w:val="single" w:sz="8" w:space="0" w:color="auto"/>
              <w:right w:val="single" w:sz="4" w:space="0" w:color="auto"/>
            </w:tcBorders>
            <w:shd w:val="clear" w:color="auto" w:fill="FFFF00"/>
          </w:tcPr>
          <w:p w:rsidR="00C8716F" w:rsidRPr="00AD78CA" w:rsidRDefault="00C8716F" w:rsidP="00C8716F">
            <w:pPr>
              <w:ind w:left="0"/>
              <w:jc w:val="center"/>
              <w:rPr>
                <w:b/>
                <w:snapToGrid w:val="0"/>
                <w:color w:val="000000"/>
              </w:rPr>
            </w:pPr>
            <w:r>
              <w:rPr>
                <w:b/>
                <w:snapToGrid w:val="0"/>
                <w:color w:val="000000"/>
              </w:rPr>
              <w:t>Repetisjon</w:t>
            </w:r>
          </w:p>
        </w:tc>
        <w:tc>
          <w:tcPr>
            <w:tcW w:w="1559" w:type="dxa"/>
            <w:tcBorders>
              <w:top w:val="single" w:sz="8" w:space="0" w:color="auto"/>
              <w:left w:val="single" w:sz="4" w:space="0" w:color="auto"/>
              <w:bottom w:val="single" w:sz="8" w:space="0" w:color="auto"/>
              <w:right w:val="single" w:sz="4" w:space="0" w:color="auto"/>
            </w:tcBorders>
            <w:shd w:val="clear" w:color="auto" w:fill="FFFF00"/>
          </w:tcPr>
          <w:p w:rsidR="00C8716F" w:rsidRPr="00AD78CA" w:rsidRDefault="00C8716F">
            <w:pPr>
              <w:ind w:left="0"/>
              <w:rPr>
                <w:b/>
                <w:snapToGrid w:val="0"/>
                <w:color w:val="000000"/>
              </w:rPr>
            </w:pPr>
            <w:r w:rsidRPr="00AD78CA">
              <w:rPr>
                <w:b/>
                <w:snapToGrid w:val="0"/>
                <w:color w:val="000000"/>
              </w:rPr>
              <w:t>Type</w:t>
            </w:r>
          </w:p>
        </w:tc>
      </w:tr>
      <w:tr w:rsidR="00C8716F" w:rsidRPr="00AD78CA">
        <w:tc>
          <w:tcPr>
            <w:tcW w:w="301" w:type="dxa"/>
            <w:tcBorders>
              <w:top w:val="single" w:sz="8" w:space="0" w:color="auto"/>
              <w:left w:val="single" w:sz="4" w:space="0" w:color="auto"/>
              <w:right w:val="single" w:sz="4" w:space="0" w:color="auto"/>
            </w:tcBorders>
          </w:tcPr>
          <w:p w:rsidR="00C8716F" w:rsidRPr="00AD78CA" w:rsidRDefault="00C8716F">
            <w:pPr>
              <w:pStyle w:val="HeadingBase"/>
            </w:pPr>
          </w:p>
        </w:tc>
        <w:tc>
          <w:tcPr>
            <w:tcW w:w="2991" w:type="dxa"/>
            <w:gridSpan w:val="4"/>
            <w:tcBorders>
              <w:top w:val="single" w:sz="4" w:space="0" w:color="auto"/>
              <w:left w:val="single" w:sz="4" w:space="0" w:color="auto"/>
              <w:bottom w:val="single" w:sz="4" w:space="0" w:color="auto"/>
              <w:right w:val="single" w:sz="4" w:space="0" w:color="auto"/>
            </w:tcBorders>
          </w:tcPr>
          <w:p w:rsidR="00C8716F" w:rsidRPr="00AD78CA" w:rsidRDefault="00C8716F" w:rsidP="00C8716F">
            <w:pPr>
              <w:pStyle w:val="HeadingBase"/>
            </w:pPr>
            <w:r w:rsidRPr="00AD78CA">
              <w:t>InvoiceDiscount ChargesAndTax</w:t>
            </w:r>
          </w:p>
        </w:tc>
        <w:tc>
          <w:tcPr>
            <w:tcW w:w="6520" w:type="dxa"/>
            <w:tcBorders>
              <w:top w:val="single" w:sz="8" w:space="0" w:color="auto"/>
              <w:left w:val="single" w:sz="4" w:space="0" w:color="auto"/>
              <w:bottom w:val="single" w:sz="4" w:space="0" w:color="auto"/>
              <w:right w:val="single" w:sz="4" w:space="0" w:color="auto"/>
            </w:tcBorders>
          </w:tcPr>
          <w:p w:rsidR="00C8716F" w:rsidRPr="00AD78CA" w:rsidRDefault="00C8716F">
            <w:pPr>
              <w:pStyle w:val="HeadingBase"/>
            </w:pPr>
            <w:bookmarkStart w:id="38" w:name="_Hlt84916042"/>
            <w:bookmarkStart w:id="39" w:name="Fakturatillegg"/>
            <w:bookmarkEnd w:id="38"/>
            <w:r w:rsidRPr="00AD78CA">
              <w:t>Fakturarabatter, tillegg og avgifter</w:t>
            </w:r>
            <w:bookmarkEnd w:id="39"/>
            <w:r w:rsidRPr="00AD78CA">
              <w:t xml:space="preserve"> på fakturanivå. </w:t>
            </w:r>
          </w:p>
        </w:tc>
        <w:tc>
          <w:tcPr>
            <w:tcW w:w="992" w:type="dxa"/>
            <w:tcBorders>
              <w:top w:val="single" w:sz="8" w:space="0" w:color="auto"/>
              <w:left w:val="single" w:sz="4" w:space="0" w:color="auto"/>
              <w:bottom w:val="single" w:sz="4" w:space="0" w:color="auto"/>
              <w:right w:val="single" w:sz="4" w:space="0" w:color="auto"/>
            </w:tcBorders>
          </w:tcPr>
          <w:p w:rsidR="00C8716F" w:rsidRPr="00AD78CA" w:rsidRDefault="00C8716F" w:rsidP="00C8716F">
            <w:pPr>
              <w:pStyle w:val="HeadingBase"/>
              <w:jc w:val="center"/>
            </w:pPr>
            <w:r w:rsidRPr="00AD78CA">
              <w:t>K</w:t>
            </w:r>
          </w:p>
        </w:tc>
        <w:tc>
          <w:tcPr>
            <w:tcW w:w="1418" w:type="dxa"/>
            <w:tcBorders>
              <w:top w:val="single" w:sz="8" w:space="0" w:color="auto"/>
              <w:left w:val="single" w:sz="4" w:space="0" w:color="auto"/>
              <w:bottom w:val="single" w:sz="4" w:space="0" w:color="auto"/>
              <w:right w:val="single" w:sz="4" w:space="0" w:color="auto"/>
            </w:tcBorders>
          </w:tcPr>
          <w:p w:rsidR="00C8716F" w:rsidRPr="00AD78CA" w:rsidRDefault="00C8716F" w:rsidP="00C8716F">
            <w:pPr>
              <w:pStyle w:val="HeadingBase"/>
              <w:jc w:val="center"/>
            </w:pPr>
            <w:r>
              <w:rPr>
                <w:color w:val="000000"/>
                <w:sz w:val="20"/>
              </w:rPr>
              <w:t>0..1</w:t>
            </w:r>
          </w:p>
        </w:tc>
        <w:tc>
          <w:tcPr>
            <w:tcW w:w="1559" w:type="dxa"/>
            <w:tcBorders>
              <w:top w:val="single" w:sz="8" w:space="0" w:color="auto"/>
              <w:left w:val="single" w:sz="4" w:space="0" w:color="auto"/>
              <w:bottom w:val="single" w:sz="4" w:space="0" w:color="auto"/>
              <w:right w:val="single" w:sz="4" w:space="0" w:color="auto"/>
            </w:tcBorders>
          </w:tcPr>
          <w:p w:rsidR="00C8716F" w:rsidRPr="00AD78CA" w:rsidRDefault="00C8716F">
            <w:pPr>
              <w:pStyle w:val="HeadingBase"/>
            </w:pPr>
          </w:p>
        </w:tc>
      </w:tr>
      <w:tr w:rsidR="00C8716F" w:rsidRPr="00016C21">
        <w:trPr>
          <w:cantSplit/>
        </w:trPr>
        <w:tc>
          <w:tcPr>
            <w:tcW w:w="301" w:type="dxa"/>
            <w:tcBorders>
              <w:left w:val="single" w:sz="4" w:space="0" w:color="auto"/>
              <w:right w:val="single" w:sz="4" w:space="0" w:color="auto"/>
            </w:tcBorders>
          </w:tcPr>
          <w:p w:rsidR="00C8716F" w:rsidRPr="00016C21" w:rsidRDefault="00C8716F">
            <w:pPr>
              <w:spacing w:after="0"/>
              <w:ind w:left="0"/>
              <w:rPr>
                <w:b/>
                <w:snapToGrid w:val="0"/>
                <w:color w:val="000000"/>
                <w:sz w:val="20"/>
              </w:rPr>
            </w:pPr>
          </w:p>
        </w:tc>
        <w:tc>
          <w:tcPr>
            <w:tcW w:w="290" w:type="dxa"/>
            <w:tcBorders>
              <w:left w:val="single" w:sz="4" w:space="0" w:color="auto"/>
              <w:right w:val="single" w:sz="4" w:space="0" w:color="auto"/>
            </w:tcBorders>
          </w:tcPr>
          <w:p w:rsidR="00C8716F" w:rsidRPr="00016C21" w:rsidRDefault="00C8716F">
            <w:pPr>
              <w:spacing w:after="0"/>
              <w:ind w:left="0"/>
              <w:rPr>
                <w:b/>
                <w:snapToGrid w:val="0"/>
                <w:color w:val="000000"/>
                <w:sz w:val="20"/>
              </w:rPr>
            </w:pPr>
          </w:p>
        </w:tc>
        <w:tc>
          <w:tcPr>
            <w:tcW w:w="2701" w:type="dxa"/>
            <w:gridSpan w:val="3"/>
            <w:tcBorders>
              <w:top w:val="single" w:sz="4" w:space="0" w:color="auto"/>
              <w:left w:val="single" w:sz="4" w:space="0" w:color="auto"/>
              <w:bottom w:val="single" w:sz="4" w:space="0" w:color="auto"/>
              <w:right w:val="single" w:sz="4" w:space="0" w:color="auto"/>
            </w:tcBorders>
          </w:tcPr>
          <w:p w:rsidR="00C8716F" w:rsidRPr="00016C21" w:rsidRDefault="00EC5176" w:rsidP="00C8716F">
            <w:pPr>
              <w:spacing w:after="0"/>
              <w:ind w:left="0"/>
              <w:rPr>
                <w:b/>
                <w:snapToGrid w:val="0"/>
                <w:color w:val="000000"/>
                <w:sz w:val="20"/>
              </w:rPr>
            </w:pPr>
            <w:r>
              <w:rPr>
                <w:b/>
                <w:snapToGrid w:val="0"/>
                <w:color w:val="000000"/>
                <w:sz w:val="20"/>
              </w:rPr>
              <w:t>InvoiceDiscount</w:t>
            </w:r>
          </w:p>
        </w:tc>
        <w:tc>
          <w:tcPr>
            <w:tcW w:w="6520" w:type="dxa"/>
            <w:tcBorders>
              <w:top w:val="single" w:sz="4" w:space="0" w:color="auto"/>
              <w:left w:val="single" w:sz="4" w:space="0" w:color="auto"/>
              <w:bottom w:val="single" w:sz="4" w:space="0" w:color="auto"/>
              <w:right w:val="single" w:sz="4" w:space="0" w:color="auto"/>
            </w:tcBorders>
          </w:tcPr>
          <w:p w:rsidR="00C8716F" w:rsidRPr="00016C21" w:rsidRDefault="00C8716F">
            <w:pPr>
              <w:spacing w:after="0"/>
              <w:ind w:left="0"/>
              <w:rPr>
                <w:b/>
                <w:snapToGrid w:val="0"/>
                <w:color w:val="000000"/>
                <w:sz w:val="20"/>
              </w:rPr>
            </w:pPr>
            <w:r w:rsidRPr="00016C21">
              <w:rPr>
                <w:b/>
                <w:snapToGrid w:val="0"/>
                <w:color w:val="000000"/>
                <w:sz w:val="20"/>
              </w:rPr>
              <w:t>Rabatter som gis på fakturatotalen.</w:t>
            </w:r>
            <w:r w:rsidRPr="00016C21">
              <w:rPr>
                <w:b/>
                <w:snapToGrid w:val="0"/>
                <w:color w:val="000000"/>
                <w:sz w:val="20"/>
              </w:rPr>
              <w:br/>
              <w:t>Null eller mange forekomster</w:t>
            </w:r>
          </w:p>
        </w:tc>
        <w:tc>
          <w:tcPr>
            <w:tcW w:w="992" w:type="dxa"/>
            <w:tcBorders>
              <w:top w:val="single" w:sz="4" w:space="0" w:color="auto"/>
              <w:left w:val="single" w:sz="4" w:space="0" w:color="auto"/>
              <w:bottom w:val="single" w:sz="4" w:space="0" w:color="auto"/>
              <w:right w:val="single" w:sz="4" w:space="0" w:color="auto"/>
            </w:tcBorders>
          </w:tcPr>
          <w:p w:rsidR="00C8716F" w:rsidRPr="00016C21" w:rsidRDefault="00C8716F" w:rsidP="00C8716F">
            <w:pPr>
              <w:spacing w:after="0"/>
              <w:ind w:left="0"/>
              <w:jc w:val="center"/>
              <w:rPr>
                <w:b/>
                <w:snapToGrid w:val="0"/>
                <w:color w:val="000000"/>
                <w:sz w:val="20"/>
              </w:rPr>
            </w:pPr>
            <w:r w:rsidRPr="00016C21">
              <w:rPr>
                <w:b/>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C8716F" w:rsidRPr="00016C21" w:rsidRDefault="00EC5176" w:rsidP="00C8716F">
            <w:pPr>
              <w:spacing w:after="0"/>
              <w:ind w:left="0"/>
              <w:jc w:val="center"/>
              <w:rPr>
                <w:b/>
                <w:snapToGrid w:val="0"/>
                <w:color w:val="000000"/>
                <w:sz w:val="20"/>
              </w:rPr>
            </w:pPr>
            <w:r>
              <w:rPr>
                <w:b/>
                <w:snapToGrid w:val="0"/>
                <w:color w:val="000000"/>
                <w:sz w:val="20"/>
              </w:rPr>
              <w:t>0..*</w:t>
            </w:r>
          </w:p>
        </w:tc>
        <w:tc>
          <w:tcPr>
            <w:tcW w:w="1559" w:type="dxa"/>
            <w:tcBorders>
              <w:top w:val="single" w:sz="4" w:space="0" w:color="auto"/>
              <w:left w:val="single" w:sz="4" w:space="0" w:color="auto"/>
              <w:bottom w:val="single" w:sz="4" w:space="0" w:color="auto"/>
              <w:right w:val="single" w:sz="4" w:space="0" w:color="auto"/>
            </w:tcBorders>
          </w:tcPr>
          <w:p w:rsidR="00C8716F" w:rsidRPr="00016C21" w:rsidRDefault="00016C21">
            <w:pPr>
              <w:spacing w:after="0"/>
              <w:ind w:left="0"/>
              <w:rPr>
                <w:b/>
                <w:snapToGrid w:val="0"/>
                <w:color w:val="000000"/>
                <w:sz w:val="20"/>
              </w:rPr>
            </w:pPr>
            <w:r>
              <w:rPr>
                <w:b/>
                <w:snapToGrid w:val="0"/>
                <w:color w:val="000000"/>
                <w:sz w:val="20"/>
              </w:rPr>
              <w:t>DiscountChargesAndTaxType</w:t>
            </w:r>
          </w:p>
        </w:tc>
      </w:tr>
      <w:tr w:rsidR="00016C21" w:rsidRPr="00AD78CA">
        <w:trPr>
          <w:cantSplit/>
        </w:trPr>
        <w:tc>
          <w:tcPr>
            <w:tcW w:w="301" w:type="dxa"/>
            <w:vMerge w:val="restart"/>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90" w:type="dxa"/>
            <w:vMerge w:val="restart"/>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85" w:type="dxa"/>
            <w:vMerge w:val="restart"/>
            <w:tcBorders>
              <w:top w:val="single" w:sz="4" w:space="0" w:color="auto"/>
              <w:left w:val="single" w:sz="4" w:space="0" w:color="auto"/>
              <w:right w:val="single" w:sz="4" w:space="0" w:color="auto"/>
            </w:tcBorders>
          </w:tcPr>
          <w:p w:rsidR="00016C21" w:rsidRPr="00AD78CA" w:rsidRDefault="00016C21">
            <w:pPr>
              <w:spacing w:after="0"/>
              <w:ind w:left="0"/>
              <w:rPr>
                <w:snapToGrid w:val="0"/>
                <w:color w:val="000000"/>
                <w:sz w:val="20"/>
              </w:rPr>
            </w:pPr>
          </w:p>
        </w:tc>
        <w:tc>
          <w:tcPr>
            <w:tcW w:w="2416" w:type="dxa"/>
            <w:gridSpan w:val="2"/>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rPr>
                <w:snapToGrid w:val="0"/>
                <w:color w:val="000000"/>
                <w:sz w:val="20"/>
              </w:rPr>
            </w:pPr>
            <w:r w:rsidRPr="00AD78CA">
              <w:rPr>
                <w:snapToGrid w:val="0"/>
                <w:color w:val="000000"/>
                <w:sz w:val="20"/>
              </w:rPr>
              <w:t>Code</w:t>
            </w:r>
          </w:p>
        </w:tc>
        <w:tc>
          <w:tcPr>
            <w:tcW w:w="6520" w:type="dxa"/>
            <w:tcBorders>
              <w:top w:val="single" w:sz="4" w:space="0" w:color="auto"/>
              <w:left w:val="single" w:sz="4" w:space="0" w:color="auto"/>
              <w:bottom w:val="single" w:sz="4" w:space="0" w:color="auto"/>
              <w:right w:val="single" w:sz="4" w:space="0" w:color="auto"/>
            </w:tcBorders>
          </w:tcPr>
          <w:p w:rsidR="00016C21" w:rsidRPr="00AD78CA" w:rsidRDefault="00016C21" w:rsidP="00295AEF">
            <w:pPr>
              <w:spacing w:after="0"/>
              <w:ind w:left="0"/>
              <w:rPr>
                <w:snapToGrid w:val="0"/>
                <w:color w:val="000000"/>
                <w:sz w:val="20"/>
              </w:rPr>
            </w:pPr>
            <w:r>
              <w:rPr>
                <w:snapToGrid w:val="0"/>
                <w:color w:val="000000"/>
                <w:sz w:val="20"/>
              </w:rPr>
              <w:t>Kode for r</w:t>
            </w:r>
            <w:r w:rsidRPr="00AD78CA">
              <w:rPr>
                <w:snapToGrid w:val="0"/>
                <w:color w:val="000000"/>
                <w:sz w:val="20"/>
              </w:rPr>
              <w:t>abatt</w:t>
            </w:r>
            <w:r>
              <w:rPr>
                <w:snapToGrid w:val="0"/>
                <w:color w:val="000000"/>
                <w:sz w:val="20"/>
              </w:rPr>
              <w:t xml:space="preserve"> ihht. a</w:t>
            </w:r>
            <w:r w:rsidRPr="00AD78CA">
              <w:rPr>
                <w:snapToGrid w:val="0"/>
                <w:color w:val="000000"/>
                <w:sz w:val="20"/>
              </w:rPr>
              <w:t>vtale</w:t>
            </w:r>
          </w:p>
        </w:tc>
        <w:tc>
          <w:tcPr>
            <w:tcW w:w="992"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016C21" w:rsidRPr="00AD78CA" w:rsidRDefault="00016C21">
            <w:pPr>
              <w:spacing w:after="0"/>
              <w:ind w:left="0"/>
              <w:rPr>
                <w:snapToGrid w:val="0"/>
                <w:color w:val="000000"/>
                <w:sz w:val="20"/>
              </w:rPr>
            </w:pPr>
            <w:r w:rsidRPr="00AD78CA">
              <w:rPr>
                <w:snapToGrid w:val="0"/>
                <w:color w:val="000000"/>
                <w:sz w:val="20"/>
              </w:rPr>
              <w:t>String</w:t>
            </w:r>
          </w:p>
        </w:tc>
      </w:tr>
      <w:tr w:rsidR="00016C21" w:rsidRPr="00AD78CA">
        <w:trPr>
          <w:cantSplit/>
        </w:trPr>
        <w:tc>
          <w:tcPr>
            <w:tcW w:w="301"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90"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85"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416" w:type="dxa"/>
            <w:gridSpan w:val="2"/>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rPr>
                <w:snapToGrid w:val="0"/>
                <w:color w:val="000000"/>
                <w:sz w:val="20"/>
              </w:rPr>
            </w:pPr>
            <w:r w:rsidRPr="00AD78CA">
              <w:rPr>
                <w:snapToGrid w:val="0"/>
                <w:color w:val="000000"/>
                <w:sz w:val="20"/>
              </w:rPr>
              <w:t>Description</w:t>
            </w:r>
          </w:p>
        </w:tc>
        <w:tc>
          <w:tcPr>
            <w:tcW w:w="6520" w:type="dxa"/>
            <w:tcBorders>
              <w:top w:val="single" w:sz="4" w:space="0" w:color="auto"/>
              <w:left w:val="single" w:sz="4" w:space="0" w:color="auto"/>
              <w:bottom w:val="single" w:sz="4" w:space="0" w:color="auto"/>
              <w:right w:val="single" w:sz="4" w:space="0" w:color="auto"/>
            </w:tcBorders>
          </w:tcPr>
          <w:p w:rsidR="00016C21" w:rsidRPr="00AD78CA" w:rsidRDefault="00016C21" w:rsidP="00295AEF">
            <w:pPr>
              <w:spacing w:after="0"/>
              <w:ind w:left="0"/>
              <w:rPr>
                <w:snapToGrid w:val="0"/>
                <w:color w:val="000000"/>
                <w:sz w:val="20"/>
              </w:rPr>
            </w:pPr>
            <w:r w:rsidRPr="00AD78CA">
              <w:rPr>
                <w:snapToGrid w:val="0"/>
                <w:color w:val="000000"/>
                <w:sz w:val="20"/>
              </w:rPr>
              <w:t>Beskrivelse av type rabatt, ref. Kode</w:t>
            </w:r>
          </w:p>
        </w:tc>
        <w:tc>
          <w:tcPr>
            <w:tcW w:w="992"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016C21" w:rsidRPr="00AD78CA" w:rsidRDefault="00016C21">
            <w:pPr>
              <w:spacing w:after="0"/>
              <w:ind w:left="0"/>
              <w:rPr>
                <w:snapToGrid w:val="0"/>
                <w:color w:val="000000"/>
                <w:sz w:val="20"/>
              </w:rPr>
            </w:pPr>
            <w:r w:rsidRPr="00AD78CA">
              <w:rPr>
                <w:snapToGrid w:val="0"/>
                <w:color w:val="000000"/>
                <w:sz w:val="20"/>
              </w:rPr>
              <w:t>String</w:t>
            </w:r>
          </w:p>
        </w:tc>
      </w:tr>
      <w:tr w:rsidR="00016C21" w:rsidRPr="00AD78CA">
        <w:trPr>
          <w:cantSplit/>
        </w:trPr>
        <w:tc>
          <w:tcPr>
            <w:tcW w:w="301"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90"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85"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416" w:type="dxa"/>
            <w:gridSpan w:val="2"/>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rPr>
                <w:snapToGrid w:val="0"/>
                <w:color w:val="000000"/>
                <w:sz w:val="20"/>
              </w:rPr>
            </w:pPr>
            <w:r w:rsidRPr="00AD78CA">
              <w:rPr>
                <w:snapToGrid w:val="0"/>
                <w:color w:val="000000"/>
                <w:sz w:val="20"/>
              </w:rPr>
              <w:t>Percent</w:t>
            </w:r>
          </w:p>
        </w:tc>
        <w:tc>
          <w:tcPr>
            <w:tcW w:w="6520" w:type="dxa"/>
            <w:tcBorders>
              <w:top w:val="single" w:sz="4" w:space="0" w:color="auto"/>
              <w:left w:val="single" w:sz="4" w:space="0" w:color="auto"/>
              <w:bottom w:val="single" w:sz="4" w:space="0" w:color="auto"/>
              <w:right w:val="single" w:sz="4" w:space="0" w:color="auto"/>
            </w:tcBorders>
          </w:tcPr>
          <w:p w:rsidR="00016C21" w:rsidRPr="00AD78CA" w:rsidRDefault="00016C21" w:rsidP="00295AEF">
            <w:pPr>
              <w:spacing w:after="0"/>
              <w:ind w:left="0"/>
              <w:rPr>
                <w:snapToGrid w:val="0"/>
                <w:color w:val="000000"/>
                <w:sz w:val="20"/>
              </w:rPr>
            </w:pPr>
            <w:r w:rsidRPr="00AD78CA">
              <w:rPr>
                <w:snapToGrid w:val="0"/>
                <w:color w:val="000000"/>
                <w:sz w:val="20"/>
              </w:rPr>
              <w:t>Rabattprosent</w:t>
            </w:r>
          </w:p>
        </w:tc>
        <w:tc>
          <w:tcPr>
            <w:tcW w:w="992"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016C21" w:rsidRPr="00AD78CA" w:rsidRDefault="00016C21">
            <w:pPr>
              <w:spacing w:after="0"/>
              <w:ind w:left="0"/>
              <w:rPr>
                <w:snapToGrid w:val="0"/>
                <w:color w:val="000000"/>
                <w:sz w:val="20"/>
              </w:rPr>
            </w:pPr>
            <w:r w:rsidRPr="00AD78CA">
              <w:rPr>
                <w:snapToGrid w:val="0"/>
                <w:color w:val="000000"/>
                <w:sz w:val="20"/>
              </w:rPr>
              <w:t>Decimal</w:t>
            </w:r>
          </w:p>
        </w:tc>
      </w:tr>
      <w:tr w:rsidR="00016C21" w:rsidRPr="00AD78CA">
        <w:trPr>
          <w:cantSplit/>
        </w:trPr>
        <w:tc>
          <w:tcPr>
            <w:tcW w:w="301"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90"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85"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416" w:type="dxa"/>
            <w:gridSpan w:val="2"/>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rPr>
                <w:snapToGrid w:val="0"/>
                <w:color w:val="000000"/>
                <w:sz w:val="20"/>
              </w:rPr>
            </w:pPr>
            <w:r w:rsidRPr="00AD78CA">
              <w:rPr>
                <w:snapToGrid w:val="0"/>
                <w:color w:val="000000"/>
                <w:sz w:val="20"/>
              </w:rPr>
              <w:t>BaseAmount</w:t>
            </w:r>
          </w:p>
        </w:tc>
        <w:tc>
          <w:tcPr>
            <w:tcW w:w="6520" w:type="dxa"/>
            <w:tcBorders>
              <w:top w:val="single" w:sz="4" w:space="0" w:color="auto"/>
              <w:left w:val="single" w:sz="4" w:space="0" w:color="auto"/>
              <w:bottom w:val="single" w:sz="4" w:space="0" w:color="auto"/>
              <w:right w:val="single" w:sz="4" w:space="0" w:color="auto"/>
            </w:tcBorders>
          </w:tcPr>
          <w:p w:rsidR="00016C21" w:rsidRPr="00AD78CA" w:rsidRDefault="00016C21" w:rsidP="00295AEF">
            <w:pPr>
              <w:spacing w:after="0"/>
              <w:ind w:left="0"/>
              <w:rPr>
                <w:snapToGrid w:val="0"/>
                <w:color w:val="000000"/>
                <w:sz w:val="20"/>
              </w:rPr>
            </w:pPr>
            <w:r w:rsidRPr="00AD78CA">
              <w:rPr>
                <w:snapToGrid w:val="0"/>
                <w:color w:val="000000"/>
                <w:sz w:val="20"/>
              </w:rPr>
              <w:t>Rabattgrunnlag</w:t>
            </w:r>
          </w:p>
        </w:tc>
        <w:tc>
          <w:tcPr>
            <w:tcW w:w="992"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016C21" w:rsidRPr="00AD78CA" w:rsidRDefault="00016C21">
            <w:pPr>
              <w:spacing w:after="0"/>
              <w:ind w:left="0"/>
              <w:rPr>
                <w:snapToGrid w:val="0"/>
                <w:color w:val="000000"/>
                <w:sz w:val="20"/>
              </w:rPr>
            </w:pPr>
            <w:r w:rsidRPr="00AD78CA">
              <w:rPr>
                <w:snapToGrid w:val="0"/>
                <w:color w:val="000000"/>
                <w:sz w:val="20"/>
              </w:rPr>
              <w:t>Decimal</w:t>
            </w:r>
          </w:p>
        </w:tc>
      </w:tr>
      <w:tr w:rsidR="00016C21" w:rsidRPr="00AD78CA">
        <w:trPr>
          <w:cantSplit/>
        </w:trPr>
        <w:tc>
          <w:tcPr>
            <w:tcW w:w="301"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90"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85"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416" w:type="dxa"/>
            <w:gridSpan w:val="2"/>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rPr>
                <w:snapToGrid w:val="0"/>
                <w:color w:val="000000"/>
                <w:sz w:val="20"/>
              </w:rPr>
            </w:pPr>
            <w:r w:rsidRPr="00AD78CA">
              <w:rPr>
                <w:snapToGrid w:val="0"/>
                <w:color w:val="000000"/>
                <w:sz w:val="20"/>
              </w:rPr>
              <w:t>Amount</w:t>
            </w:r>
          </w:p>
        </w:tc>
        <w:tc>
          <w:tcPr>
            <w:tcW w:w="6520" w:type="dxa"/>
            <w:tcBorders>
              <w:top w:val="single" w:sz="4" w:space="0" w:color="auto"/>
              <w:left w:val="single" w:sz="4" w:space="0" w:color="auto"/>
              <w:bottom w:val="single" w:sz="4" w:space="0" w:color="auto"/>
              <w:right w:val="single" w:sz="4" w:space="0" w:color="auto"/>
            </w:tcBorders>
          </w:tcPr>
          <w:p w:rsidR="00016C21" w:rsidRPr="00AD78CA" w:rsidRDefault="00016C21" w:rsidP="00295AEF">
            <w:pPr>
              <w:spacing w:after="0"/>
              <w:ind w:left="0"/>
              <w:rPr>
                <w:snapToGrid w:val="0"/>
                <w:color w:val="000000"/>
                <w:sz w:val="20"/>
              </w:rPr>
            </w:pPr>
            <w:r w:rsidRPr="00AD78CA">
              <w:rPr>
                <w:snapToGrid w:val="0"/>
                <w:color w:val="000000"/>
                <w:sz w:val="20"/>
              </w:rPr>
              <w:t>Rabatt</w:t>
            </w:r>
            <w:r>
              <w:rPr>
                <w:snapToGrid w:val="0"/>
                <w:color w:val="000000"/>
                <w:sz w:val="20"/>
              </w:rPr>
              <w:t>beløp</w:t>
            </w:r>
          </w:p>
        </w:tc>
        <w:tc>
          <w:tcPr>
            <w:tcW w:w="992"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016C21" w:rsidRPr="00AD78CA" w:rsidRDefault="00016C21">
            <w:pPr>
              <w:spacing w:after="0"/>
              <w:ind w:left="0"/>
              <w:rPr>
                <w:snapToGrid w:val="0"/>
                <w:color w:val="000000"/>
                <w:sz w:val="20"/>
              </w:rPr>
            </w:pPr>
            <w:r w:rsidRPr="00AD78CA">
              <w:rPr>
                <w:snapToGrid w:val="0"/>
                <w:color w:val="000000"/>
                <w:sz w:val="20"/>
              </w:rPr>
              <w:t>Decimal</w:t>
            </w:r>
          </w:p>
        </w:tc>
      </w:tr>
      <w:tr w:rsidR="00016C21" w:rsidRPr="00AD78CA">
        <w:trPr>
          <w:cantSplit/>
        </w:trPr>
        <w:tc>
          <w:tcPr>
            <w:tcW w:w="301"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90"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85"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416" w:type="dxa"/>
            <w:gridSpan w:val="2"/>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rPr>
                <w:snapToGrid w:val="0"/>
                <w:color w:val="000000"/>
                <w:sz w:val="20"/>
              </w:rPr>
            </w:pPr>
            <w:r w:rsidRPr="00AD78CA">
              <w:rPr>
                <w:snapToGrid w:val="0"/>
                <w:color w:val="000000"/>
                <w:sz w:val="20"/>
              </w:rPr>
              <w:t>Quantity</w:t>
            </w:r>
          </w:p>
        </w:tc>
        <w:tc>
          <w:tcPr>
            <w:tcW w:w="6520" w:type="dxa"/>
            <w:tcBorders>
              <w:top w:val="single" w:sz="4" w:space="0" w:color="auto"/>
              <w:left w:val="single" w:sz="4" w:space="0" w:color="auto"/>
              <w:bottom w:val="single" w:sz="4" w:space="0" w:color="auto"/>
              <w:right w:val="single" w:sz="4" w:space="0" w:color="auto"/>
            </w:tcBorders>
          </w:tcPr>
          <w:p w:rsidR="00016C21" w:rsidRPr="00AD78CA" w:rsidRDefault="00016C21" w:rsidP="00295AEF">
            <w:pPr>
              <w:spacing w:after="0"/>
              <w:ind w:left="0"/>
              <w:rPr>
                <w:snapToGrid w:val="0"/>
                <w:color w:val="000000"/>
                <w:sz w:val="20"/>
              </w:rPr>
            </w:pPr>
            <w:r w:rsidRPr="00AD78CA">
              <w:rPr>
                <w:snapToGrid w:val="0"/>
                <w:color w:val="000000"/>
                <w:sz w:val="20"/>
              </w:rPr>
              <w:t>Kvantum</w:t>
            </w:r>
            <w:r>
              <w:rPr>
                <w:snapToGrid w:val="0"/>
                <w:color w:val="000000"/>
                <w:sz w:val="20"/>
              </w:rPr>
              <w:t xml:space="preserve">: </w:t>
            </w:r>
            <w:r w:rsidRPr="00AD78CA">
              <w:rPr>
                <w:snapToGrid w:val="0"/>
                <w:color w:val="000000"/>
                <w:sz w:val="20"/>
              </w:rPr>
              <w:t>Angis dersom rabatten er relatert til et kvantum</w:t>
            </w:r>
          </w:p>
        </w:tc>
        <w:tc>
          <w:tcPr>
            <w:tcW w:w="992"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016C21" w:rsidRPr="00AD78CA" w:rsidRDefault="00016C21">
            <w:pPr>
              <w:spacing w:after="0"/>
              <w:ind w:left="0"/>
              <w:rPr>
                <w:snapToGrid w:val="0"/>
                <w:color w:val="000000"/>
                <w:sz w:val="20"/>
              </w:rPr>
            </w:pPr>
            <w:r w:rsidRPr="00AD78CA">
              <w:rPr>
                <w:snapToGrid w:val="0"/>
                <w:color w:val="000000"/>
                <w:sz w:val="20"/>
              </w:rPr>
              <w:t>Decimal</w:t>
            </w:r>
          </w:p>
        </w:tc>
      </w:tr>
      <w:tr w:rsidR="00016C21" w:rsidRPr="00AD78CA">
        <w:trPr>
          <w:cantSplit/>
        </w:trPr>
        <w:tc>
          <w:tcPr>
            <w:tcW w:w="301"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90"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85"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416" w:type="dxa"/>
            <w:gridSpan w:val="2"/>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rPr>
                <w:snapToGrid w:val="0"/>
                <w:color w:val="000000"/>
                <w:sz w:val="20"/>
              </w:rPr>
            </w:pPr>
            <w:r w:rsidRPr="00AD78CA">
              <w:rPr>
                <w:snapToGrid w:val="0"/>
                <w:color w:val="000000"/>
                <w:sz w:val="20"/>
              </w:rPr>
              <w:t>UnitOfMeasure</w:t>
            </w:r>
          </w:p>
        </w:tc>
        <w:tc>
          <w:tcPr>
            <w:tcW w:w="6520" w:type="dxa"/>
            <w:tcBorders>
              <w:top w:val="single" w:sz="4" w:space="0" w:color="auto"/>
              <w:left w:val="single" w:sz="4" w:space="0" w:color="auto"/>
              <w:bottom w:val="single" w:sz="4" w:space="0" w:color="auto"/>
              <w:right w:val="single" w:sz="4" w:space="0" w:color="auto"/>
            </w:tcBorders>
          </w:tcPr>
          <w:p w:rsidR="00016C21" w:rsidRPr="00AD78CA" w:rsidRDefault="00016C21" w:rsidP="00295AEF">
            <w:pPr>
              <w:spacing w:after="0"/>
              <w:ind w:left="0"/>
              <w:rPr>
                <w:snapToGrid w:val="0"/>
                <w:color w:val="000000"/>
                <w:sz w:val="20"/>
              </w:rPr>
            </w:pPr>
            <w:r w:rsidRPr="00AD78CA">
              <w:rPr>
                <w:snapToGrid w:val="0"/>
                <w:color w:val="000000"/>
                <w:sz w:val="20"/>
              </w:rPr>
              <w:t>Enhet relatert til kvantum</w:t>
            </w:r>
          </w:p>
        </w:tc>
        <w:tc>
          <w:tcPr>
            <w:tcW w:w="992"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016C21" w:rsidRPr="00AD78CA" w:rsidRDefault="00016C21">
            <w:pPr>
              <w:spacing w:after="0"/>
              <w:ind w:left="0"/>
              <w:rPr>
                <w:snapToGrid w:val="0"/>
                <w:color w:val="000000"/>
                <w:sz w:val="20"/>
              </w:rPr>
            </w:pPr>
            <w:r w:rsidRPr="00AD78CA">
              <w:rPr>
                <w:snapToGrid w:val="0"/>
                <w:color w:val="000000"/>
                <w:sz w:val="20"/>
              </w:rPr>
              <w:t>String</w:t>
            </w:r>
          </w:p>
        </w:tc>
      </w:tr>
      <w:tr w:rsidR="00016C21" w:rsidRPr="00AD78CA">
        <w:trPr>
          <w:cantSplit/>
        </w:trPr>
        <w:tc>
          <w:tcPr>
            <w:tcW w:w="301" w:type="dxa"/>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90" w:type="dxa"/>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85" w:type="dxa"/>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416" w:type="dxa"/>
            <w:gridSpan w:val="2"/>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rPr>
                <w:snapToGrid w:val="0"/>
                <w:color w:val="000000"/>
                <w:sz w:val="20"/>
              </w:rPr>
            </w:pPr>
            <w:r w:rsidRPr="00AD78CA">
              <w:rPr>
                <w:snapToGrid w:val="0"/>
                <w:color w:val="000000"/>
                <w:sz w:val="20"/>
              </w:rPr>
              <w:t>RatePerUnit</w:t>
            </w:r>
          </w:p>
        </w:tc>
        <w:tc>
          <w:tcPr>
            <w:tcW w:w="6520" w:type="dxa"/>
            <w:tcBorders>
              <w:top w:val="single" w:sz="4" w:space="0" w:color="auto"/>
              <w:left w:val="single" w:sz="4" w:space="0" w:color="auto"/>
              <w:bottom w:val="single" w:sz="4" w:space="0" w:color="auto"/>
              <w:right w:val="single" w:sz="4" w:space="0" w:color="auto"/>
            </w:tcBorders>
          </w:tcPr>
          <w:p w:rsidR="00016C21" w:rsidRPr="00AD78CA" w:rsidRDefault="00016C21" w:rsidP="00295AEF">
            <w:pPr>
              <w:spacing w:after="0"/>
              <w:ind w:left="0"/>
              <w:rPr>
                <w:snapToGrid w:val="0"/>
                <w:color w:val="000000"/>
                <w:sz w:val="20"/>
              </w:rPr>
            </w:pPr>
            <w:r w:rsidRPr="00AD78CA">
              <w:rPr>
                <w:snapToGrid w:val="0"/>
                <w:color w:val="000000"/>
                <w:sz w:val="20"/>
              </w:rPr>
              <w:t>Sats</w:t>
            </w:r>
            <w:r>
              <w:rPr>
                <w:snapToGrid w:val="0"/>
                <w:color w:val="000000"/>
                <w:sz w:val="20"/>
              </w:rPr>
              <w:t xml:space="preserve">: </w:t>
            </w:r>
            <w:r w:rsidRPr="00AD78CA">
              <w:rPr>
                <w:snapToGrid w:val="0"/>
                <w:color w:val="000000"/>
                <w:sz w:val="20"/>
              </w:rPr>
              <w:t xml:space="preserve">Angis dersom rabatten beregnes ut fra en sats pr. Enhet </w:t>
            </w:r>
          </w:p>
        </w:tc>
        <w:tc>
          <w:tcPr>
            <w:tcW w:w="992"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016C21" w:rsidRPr="00AD78CA" w:rsidRDefault="00016C21">
            <w:pPr>
              <w:spacing w:after="0"/>
              <w:ind w:left="0"/>
              <w:rPr>
                <w:snapToGrid w:val="0"/>
                <w:color w:val="000000"/>
                <w:sz w:val="20"/>
              </w:rPr>
            </w:pPr>
            <w:r w:rsidRPr="00AD78CA">
              <w:rPr>
                <w:snapToGrid w:val="0"/>
                <w:color w:val="000000"/>
                <w:sz w:val="20"/>
              </w:rPr>
              <w:t>Decimal</w:t>
            </w:r>
          </w:p>
        </w:tc>
      </w:tr>
      <w:tr w:rsidR="00016C21" w:rsidRPr="009F3320">
        <w:trPr>
          <w:cantSplit/>
        </w:trPr>
        <w:tc>
          <w:tcPr>
            <w:tcW w:w="301" w:type="dxa"/>
            <w:tcBorders>
              <w:left w:val="single" w:sz="4" w:space="0" w:color="auto"/>
              <w:right w:val="single" w:sz="4" w:space="0" w:color="auto"/>
            </w:tcBorders>
          </w:tcPr>
          <w:p w:rsidR="00016C21" w:rsidRPr="009F3320" w:rsidRDefault="00016C21" w:rsidP="00667616">
            <w:pPr>
              <w:spacing w:after="0"/>
              <w:ind w:left="0"/>
              <w:rPr>
                <w:b/>
                <w:snapToGrid w:val="0"/>
                <w:color w:val="000000"/>
                <w:sz w:val="20"/>
              </w:rPr>
            </w:pPr>
          </w:p>
        </w:tc>
        <w:tc>
          <w:tcPr>
            <w:tcW w:w="290" w:type="dxa"/>
            <w:tcBorders>
              <w:left w:val="single" w:sz="4" w:space="0" w:color="auto"/>
              <w:right w:val="single" w:sz="4" w:space="0" w:color="auto"/>
            </w:tcBorders>
          </w:tcPr>
          <w:p w:rsidR="00016C21" w:rsidRPr="009F3320" w:rsidRDefault="00016C21" w:rsidP="00667616">
            <w:pPr>
              <w:spacing w:after="0"/>
              <w:ind w:left="0"/>
              <w:rPr>
                <w:b/>
                <w:snapToGrid w:val="0"/>
                <w:color w:val="000000"/>
                <w:sz w:val="20"/>
              </w:rPr>
            </w:pPr>
          </w:p>
        </w:tc>
        <w:tc>
          <w:tcPr>
            <w:tcW w:w="285" w:type="dxa"/>
            <w:tcBorders>
              <w:left w:val="single" w:sz="4" w:space="0" w:color="auto"/>
              <w:right w:val="single" w:sz="4" w:space="0" w:color="auto"/>
            </w:tcBorders>
          </w:tcPr>
          <w:p w:rsidR="00016C21" w:rsidRPr="009F3320" w:rsidRDefault="00016C21" w:rsidP="00667616">
            <w:pPr>
              <w:spacing w:after="0"/>
              <w:ind w:left="0"/>
              <w:rPr>
                <w:b/>
                <w:snapToGrid w:val="0"/>
                <w:color w:val="000000"/>
                <w:sz w:val="20"/>
              </w:rPr>
            </w:pPr>
          </w:p>
        </w:tc>
        <w:tc>
          <w:tcPr>
            <w:tcW w:w="2416" w:type="dxa"/>
            <w:gridSpan w:val="2"/>
            <w:tcBorders>
              <w:top w:val="single" w:sz="4" w:space="0" w:color="auto"/>
              <w:left w:val="single" w:sz="4" w:space="0" w:color="auto"/>
              <w:bottom w:val="single" w:sz="4" w:space="0" w:color="auto"/>
              <w:right w:val="single" w:sz="4" w:space="0" w:color="auto"/>
            </w:tcBorders>
          </w:tcPr>
          <w:p w:rsidR="00016C21" w:rsidRPr="009F3320" w:rsidRDefault="00016C21" w:rsidP="00667616">
            <w:pPr>
              <w:spacing w:after="0"/>
              <w:ind w:left="0"/>
              <w:rPr>
                <w:b/>
                <w:snapToGrid w:val="0"/>
                <w:color w:val="000000"/>
                <w:sz w:val="20"/>
              </w:rPr>
            </w:pPr>
            <w:r w:rsidRPr="009F3320">
              <w:rPr>
                <w:b/>
                <w:snapToGrid w:val="0"/>
                <w:color w:val="000000"/>
                <w:sz w:val="20"/>
              </w:rPr>
              <w:t>VatInfo</w:t>
            </w:r>
          </w:p>
        </w:tc>
        <w:tc>
          <w:tcPr>
            <w:tcW w:w="6520" w:type="dxa"/>
            <w:tcBorders>
              <w:top w:val="single" w:sz="4" w:space="0" w:color="auto"/>
              <w:left w:val="single" w:sz="4" w:space="0" w:color="auto"/>
              <w:bottom w:val="single" w:sz="4" w:space="0" w:color="auto"/>
              <w:right w:val="single" w:sz="4" w:space="0" w:color="auto"/>
            </w:tcBorders>
          </w:tcPr>
          <w:p w:rsidR="00016C21" w:rsidRPr="00126010" w:rsidRDefault="00016C21" w:rsidP="00295AEF">
            <w:pPr>
              <w:spacing w:after="0"/>
              <w:ind w:left="0"/>
              <w:rPr>
                <w:b/>
                <w:snapToGrid w:val="0"/>
                <w:color w:val="000000"/>
                <w:sz w:val="20"/>
              </w:rPr>
            </w:pPr>
            <w:r w:rsidRPr="00126010">
              <w:rPr>
                <w:b/>
                <w:snapToGrid w:val="0"/>
                <w:color w:val="000000"/>
                <w:sz w:val="20"/>
              </w:rPr>
              <w:t xml:space="preserve">MVA som beregnes på </w:t>
            </w:r>
            <w:r>
              <w:rPr>
                <w:b/>
                <w:snapToGrid w:val="0"/>
                <w:color w:val="000000"/>
                <w:sz w:val="20"/>
              </w:rPr>
              <w:t>rabatten</w:t>
            </w:r>
          </w:p>
        </w:tc>
        <w:tc>
          <w:tcPr>
            <w:tcW w:w="992" w:type="dxa"/>
            <w:tcBorders>
              <w:top w:val="single" w:sz="4" w:space="0" w:color="auto"/>
              <w:left w:val="single" w:sz="4" w:space="0" w:color="auto"/>
              <w:bottom w:val="single" w:sz="4" w:space="0" w:color="auto"/>
              <w:right w:val="single" w:sz="4" w:space="0" w:color="auto"/>
            </w:tcBorders>
          </w:tcPr>
          <w:p w:rsidR="00016C21" w:rsidRPr="009F3320" w:rsidRDefault="00016C21" w:rsidP="00667616">
            <w:pPr>
              <w:spacing w:after="0"/>
              <w:ind w:left="0"/>
              <w:jc w:val="center"/>
              <w:rPr>
                <w:b/>
                <w:snapToGrid w:val="0"/>
                <w:color w:val="000000"/>
                <w:sz w:val="20"/>
              </w:rPr>
            </w:pPr>
            <w:r w:rsidRPr="009F3320">
              <w:rPr>
                <w:b/>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016C21" w:rsidRPr="009F3320" w:rsidRDefault="00016C21" w:rsidP="00667616">
            <w:pPr>
              <w:spacing w:after="0"/>
              <w:ind w:left="0"/>
              <w:jc w:val="center"/>
              <w:rPr>
                <w:b/>
                <w:snapToGrid w:val="0"/>
                <w:color w:val="000000"/>
                <w:sz w:val="20"/>
              </w:rPr>
            </w:pPr>
            <w:r w:rsidRPr="009F3320">
              <w:rPr>
                <w:b/>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016C21" w:rsidRPr="009F3320" w:rsidRDefault="00016C21" w:rsidP="00667616">
            <w:pPr>
              <w:spacing w:after="0"/>
              <w:ind w:left="0"/>
              <w:rPr>
                <w:b/>
                <w:snapToGrid w:val="0"/>
                <w:color w:val="000000"/>
                <w:sz w:val="20"/>
              </w:rPr>
            </w:pPr>
            <w:r w:rsidRPr="00126010">
              <w:rPr>
                <w:b/>
                <w:snapToGrid w:val="0"/>
                <w:color w:val="000000"/>
                <w:sz w:val="20"/>
              </w:rPr>
              <w:t>VatInfoType</w:t>
            </w:r>
          </w:p>
        </w:tc>
      </w:tr>
      <w:tr w:rsidR="00573B5C" w:rsidRPr="00AD78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01" w:type="dxa"/>
            <w:vMerge w:val="restart"/>
            <w:tcBorders>
              <w:top w:val="nil"/>
              <w:bottom w:val="nil"/>
            </w:tcBorders>
          </w:tcPr>
          <w:p w:rsidR="00573B5C" w:rsidRPr="00AD78CA" w:rsidRDefault="00573B5C" w:rsidP="00667616">
            <w:pPr>
              <w:spacing w:after="0"/>
              <w:ind w:left="0"/>
              <w:rPr>
                <w:snapToGrid w:val="0"/>
                <w:color w:val="000000"/>
                <w:sz w:val="20"/>
              </w:rPr>
            </w:pPr>
          </w:p>
        </w:tc>
        <w:tc>
          <w:tcPr>
            <w:tcW w:w="290" w:type="dxa"/>
            <w:vMerge w:val="restart"/>
            <w:tcBorders>
              <w:top w:val="nil"/>
              <w:bottom w:val="nil"/>
            </w:tcBorders>
          </w:tcPr>
          <w:p w:rsidR="00573B5C" w:rsidRPr="00AD78CA" w:rsidRDefault="00573B5C" w:rsidP="00667616">
            <w:pPr>
              <w:spacing w:after="0"/>
              <w:ind w:left="0"/>
              <w:rPr>
                <w:snapToGrid w:val="0"/>
                <w:color w:val="000000"/>
                <w:sz w:val="20"/>
              </w:rPr>
            </w:pPr>
          </w:p>
        </w:tc>
        <w:tc>
          <w:tcPr>
            <w:tcW w:w="285" w:type="dxa"/>
            <w:vMerge w:val="restart"/>
            <w:tcBorders>
              <w:top w:val="nil"/>
              <w:bottom w:val="nil"/>
            </w:tcBorders>
          </w:tcPr>
          <w:p w:rsidR="00573B5C" w:rsidRPr="00AD78CA" w:rsidRDefault="00573B5C" w:rsidP="00667616">
            <w:pPr>
              <w:spacing w:after="0"/>
              <w:ind w:left="0"/>
              <w:rPr>
                <w:snapToGrid w:val="0"/>
                <w:color w:val="000000"/>
                <w:sz w:val="20"/>
              </w:rPr>
            </w:pPr>
          </w:p>
        </w:tc>
        <w:tc>
          <w:tcPr>
            <w:tcW w:w="288" w:type="dxa"/>
            <w:vMerge w:val="restart"/>
            <w:tcBorders>
              <w:top w:val="single" w:sz="4" w:space="0" w:color="auto"/>
            </w:tcBorders>
          </w:tcPr>
          <w:p w:rsidR="00573B5C" w:rsidRPr="00AD78CA" w:rsidRDefault="00573B5C" w:rsidP="00667616">
            <w:pPr>
              <w:spacing w:after="0"/>
              <w:ind w:left="0"/>
              <w:rPr>
                <w:snapToGrid w:val="0"/>
                <w:color w:val="000000"/>
                <w:sz w:val="20"/>
              </w:rPr>
            </w:pPr>
          </w:p>
        </w:tc>
        <w:tc>
          <w:tcPr>
            <w:tcW w:w="2128" w:type="dxa"/>
            <w:tcBorders>
              <w:top w:val="single" w:sz="4" w:space="0" w:color="auto"/>
            </w:tcBorders>
          </w:tcPr>
          <w:p w:rsidR="00573B5C" w:rsidRPr="00AD78CA" w:rsidRDefault="00573B5C" w:rsidP="00667616">
            <w:pPr>
              <w:spacing w:after="0"/>
              <w:ind w:left="0"/>
              <w:rPr>
                <w:snapToGrid w:val="0"/>
                <w:color w:val="000000"/>
                <w:sz w:val="20"/>
              </w:rPr>
            </w:pPr>
            <w:r w:rsidRPr="00AD78CA">
              <w:rPr>
                <w:snapToGrid w:val="0"/>
                <w:color w:val="000000"/>
                <w:sz w:val="20"/>
              </w:rPr>
              <w:t>VatPercent</w:t>
            </w:r>
          </w:p>
        </w:tc>
        <w:tc>
          <w:tcPr>
            <w:tcW w:w="6520" w:type="dxa"/>
            <w:tcBorders>
              <w:top w:val="single" w:sz="4" w:space="0" w:color="auto"/>
            </w:tcBorders>
          </w:tcPr>
          <w:p w:rsidR="00573B5C" w:rsidRPr="00AD78CA" w:rsidRDefault="00573B5C" w:rsidP="00667616">
            <w:pPr>
              <w:spacing w:after="0"/>
              <w:ind w:left="0"/>
              <w:rPr>
                <w:snapToGrid w:val="0"/>
                <w:color w:val="000000"/>
                <w:sz w:val="20"/>
              </w:rPr>
            </w:pPr>
            <w:r w:rsidRPr="00AD78CA">
              <w:rPr>
                <w:snapToGrid w:val="0"/>
                <w:color w:val="000000"/>
                <w:sz w:val="20"/>
              </w:rPr>
              <w:t>MVA-prosent</w:t>
            </w:r>
            <w:r>
              <w:rPr>
                <w:snapToGrid w:val="0"/>
                <w:color w:val="000000"/>
                <w:sz w:val="20"/>
              </w:rPr>
              <w:t xml:space="preserve">: </w:t>
            </w:r>
            <w:r w:rsidRPr="00AD78CA">
              <w:rPr>
                <w:snapToGrid w:val="0"/>
                <w:color w:val="000000"/>
                <w:sz w:val="20"/>
              </w:rPr>
              <w:t>P.t.. 0, 7, 11 eller 25</w:t>
            </w:r>
          </w:p>
        </w:tc>
        <w:tc>
          <w:tcPr>
            <w:tcW w:w="992" w:type="dxa"/>
          </w:tcPr>
          <w:p w:rsidR="00573B5C" w:rsidRPr="00AD78CA" w:rsidRDefault="00573B5C" w:rsidP="00667616">
            <w:pPr>
              <w:spacing w:after="0"/>
              <w:ind w:left="0"/>
              <w:jc w:val="center"/>
              <w:rPr>
                <w:snapToGrid w:val="0"/>
                <w:color w:val="000000"/>
                <w:sz w:val="20"/>
              </w:rPr>
            </w:pPr>
            <w:r w:rsidRPr="00AD78CA">
              <w:rPr>
                <w:snapToGrid w:val="0"/>
                <w:color w:val="000000"/>
                <w:sz w:val="20"/>
              </w:rPr>
              <w:t>K</w:t>
            </w:r>
          </w:p>
        </w:tc>
        <w:tc>
          <w:tcPr>
            <w:tcW w:w="1418" w:type="dxa"/>
          </w:tcPr>
          <w:p w:rsidR="00573B5C" w:rsidRPr="00AD78CA" w:rsidRDefault="00573B5C" w:rsidP="00667616">
            <w:pPr>
              <w:spacing w:after="0"/>
              <w:ind w:left="0"/>
              <w:jc w:val="center"/>
              <w:rPr>
                <w:snapToGrid w:val="0"/>
                <w:color w:val="000000"/>
                <w:sz w:val="20"/>
              </w:rPr>
            </w:pPr>
            <w:r>
              <w:rPr>
                <w:snapToGrid w:val="0"/>
                <w:color w:val="000000"/>
                <w:sz w:val="20"/>
              </w:rPr>
              <w:t>0..1</w:t>
            </w:r>
          </w:p>
        </w:tc>
        <w:tc>
          <w:tcPr>
            <w:tcW w:w="1559" w:type="dxa"/>
          </w:tcPr>
          <w:p w:rsidR="00573B5C" w:rsidRPr="00AD78CA" w:rsidRDefault="00573B5C" w:rsidP="00667616">
            <w:pPr>
              <w:spacing w:after="0"/>
              <w:ind w:left="0"/>
              <w:rPr>
                <w:snapToGrid w:val="0"/>
                <w:color w:val="000000"/>
                <w:sz w:val="20"/>
              </w:rPr>
            </w:pPr>
            <w:r w:rsidRPr="00AD78CA">
              <w:rPr>
                <w:snapToGrid w:val="0"/>
                <w:color w:val="000000"/>
                <w:sz w:val="20"/>
              </w:rPr>
              <w:t>Decimal</w:t>
            </w:r>
          </w:p>
        </w:tc>
      </w:tr>
      <w:tr w:rsidR="00573B5C" w:rsidRPr="00AD78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01" w:type="dxa"/>
            <w:vMerge/>
            <w:tcBorders>
              <w:top w:val="nil"/>
              <w:bottom w:val="nil"/>
            </w:tcBorders>
          </w:tcPr>
          <w:p w:rsidR="00573B5C" w:rsidRPr="00AD78CA" w:rsidRDefault="00573B5C" w:rsidP="00667616">
            <w:pPr>
              <w:spacing w:after="0"/>
              <w:ind w:left="0"/>
              <w:rPr>
                <w:snapToGrid w:val="0"/>
                <w:color w:val="000000"/>
                <w:sz w:val="20"/>
              </w:rPr>
            </w:pPr>
          </w:p>
        </w:tc>
        <w:tc>
          <w:tcPr>
            <w:tcW w:w="290" w:type="dxa"/>
            <w:vMerge/>
            <w:tcBorders>
              <w:top w:val="nil"/>
              <w:bottom w:val="nil"/>
            </w:tcBorders>
          </w:tcPr>
          <w:p w:rsidR="00573B5C" w:rsidRPr="00AD78CA" w:rsidRDefault="00573B5C" w:rsidP="00667616">
            <w:pPr>
              <w:spacing w:after="0"/>
              <w:ind w:left="0"/>
              <w:rPr>
                <w:snapToGrid w:val="0"/>
                <w:color w:val="000000"/>
                <w:sz w:val="20"/>
              </w:rPr>
            </w:pPr>
          </w:p>
        </w:tc>
        <w:tc>
          <w:tcPr>
            <w:tcW w:w="285" w:type="dxa"/>
            <w:vMerge/>
            <w:tcBorders>
              <w:top w:val="nil"/>
              <w:bottom w:val="nil"/>
            </w:tcBorders>
          </w:tcPr>
          <w:p w:rsidR="00573B5C" w:rsidRPr="00AD78CA" w:rsidRDefault="00573B5C" w:rsidP="00667616">
            <w:pPr>
              <w:spacing w:after="0"/>
              <w:ind w:left="0"/>
              <w:rPr>
                <w:snapToGrid w:val="0"/>
                <w:color w:val="000000"/>
                <w:sz w:val="20"/>
              </w:rPr>
            </w:pPr>
          </w:p>
        </w:tc>
        <w:tc>
          <w:tcPr>
            <w:tcW w:w="288" w:type="dxa"/>
            <w:vMerge/>
          </w:tcPr>
          <w:p w:rsidR="00573B5C" w:rsidRPr="00AD78CA" w:rsidRDefault="00573B5C" w:rsidP="00667616">
            <w:pPr>
              <w:spacing w:after="0"/>
              <w:ind w:left="0"/>
              <w:rPr>
                <w:snapToGrid w:val="0"/>
                <w:color w:val="000000"/>
                <w:sz w:val="20"/>
              </w:rPr>
            </w:pPr>
          </w:p>
        </w:tc>
        <w:tc>
          <w:tcPr>
            <w:tcW w:w="2128" w:type="dxa"/>
          </w:tcPr>
          <w:p w:rsidR="00573B5C" w:rsidRPr="00AD78CA" w:rsidRDefault="00573B5C" w:rsidP="00667616">
            <w:pPr>
              <w:spacing w:after="0"/>
              <w:ind w:left="0"/>
              <w:rPr>
                <w:snapToGrid w:val="0"/>
                <w:color w:val="000000"/>
                <w:sz w:val="20"/>
              </w:rPr>
            </w:pPr>
            <w:r w:rsidRPr="00AD78CA">
              <w:rPr>
                <w:snapToGrid w:val="0"/>
                <w:color w:val="000000"/>
                <w:sz w:val="20"/>
              </w:rPr>
              <w:t>VatBaseAmount</w:t>
            </w:r>
          </w:p>
        </w:tc>
        <w:tc>
          <w:tcPr>
            <w:tcW w:w="6520" w:type="dxa"/>
          </w:tcPr>
          <w:p w:rsidR="00573B5C" w:rsidRPr="00AD78CA" w:rsidRDefault="00573B5C" w:rsidP="00667616">
            <w:pPr>
              <w:spacing w:after="0"/>
              <w:ind w:left="0"/>
              <w:rPr>
                <w:snapToGrid w:val="0"/>
                <w:color w:val="000000"/>
                <w:sz w:val="20"/>
              </w:rPr>
            </w:pPr>
            <w:r w:rsidRPr="00AD78CA">
              <w:rPr>
                <w:snapToGrid w:val="0"/>
                <w:color w:val="000000"/>
                <w:sz w:val="20"/>
              </w:rPr>
              <w:t>MVA-grunnlag</w:t>
            </w:r>
            <w:r>
              <w:rPr>
                <w:snapToGrid w:val="0"/>
                <w:color w:val="000000"/>
                <w:sz w:val="20"/>
              </w:rPr>
              <w:t xml:space="preserve">: </w:t>
            </w:r>
            <w:r w:rsidRPr="00AD78CA">
              <w:rPr>
                <w:snapToGrid w:val="0"/>
                <w:color w:val="000000"/>
                <w:sz w:val="20"/>
              </w:rPr>
              <w:t>Grunnlag for MVA-beregningen for den aktuelle satsen</w:t>
            </w:r>
          </w:p>
        </w:tc>
        <w:tc>
          <w:tcPr>
            <w:tcW w:w="992" w:type="dxa"/>
          </w:tcPr>
          <w:p w:rsidR="00573B5C" w:rsidRPr="00AD78CA" w:rsidRDefault="00573B5C" w:rsidP="00667616">
            <w:pPr>
              <w:spacing w:after="0"/>
              <w:ind w:left="0"/>
              <w:jc w:val="center"/>
              <w:rPr>
                <w:snapToGrid w:val="0"/>
                <w:color w:val="000000"/>
                <w:sz w:val="20"/>
              </w:rPr>
            </w:pPr>
            <w:r w:rsidRPr="00AD78CA">
              <w:rPr>
                <w:snapToGrid w:val="0"/>
                <w:color w:val="000000"/>
                <w:sz w:val="20"/>
              </w:rPr>
              <w:t>K</w:t>
            </w:r>
          </w:p>
        </w:tc>
        <w:tc>
          <w:tcPr>
            <w:tcW w:w="1418" w:type="dxa"/>
          </w:tcPr>
          <w:p w:rsidR="00573B5C" w:rsidRPr="00AD78CA" w:rsidRDefault="00573B5C" w:rsidP="00667616">
            <w:pPr>
              <w:spacing w:after="0"/>
              <w:ind w:left="0"/>
              <w:jc w:val="center"/>
              <w:rPr>
                <w:snapToGrid w:val="0"/>
                <w:color w:val="000000"/>
                <w:sz w:val="20"/>
              </w:rPr>
            </w:pPr>
            <w:r>
              <w:rPr>
                <w:snapToGrid w:val="0"/>
                <w:color w:val="000000"/>
                <w:sz w:val="20"/>
              </w:rPr>
              <w:t>0..1</w:t>
            </w:r>
          </w:p>
        </w:tc>
        <w:tc>
          <w:tcPr>
            <w:tcW w:w="1559" w:type="dxa"/>
          </w:tcPr>
          <w:p w:rsidR="00573B5C" w:rsidRPr="00AD78CA" w:rsidRDefault="00573B5C" w:rsidP="00667616">
            <w:pPr>
              <w:spacing w:after="0"/>
              <w:ind w:left="0"/>
              <w:rPr>
                <w:snapToGrid w:val="0"/>
                <w:color w:val="000000"/>
                <w:sz w:val="20"/>
              </w:rPr>
            </w:pPr>
            <w:r w:rsidRPr="00AD78CA">
              <w:rPr>
                <w:snapToGrid w:val="0"/>
                <w:color w:val="000000"/>
                <w:sz w:val="20"/>
              </w:rPr>
              <w:t>Decimal</w:t>
            </w:r>
          </w:p>
        </w:tc>
      </w:tr>
      <w:tr w:rsidR="00573B5C" w:rsidRPr="00AD78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01" w:type="dxa"/>
            <w:vMerge/>
            <w:tcBorders>
              <w:top w:val="nil"/>
              <w:bottom w:val="nil"/>
            </w:tcBorders>
          </w:tcPr>
          <w:p w:rsidR="00573B5C" w:rsidRPr="00AD78CA" w:rsidRDefault="00573B5C" w:rsidP="00667616">
            <w:pPr>
              <w:spacing w:after="0"/>
              <w:ind w:left="0"/>
              <w:rPr>
                <w:snapToGrid w:val="0"/>
                <w:color w:val="000000"/>
                <w:sz w:val="20"/>
              </w:rPr>
            </w:pPr>
          </w:p>
        </w:tc>
        <w:tc>
          <w:tcPr>
            <w:tcW w:w="290" w:type="dxa"/>
            <w:vMerge/>
            <w:tcBorders>
              <w:top w:val="nil"/>
              <w:bottom w:val="nil"/>
            </w:tcBorders>
          </w:tcPr>
          <w:p w:rsidR="00573B5C" w:rsidRPr="00AD78CA" w:rsidRDefault="00573B5C" w:rsidP="00667616">
            <w:pPr>
              <w:spacing w:after="0"/>
              <w:ind w:left="0"/>
              <w:rPr>
                <w:snapToGrid w:val="0"/>
                <w:color w:val="000000"/>
                <w:sz w:val="20"/>
              </w:rPr>
            </w:pPr>
          </w:p>
        </w:tc>
        <w:tc>
          <w:tcPr>
            <w:tcW w:w="285" w:type="dxa"/>
            <w:vMerge/>
            <w:tcBorders>
              <w:top w:val="nil"/>
              <w:bottom w:val="nil"/>
            </w:tcBorders>
          </w:tcPr>
          <w:p w:rsidR="00573B5C" w:rsidRPr="00AD78CA" w:rsidRDefault="00573B5C" w:rsidP="00667616">
            <w:pPr>
              <w:spacing w:after="0"/>
              <w:ind w:left="0"/>
              <w:rPr>
                <w:snapToGrid w:val="0"/>
                <w:color w:val="000000"/>
                <w:sz w:val="20"/>
              </w:rPr>
            </w:pPr>
          </w:p>
        </w:tc>
        <w:tc>
          <w:tcPr>
            <w:tcW w:w="288" w:type="dxa"/>
            <w:vMerge/>
          </w:tcPr>
          <w:p w:rsidR="00573B5C" w:rsidRPr="00AD78CA" w:rsidRDefault="00573B5C" w:rsidP="00667616">
            <w:pPr>
              <w:spacing w:after="0"/>
              <w:ind w:left="0"/>
              <w:rPr>
                <w:snapToGrid w:val="0"/>
                <w:color w:val="000000"/>
                <w:sz w:val="20"/>
              </w:rPr>
            </w:pPr>
          </w:p>
        </w:tc>
        <w:tc>
          <w:tcPr>
            <w:tcW w:w="2128" w:type="dxa"/>
          </w:tcPr>
          <w:p w:rsidR="00573B5C" w:rsidRPr="00AD78CA" w:rsidRDefault="00573B5C" w:rsidP="00667616">
            <w:pPr>
              <w:spacing w:after="0"/>
              <w:ind w:left="0"/>
              <w:rPr>
                <w:snapToGrid w:val="0"/>
                <w:color w:val="000000"/>
                <w:sz w:val="20"/>
              </w:rPr>
            </w:pPr>
            <w:r w:rsidRPr="00AD78CA">
              <w:rPr>
                <w:snapToGrid w:val="0"/>
                <w:color w:val="000000"/>
                <w:sz w:val="20"/>
              </w:rPr>
              <w:t>VatAmount</w:t>
            </w:r>
          </w:p>
        </w:tc>
        <w:tc>
          <w:tcPr>
            <w:tcW w:w="6520" w:type="dxa"/>
          </w:tcPr>
          <w:p w:rsidR="00573B5C" w:rsidRPr="00AD78CA" w:rsidRDefault="00573B5C" w:rsidP="00667616">
            <w:pPr>
              <w:spacing w:after="0"/>
              <w:ind w:left="0"/>
              <w:rPr>
                <w:snapToGrid w:val="0"/>
                <w:color w:val="000000"/>
                <w:sz w:val="20"/>
              </w:rPr>
            </w:pPr>
            <w:r w:rsidRPr="00AD78CA">
              <w:rPr>
                <w:snapToGrid w:val="0"/>
                <w:color w:val="000000"/>
                <w:sz w:val="20"/>
              </w:rPr>
              <w:t>MVA-beløp</w:t>
            </w:r>
            <w:r>
              <w:rPr>
                <w:snapToGrid w:val="0"/>
                <w:color w:val="000000"/>
                <w:sz w:val="20"/>
              </w:rPr>
              <w:t xml:space="preserve">: </w:t>
            </w:r>
            <w:r w:rsidRPr="00AD78CA">
              <w:rPr>
                <w:snapToGrid w:val="0"/>
                <w:color w:val="000000"/>
                <w:sz w:val="20"/>
              </w:rPr>
              <w:t>Beløp for den aktuelle satsen</w:t>
            </w:r>
          </w:p>
        </w:tc>
        <w:tc>
          <w:tcPr>
            <w:tcW w:w="992" w:type="dxa"/>
          </w:tcPr>
          <w:p w:rsidR="00573B5C" w:rsidRPr="00AD78CA" w:rsidRDefault="00573B5C" w:rsidP="00667616">
            <w:pPr>
              <w:spacing w:after="0"/>
              <w:ind w:left="0"/>
              <w:jc w:val="center"/>
              <w:rPr>
                <w:snapToGrid w:val="0"/>
                <w:color w:val="000000"/>
                <w:sz w:val="20"/>
              </w:rPr>
            </w:pPr>
            <w:r w:rsidRPr="00AD78CA">
              <w:rPr>
                <w:snapToGrid w:val="0"/>
                <w:color w:val="000000"/>
                <w:sz w:val="20"/>
              </w:rPr>
              <w:t>K</w:t>
            </w:r>
          </w:p>
        </w:tc>
        <w:tc>
          <w:tcPr>
            <w:tcW w:w="1418" w:type="dxa"/>
          </w:tcPr>
          <w:p w:rsidR="00573B5C" w:rsidRPr="00AD78CA" w:rsidRDefault="00573B5C" w:rsidP="00667616">
            <w:pPr>
              <w:spacing w:after="0"/>
              <w:ind w:left="0"/>
              <w:jc w:val="center"/>
              <w:rPr>
                <w:snapToGrid w:val="0"/>
                <w:color w:val="000000"/>
                <w:sz w:val="20"/>
              </w:rPr>
            </w:pPr>
            <w:r>
              <w:rPr>
                <w:snapToGrid w:val="0"/>
                <w:color w:val="000000"/>
                <w:sz w:val="20"/>
              </w:rPr>
              <w:t>0..1</w:t>
            </w:r>
          </w:p>
        </w:tc>
        <w:tc>
          <w:tcPr>
            <w:tcW w:w="1559" w:type="dxa"/>
          </w:tcPr>
          <w:p w:rsidR="00573B5C" w:rsidRPr="00AD78CA" w:rsidRDefault="00573B5C" w:rsidP="00667616">
            <w:pPr>
              <w:spacing w:after="0"/>
              <w:ind w:left="0"/>
              <w:rPr>
                <w:snapToGrid w:val="0"/>
                <w:color w:val="000000"/>
                <w:sz w:val="20"/>
              </w:rPr>
            </w:pPr>
            <w:r w:rsidRPr="00AD78CA">
              <w:rPr>
                <w:snapToGrid w:val="0"/>
                <w:color w:val="000000"/>
                <w:sz w:val="20"/>
              </w:rPr>
              <w:t>Decimal</w:t>
            </w:r>
          </w:p>
        </w:tc>
      </w:tr>
      <w:tr w:rsidR="00126010" w:rsidRPr="00AD78CA">
        <w:trPr>
          <w:cantSplit/>
        </w:trPr>
        <w:tc>
          <w:tcPr>
            <w:tcW w:w="301" w:type="dxa"/>
            <w:tcBorders>
              <w:left w:val="single" w:sz="4" w:space="0" w:color="auto"/>
              <w:right w:val="single" w:sz="4" w:space="0" w:color="auto"/>
            </w:tcBorders>
          </w:tcPr>
          <w:p w:rsidR="00126010" w:rsidRPr="00AD78CA" w:rsidRDefault="00126010" w:rsidP="00295AEF">
            <w:pPr>
              <w:spacing w:after="0"/>
              <w:ind w:left="0"/>
              <w:rPr>
                <w:snapToGrid w:val="0"/>
                <w:color w:val="000000"/>
                <w:sz w:val="20"/>
              </w:rPr>
            </w:pPr>
          </w:p>
        </w:tc>
        <w:tc>
          <w:tcPr>
            <w:tcW w:w="290" w:type="dxa"/>
            <w:tcBorders>
              <w:left w:val="single" w:sz="4" w:space="0" w:color="auto"/>
              <w:right w:val="single" w:sz="4" w:space="0" w:color="auto"/>
            </w:tcBorders>
          </w:tcPr>
          <w:p w:rsidR="00126010" w:rsidRPr="00AD78CA" w:rsidRDefault="00126010" w:rsidP="00295AEF">
            <w:pPr>
              <w:spacing w:after="0"/>
              <w:ind w:left="0"/>
              <w:rPr>
                <w:snapToGrid w:val="0"/>
                <w:color w:val="000000"/>
                <w:sz w:val="20"/>
              </w:rPr>
            </w:pPr>
          </w:p>
        </w:tc>
        <w:tc>
          <w:tcPr>
            <w:tcW w:w="285" w:type="dxa"/>
            <w:tcBorders>
              <w:left w:val="single" w:sz="4" w:space="0" w:color="auto"/>
              <w:bottom w:val="single" w:sz="4" w:space="0" w:color="auto"/>
              <w:right w:val="single" w:sz="4" w:space="0" w:color="auto"/>
            </w:tcBorders>
          </w:tcPr>
          <w:p w:rsidR="00126010" w:rsidRPr="00AD78CA" w:rsidRDefault="00126010" w:rsidP="00295AEF">
            <w:pPr>
              <w:spacing w:after="0"/>
              <w:ind w:left="0"/>
              <w:rPr>
                <w:snapToGrid w:val="0"/>
                <w:color w:val="000000"/>
                <w:sz w:val="20"/>
              </w:rPr>
            </w:pPr>
          </w:p>
        </w:tc>
        <w:tc>
          <w:tcPr>
            <w:tcW w:w="2416" w:type="dxa"/>
            <w:gridSpan w:val="2"/>
            <w:tcBorders>
              <w:top w:val="single" w:sz="4" w:space="0" w:color="auto"/>
              <w:left w:val="single" w:sz="4" w:space="0" w:color="auto"/>
              <w:bottom w:val="single" w:sz="4" w:space="0" w:color="auto"/>
              <w:right w:val="single" w:sz="4" w:space="0" w:color="auto"/>
            </w:tcBorders>
          </w:tcPr>
          <w:p w:rsidR="00126010" w:rsidRPr="00AD78CA" w:rsidRDefault="00126010" w:rsidP="00295AEF">
            <w:pPr>
              <w:spacing w:after="0"/>
              <w:ind w:left="0"/>
              <w:rPr>
                <w:snapToGrid w:val="0"/>
                <w:color w:val="000000"/>
                <w:sz w:val="20"/>
              </w:rPr>
            </w:pPr>
            <w:r>
              <w:rPr>
                <w:snapToGrid w:val="0"/>
                <w:color w:val="000000"/>
                <w:sz w:val="20"/>
              </w:rPr>
              <w:t>CalculationSequence</w:t>
            </w:r>
          </w:p>
        </w:tc>
        <w:tc>
          <w:tcPr>
            <w:tcW w:w="6520" w:type="dxa"/>
            <w:tcBorders>
              <w:top w:val="single" w:sz="4" w:space="0" w:color="auto"/>
              <w:left w:val="single" w:sz="4" w:space="0" w:color="auto"/>
              <w:bottom w:val="single" w:sz="4" w:space="0" w:color="auto"/>
              <w:right w:val="single" w:sz="4" w:space="0" w:color="auto"/>
            </w:tcBorders>
          </w:tcPr>
          <w:p w:rsidR="00126010" w:rsidRPr="00AD78CA" w:rsidRDefault="00126010" w:rsidP="00295AEF">
            <w:pPr>
              <w:spacing w:after="0"/>
              <w:ind w:left="0"/>
              <w:rPr>
                <w:snapToGrid w:val="0"/>
                <w:color w:val="000000"/>
                <w:sz w:val="20"/>
              </w:rPr>
            </w:pPr>
            <w:r>
              <w:rPr>
                <w:snapToGrid w:val="0"/>
                <w:color w:val="000000"/>
                <w:sz w:val="20"/>
              </w:rPr>
              <w:t>Angir rekkefølge for beregning av rabatter</w:t>
            </w:r>
            <w:r w:rsidRPr="00AD78CA">
              <w:rPr>
                <w:snapToGrid w:val="0"/>
                <w:color w:val="000000"/>
                <w:sz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126010" w:rsidRPr="00AD78CA" w:rsidRDefault="00126010" w:rsidP="00295AE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126010" w:rsidRPr="00AD78CA" w:rsidRDefault="00126010" w:rsidP="00295AE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126010" w:rsidRPr="00AD78CA" w:rsidRDefault="00126010" w:rsidP="00295AEF">
            <w:pPr>
              <w:spacing w:after="0"/>
              <w:ind w:left="0"/>
              <w:rPr>
                <w:snapToGrid w:val="0"/>
                <w:color w:val="000000"/>
                <w:sz w:val="20"/>
              </w:rPr>
            </w:pPr>
            <w:r>
              <w:rPr>
                <w:snapToGrid w:val="0"/>
                <w:color w:val="000000"/>
                <w:sz w:val="20"/>
              </w:rPr>
              <w:t>String</w:t>
            </w:r>
          </w:p>
        </w:tc>
      </w:tr>
      <w:tr w:rsidR="00C8716F" w:rsidRPr="00AD78CA">
        <w:trPr>
          <w:cantSplit/>
        </w:trPr>
        <w:tc>
          <w:tcPr>
            <w:tcW w:w="301" w:type="dxa"/>
            <w:tcBorders>
              <w:left w:val="single" w:sz="4" w:space="0" w:color="auto"/>
              <w:right w:val="single" w:sz="4" w:space="0" w:color="auto"/>
            </w:tcBorders>
          </w:tcPr>
          <w:p w:rsidR="00C8716F" w:rsidRPr="00AD78CA" w:rsidRDefault="00C8716F">
            <w:pPr>
              <w:keepNext/>
              <w:keepLines/>
              <w:spacing w:after="0"/>
              <w:ind w:left="0"/>
              <w:rPr>
                <w:b/>
                <w:snapToGrid w:val="0"/>
                <w:color w:val="000000"/>
                <w:sz w:val="20"/>
              </w:rPr>
            </w:pPr>
          </w:p>
        </w:tc>
        <w:tc>
          <w:tcPr>
            <w:tcW w:w="290" w:type="dxa"/>
            <w:tcBorders>
              <w:left w:val="single" w:sz="4" w:space="0" w:color="auto"/>
              <w:right w:val="single" w:sz="4" w:space="0" w:color="auto"/>
            </w:tcBorders>
          </w:tcPr>
          <w:p w:rsidR="00C8716F" w:rsidRPr="00AD78CA" w:rsidRDefault="00C8716F">
            <w:pPr>
              <w:keepNext/>
              <w:keepLines/>
              <w:spacing w:after="0"/>
              <w:ind w:left="0"/>
              <w:rPr>
                <w:b/>
                <w:snapToGrid w:val="0"/>
                <w:color w:val="000000"/>
                <w:sz w:val="20"/>
              </w:rPr>
            </w:pPr>
          </w:p>
        </w:tc>
        <w:tc>
          <w:tcPr>
            <w:tcW w:w="2701" w:type="dxa"/>
            <w:gridSpan w:val="3"/>
            <w:tcBorders>
              <w:top w:val="single" w:sz="4" w:space="0" w:color="auto"/>
              <w:left w:val="single" w:sz="4" w:space="0" w:color="auto"/>
              <w:bottom w:val="single" w:sz="4" w:space="0" w:color="auto"/>
              <w:right w:val="single" w:sz="4" w:space="0" w:color="auto"/>
            </w:tcBorders>
          </w:tcPr>
          <w:p w:rsidR="00C8716F" w:rsidRPr="00AD78CA" w:rsidRDefault="00EC5176" w:rsidP="00C8716F">
            <w:pPr>
              <w:keepNext/>
              <w:keepLines/>
              <w:spacing w:after="0"/>
              <w:ind w:left="0"/>
              <w:rPr>
                <w:b/>
                <w:snapToGrid w:val="0"/>
                <w:color w:val="000000"/>
                <w:sz w:val="20"/>
              </w:rPr>
            </w:pPr>
            <w:r>
              <w:rPr>
                <w:b/>
                <w:snapToGrid w:val="0"/>
                <w:color w:val="000000"/>
                <w:sz w:val="20"/>
              </w:rPr>
              <w:t>InvoiceCharges</w:t>
            </w:r>
          </w:p>
        </w:tc>
        <w:tc>
          <w:tcPr>
            <w:tcW w:w="6520" w:type="dxa"/>
            <w:tcBorders>
              <w:top w:val="single" w:sz="4" w:space="0" w:color="auto"/>
              <w:left w:val="single" w:sz="4" w:space="0" w:color="auto"/>
              <w:bottom w:val="single" w:sz="4" w:space="0" w:color="auto"/>
              <w:right w:val="single" w:sz="4" w:space="0" w:color="auto"/>
            </w:tcBorders>
          </w:tcPr>
          <w:p w:rsidR="00C8716F" w:rsidRPr="00AD78CA" w:rsidRDefault="00C8716F">
            <w:pPr>
              <w:keepNext/>
              <w:keepLines/>
              <w:spacing w:after="0"/>
              <w:ind w:left="0"/>
              <w:rPr>
                <w:b/>
                <w:snapToGrid w:val="0"/>
                <w:color w:val="000000"/>
                <w:sz w:val="20"/>
              </w:rPr>
            </w:pPr>
            <w:r w:rsidRPr="00AD78CA">
              <w:rPr>
                <w:b/>
                <w:snapToGrid w:val="0"/>
                <w:color w:val="000000"/>
                <w:sz w:val="20"/>
              </w:rPr>
              <w:t>Tillegg som kommer til fakturatotalen.</w:t>
            </w:r>
            <w:r w:rsidRPr="00AD78CA">
              <w:rPr>
                <w:b/>
                <w:snapToGrid w:val="0"/>
                <w:color w:val="000000"/>
                <w:sz w:val="20"/>
              </w:rPr>
              <w:br/>
              <w:t>Null eller mange forekomster</w:t>
            </w:r>
          </w:p>
        </w:tc>
        <w:tc>
          <w:tcPr>
            <w:tcW w:w="992" w:type="dxa"/>
            <w:tcBorders>
              <w:top w:val="single" w:sz="4" w:space="0" w:color="auto"/>
              <w:left w:val="single" w:sz="4" w:space="0" w:color="auto"/>
              <w:bottom w:val="single" w:sz="4" w:space="0" w:color="auto"/>
              <w:right w:val="single" w:sz="4" w:space="0" w:color="auto"/>
            </w:tcBorders>
          </w:tcPr>
          <w:p w:rsidR="00C8716F" w:rsidRPr="00AD78CA" w:rsidRDefault="00C8716F" w:rsidP="00C8716F">
            <w:pPr>
              <w:keepNext/>
              <w:keepLines/>
              <w:spacing w:after="0"/>
              <w:ind w:left="0"/>
              <w:jc w:val="center"/>
              <w:rPr>
                <w:b/>
                <w:snapToGrid w:val="0"/>
                <w:color w:val="000000"/>
                <w:sz w:val="20"/>
              </w:rPr>
            </w:pPr>
            <w:r w:rsidRPr="00AD78CA">
              <w:rPr>
                <w:b/>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C8716F" w:rsidRPr="00AD78CA" w:rsidRDefault="00EC5176" w:rsidP="00C8716F">
            <w:pPr>
              <w:keepNext/>
              <w:keepLines/>
              <w:spacing w:after="0"/>
              <w:ind w:left="0"/>
              <w:jc w:val="center"/>
              <w:rPr>
                <w:b/>
                <w:snapToGrid w:val="0"/>
                <w:color w:val="000000"/>
                <w:sz w:val="20"/>
              </w:rPr>
            </w:pPr>
            <w:r>
              <w:rPr>
                <w:b/>
                <w:snapToGrid w:val="0"/>
                <w:color w:val="000000"/>
                <w:sz w:val="20"/>
              </w:rPr>
              <w:t>0..*</w:t>
            </w:r>
          </w:p>
        </w:tc>
        <w:tc>
          <w:tcPr>
            <w:tcW w:w="1559" w:type="dxa"/>
            <w:tcBorders>
              <w:top w:val="single" w:sz="4" w:space="0" w:color="auto"/>
              <w:left w:val="single" w:sz="4" w:space="0" w:color="auto"/>
              <w:bottom w:val="single" w:sz="4" w:space="0" w:color="auto"/>
              <w:right w:val="single" w:sz="4" w:space="0" w:color="auto"/>
            </w:tcBorders>
          </w:tcPr>
          <w:p w:rsidR="00C8716F" w:rsidRPr="00AD78CA" w:rsidRDefault="00016C21">
            <w:pPr>
              <w:keepNext/>
              <w:keepLines/>
              <w:spacing w:after="0"/>
              <w:ind w:left="0"/>
              <w:rPr>
                <w:b/>
                <w:snapToGrid w:val="0"/>
                <w:color w:val="000000"/>
                <w:sz w:val="20"/>
              </w:rPr>
            </w:pPr>
            <w:r>
              <w:rPr>
                <w:b/>
                <w:snapToGrid w:val="0"/>
                <w:color w:val="000000"/>
                <w:sz w:val="20"/>
              </w:rPr>
              <w:t>DiscountChargesAndTaxType</w:t>
            </w:r>
          </w:p>
        </w:tc>
      </w:tr>
      <w:tr w:rsidR="00016C21" w:rsidRPr="00AD78CA">
        <w:trPr>
          <w:cantSplit/>
        </w:trPr>
        <w:tc>
          <w:tcPr>
            <w:tcW w:w="301" w:type="dxa"/>
            <w:vMerge w:val="restart"/>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90" w:type="dxa"/>
            <w:vMerge w:val="restart"/>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85" w:type="dxa"/>
            <w:vMerge w:val="restart"/>
            <w:tcBorders>
              <w:top w:val="single" w:sz="4" w:space="0" w:color="auto"/>
              <w:left w:val="single" w:sz="4" w:space="0" w:color="auto"/>
              <w:right w:val="single" w:sz="4" w:space="0" w:color="auto"/>
            </w:tcBorders>
          </w:tcPr>
          <w:p w:rsidR="00016C21" w:rsidRPr="00AD78CA" w:rsidRDefault="00016C21">
            <w:pPr>
              <w:spacing w:after="0"/>
              <w:ind w:left="0"/>
              <w:rPr>
                <w:snapToGrid w:val="0"/>
                <w:color w:val="000000"/>
                <w:sz w:val="20"/>
              </w:rPr>
            </w:pPr>
          </w:p>
        </w:tc>
        <w:tc>
          <w:tcPr>
            <w:tcW w:w="2416" w:type="dxa"/>
            <w:gridSpan w:val="2"/>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rPr>
                <w:snapToGrid w:val="0"/>
                <w:color w:val="000000"/>
                <w:sz w:val="20"/>
              </w:rPr>
            </w:pPr>
            <w:r w:rsidRPr="00AD78CA">
              <w:rPr>
                <w:snapToGrid w:val="0"/>
                <w:color w:val="000000"/>
                <w:sz w:val="20"/>
              </w:rPr>
              <w:t>Code</w:t>
            </w:r>
          </w:p>
        </w:tc>
        <w:tc>
          <w:tcPr>
            <w:tcW w:w="6520" w:type="dxa"/>
            <w:tcBorders>
              <w:top w:val="single" w:sz="4" w:space="0" w:color="auto"/>
              <w:left w:val="single" w:sz="4" w:space="0" w:color="auto"/>
              <w:bottom w:val="single" w:sz="4" w:space="0" w:color="auto"/>
              <w:right w:val="single" w:sz="4" w:space="0" w:color="auto"/>
            </w:tcBorders>
          </w:tcPr>
          <w:p w:rsidR="00016C21" w:rsidRPr="00AD78CA" w:rsidRDefault="00016C21" w:rsidP="00295AEF">
            <w:pPr>
              <w:spacing w:after="0"/>
              <w:ind w:left="0"/>
              <w:rPr>
                <w:snapToGrid w:val="0"/>
                <w:color w:val="000000"/>
                <w:sz w:val="20"/>
              </w:rPr>
            </w:pPr>
            <w:r>
              <w:rPr>
                <w:snapToGrid w:val="0"/>
                <w:color w:val="000000"/>
                <w:sz w:val="20"/>
              </w:rPr>
              <w:t>Kode for t</w:t>
            </w:r>
            <w:r w:rsidRPr="00AD78CA">
              <w:rPr>
                <w:snapToGrid w:val="0"/>
                <w:color w:val="000000"/>
                <w:sz w:val="20"/>
              </w:rPr>
              <w:t>illegg</w:t>
            </w:r>
            <w:r>
              <w:rPr>
                <w:snapToGrid w:val="0"/>
                <w:color w:val="000000"/>
                <w:sz w:val="20"/>
              </w:rPr>
              <w:t xml:space="preserve"> ihht. a</w:t>
            </w:r>
            <w:r w:rsidRPr="00AD78CA">
              <w:rPr>
                <w:snapToGrid w:val="0"/>
                <w:color w:val="000000"/>
                <w:sz w:val="20"/>
              </w:rPr>
              <w:t>vtale</w:t>
            </w:r>
          </w:p>
        </w:tc>
        <w:tc>
          <w:tcPr>
            <w:tcW w:w="992"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016C21" w:rsidRPr="00AD78CA" w:rsidRDefault="00016C21">
            <w:pPr>
              <w:spacing w:after="0"/>
              <w:ind w:left="0"/>
              <w:rPr>
                <w:snapToGrid w:val="0"/>
                <w:color w:val="000000"/>
                <w:sz w:val="20"/>
              </w:rPr>
            </w:pPr>
            <w:r w:rsidRPr="00AD78CA">
              <w:rPr>
                <w:snapToGrid w:val="0"/>
                <w:color w:val="000000"/>
                <w:sz w:val="20"/>
              </w:rPr>
              <w:t>String</w:t>
            </w:r>
          </w:p>
        </w:tc>
      </w:tr>
      <w:tr w:rsidR="00016C21" w:rsidRPr="00AD78CA">
        <w:trPr>
          <w:cantSplit/>
        </w:trPr>
        <w:tc>
          <w:tcPr>
            <w:tcW w:w="301" w:type="dxa"/>
            <w:vMerge/>
            <w:tcBorders>
              <w:left w:val="single" w:sz="4" w:space="0" w:color="auto"/>
              <w:right w:val="single" w:sz="4" w:space="0" w:color="auto"/>
            </w:tcBorders>
          </w:tcPr>
          <w:p w:rsidR="00016C21" w:rsidRPr="00AD78CA" w:rsidRDefault="00016C21">
            <w:pPr>
              <w:keepNext/>
              <w:keepLines/>
              <w:spacing w:after="0"/>
              <w:ind w:left="0"/>
              <w:rPr>
                <w:snapToGrid w:val="0"/>
                <w:color w:val="000000"/>
                <w:sz w:val="20"/>
              </w:rPr>
            </w:pPr>
          </w:p>
        </w:tc>
        <w:tc>
          <w:tcPr>
            <w:tcW w:w="290" w:type="dxa"/>
            <w:vMerge/>
            <w:tcBorders>
              <w:left w:val="single" w:sz="4" w:space="0" w:color="auto"/>
              <w:right w:val="single" w:sz="4" w:space="0" w:color="auto"/>
            </w:tcBorders>
          </w:tcPr>
          <w:p w:rsidR="00016C21" w:rsidRPr="00AD78CA" w:rsidRDefault="00016C21">
            <w:pPr>
              <w:keepNext/>
              <w:keepLines/>
              <w:spacing w:after="0"/>
              <w:ind w:left="0"/>
              <w:rPr>
                <w:snapToGrid w:val="0"/>
                <w:color w:val="000000"/>
                <w:sz w:val="20"/>
              </w:rPr>
            </w:pPr>
          </w:p>
        </w:tc>
        <w:tc>
          <w:tcPr>
            <w:tcW w:w="285" w:type="dxa"/>
            <w:vMerge/>
            <w:tcBorders>
              <w:left w:val="single" w:sz="4" w:space="0" w:color="auto"/>
              <w:right w:val="single" w:sz="4" w:space="0" w:color="auto"/>
            </w:tcBorders>
          </w:tcPr>
          <w:p w:rsidR="00016C21" w:rsidRPr="00AD78CA" w:rsidRDefault="00016C21">
            <w:pPr>
              <w:keepNext/>
              <w:keepLines/>
              <w:spacing w:after="0"/>
              <w:ind w:left="0"/>
              <w:rPr>
                <w:snapToGrid w:val="0"/>
                <w:color w:val="000000"/>
                <w:sz w:val="20"/>
              </w:rPr>
            </w:pPr>
          </w:p>
        </w:tc>
        <w:tc>
          <w:tcPr>
            <w:tcW w:w="2416" w:type="dxa"/>
            <w:gridSpan w:val="2"/>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rPr>
                <w:snapToGrid w:val="0"/>
                <w:color w:val="000000"/>
                <w:sz w:val="20"/>
              </w:rPr>
            </w:pPr>
            <w:r w:rsidRPr="00AD78CA">
              <w:rPr>
                <w:snapToGrid w:val="0"/>
                <w:color w:val="000000"/>
                <w:sz w:val="20"/>
              </w:rPr>
              <w:t>Description</w:t>
            </w:r>
          </w:p>
        </w:tc>
        <w:tc>
          <w:tcPr>
            <w:tcW w:w="6520" w:type="dxa"/>
            <w:tcBorders>
              <w:top w:val="single" w:sz="4" w:space="0" w:color="auto"/>
              <w:left w:val="single" w:sz="4" w:space="0" w:color="auto"/>
              <w:bottom w:val="single" w:sz="4" w:space="0" w:color="auto"/>
              <w:right w:val="single" w:sz="4" w:space="0" w:color="auto"/>
            </w:tcBorders>
          </w:tcPr>
          <w:p w:rsidR="00016C21" w:rsidRPr="00AD78CA" w:rsidRDefault="00016C21" w:rsidP="00295AEF">
            <w:pPr>
              <w:spacing w:after="0"/>
              <w:ind w:left="0"/>
              <w:rPr>
                <w:snapToGrid w:val="0"/>
                <w:color w:val="000000"/>
                <w:sz w:val="20"/>
              </w:rPr>
            </w:pPr>
            <w:r w:rsidRPr="00AD78CA">
              <w:rPr>
                <w:snapToGrid w:val="0"/>
                <w:color w:val="000000"/>
                <w:sz w:val="20"/>
              </w:rPr>
              <w:t>Beskrivelse av type tillegg, ref. Kode</w:t>
            </w:r>
          </w:p>
        </w:tc>
        <w:tc>
          <w:tcPr>
            <w:tcW w:w="992"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keepNext/>
              <w:keepLines/>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keepNext/>
              <w:keepLines/>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016C21" w:rsidRPr="00AD78CA" w:rsidRDefault="00016C21">
            <w:pPr>
              <w:keepNext/>
              <w:keepLines/>
              <w:spacing w:after="0"/>
              <w:ind w:left="0"/>
              <w:rPr>
                <w:snapToGrid w:val="0"/>
                <w:color w:val="000000"/>
                <w:sz w:val="20"/>
              </w:rPr>
            </w:pPr>
            <w:r w:rsidRPr="00AD78CA">
              <w:rPr>
                <w:snapToGrid w:val="0"/>
                <w:color w:val="000000"/>
                <w:sz w:val="20"/>
              </w:rPr>
              <w:t>String</w:t>
            </w:r>
          </w:p>
        </w:tc>
      </w:tr>
      <w:tr w:rsidR="00016C21" w:rsidRPr="00AD78CA">
        <w:trPr>
          <w:cantSplit/>
        </w:trPr>
        <w:tc>
          <w:tcPr>
            <w:tcW w:w="301"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90"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85"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416" w:type="dxa"/>
            <w:gridSpan w:val="2"/>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rPr>
                <w:snapToGrid w:val="0"/>
                <w:color w:val="000000"/>
                <w:sz w:val="20"/>
              </w:rPr>
            </w:pPr>
            <w:r w:rsidRPr="00AD78CA">
              <w:rPr>
                <w:snapToGrid w:val="0"/>
                <w:color w:val="000000"/>
                <w:sz w:val="20"/>
              </w:rPr>
              <w:t>Percent</w:t>
            </w:r>
          </w:p>
        </w:tc>
        <w:tc>
          <w:tcPr>
            <w:tcW w:w="6520" w:type="dxa"/>
            <w:tcBorders>
              <w:top w:val="single" w:sz="4" w:space="0" w:color="auto"/>
              <w:left w:val="single" w:sz="4" w:space="0" w:color="auto"/>
              <w:bottom w:val="single" w:sz="4" w:space="0" w:color="auto"/>
              <w:right w:val="single" w:sz="4" w:space="0" w:color="auto"/>
            </w:tcBorders>
          </w:tcPr>
          <w:p w:rsidR="00016C21" w:rsidRPr="00AD78CA" w:rsidRDefault="00016C21" w:rsidP="00295AEF">
            <w:pPr>
              <w:spacing w:after="0"/>
              <w:ind w:left="0"/>
              <w:rPr>
                <w:snapToGrid w:val="0"/>
                <w:color w:val="000000"/>
                <w:sz w:val="20"/>
              </w:rPr>
            </w:pPr>
            <w:r w:rsidRPr="00AD78CA">
              <w:rPr>
                <w:snapToGrid w:val="0"/>
                <w:color w:val="000000"/>
                <w:sz w:val="20"/>
              </w:rPr>
              <w:t>Tilleggsprosent</w:t>
            </w:r>
          </w:p>
        </w:tc>
        <w:tc>
          <w:tcPr>
            <w:tcW w:w="992"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016C21" w:rsidRPr="00AD78CA" w:rsidRDefault="00016C21">
            <w:pPr>
              <w:spacing w:after="0"/>
              <w:ind w:left="0"/>
              <w:rPr>
                <w:snapToGrid w:val="0"/>
                <w:color w:val="000000"/>
                <w:sz w:val="20"/>
              </w:rPr>
            </w:pPr>
            <w:r w:rsidRPr="00AD78CA">
              <w:rPr>
                <w:snapToGrid w:val="0"/>
                <w:color w:val="000000"/>
                <w:sz w:val="20"/>
              </w:rPr>
              <w:t>Decimal</w:t>
            </w:r>
          </w:p>
        </w:tc>
      </w:tr>
      <w:tr w:rsidR="00016C21" w:rsidRPr="00AD78CA">
        <w:trPr>
          <w:cantSplit/>
        </w:trPr>
        <w:tc>
          <w:tcPr>
            <w:tcW w:w="301"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90"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85"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416" w:type="dxa"/>
            <w:gridSpan w:val="2"/>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rPr>
                <w:snapToGrid w:val="0"/>
                <w:color w:val="000000"/>
                <w:sz w:val="20"/>
              </w:rPr>
            </w:pPr>
            <w:r w:rsidRPr="00AD78CA">
              <w:rPr>
                <w:snapToGrid w:val="0"/>
                <w:color w:val="000000"/>
                <w:sz w:val="20"/>
              </w:rPr>
              <w:t>BaseAmount</w:t>
            </w:r>
          </w:p>
        </w:tc>
        <w:tc>
          <w:tcPr>
            <w:tcW w:w="6520" w:type="dxa"/>
            <w:tcBorders>
              <w:top w:val="single" w:sz="4" w:space="0" w:color="auto"/>
              <w:left w:val="single" w:sz="4" w:space="0" w:color="auto"/>
              <w:bottom w:val="single" w:sz="4" w:space="0" w:color="auto"/>
              <w:right w:val="single" w:sz="4" w:space="0" w:color="auto"/>
            </w:tcBorders>
          </w:tcPr>
          <w:p w:rsidR="00016C21" w:rsidRPr="00AD78CA" w:rsidRDefault="00016C21" w:rsidP="00295AEF">
            <w:pPr>
              <w:spacing w:after="0"/>
              <w:ind w:left="0"/>
              <w:rPr>
                <w:snapToGrid w:val="0"/>
                <w:color w:val="000000"/>
                <w:sz w:val="20"/>
              </w:rPr>
            </w:pPr>
            <w:r w:rsidRPr="00AD78CA">
              <w:rPr>
                <w:snapToGrid w:val="0"/>
                <w:color w:val="000000"/>
                <w:sz w:val="20"/>
              </w:rPr>
              <w:t>Tilleggsgrunnlag</w:t>
            </w:r>
          </w:p>
        </w:tc>
        <w:tc>
          <w:tcPr>
            <w:tcW w:w="992"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016C21" w:rsidRPr="00AD78CA" w:rsidRDefault="00016C21">
            <w:pPr>
              <w:spacing w:after="0"/>
              <w:ind w:left="0"/>
              <w:rPr>
                <w:snapToGrid w:val="0"/>
                <w:color w:val="000000"/>
                <w:sz w:val="20"/>
              </w:rPr>
            </w:pPr>
            <w:r w:rsidRPr="00AD78CA">
              <w:rPr>
                <w:snapToGrid w:val="0"/>
                <w:color w:val="000000"/>
                <w:sz w:val="20"/>
              </w:rPr>
              <w:t>Decimal</w:t>
            </w:r>
          </w:p>
        </w:tc>
      </w:tr>
      <w:tr w:rsidR="00016C21" w:rsidRPr="00AD78CA">
        <w:trPr>
          <w:cantSplit/>
        </w:trPr>
        <w:tc>
          <w:tcPr>
            <w:tcW w:w="301"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90"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85"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416" w:type="dxa"/>
            <w:gridSpan w:val="2"/>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rPr>
                <w:snapToGrid w:val="0"/>
                <w:color w:val="000000"/>
                <w:sz w:val="20"/>
              </w:rPr>
            </w:pPr>
            <w:r w:rsidRPr="00AD78CA">
              <w:rPr>
                <w:snapToGrid w:val="0"/>
                <w:color w:val="000000"/>
                <w:sz w:val="20"/>
              </w:rPr>
              <w:t>Amount</w:t>
            </w:r>
          </w:p>
        </w:tc>
        <w:tc>
          <w:tcPr>
            <w:tcW w:w="6520" w:type="dxa"/>
            <w:tcBorders>
              <w:top w:val="single" w:sz="4" w:space="0" w:color="auto"/>
              <w:left w:val="single" w:sz="4" w:space="0" w:color="auto"/>
              <w:bottom w:val="single" w:sz="4" w:space="0" w:color="auto"/>
              <w:right w:val="single" w:sz="4" w:space="0" w:color="auto"/>
            </w:tcBorders>
          </w:tcPr>
          <w:p w:rsidR="00016C21" w:rsidRPr="00AD78CA" w:rsidRDefault="00016C21" w:rsidP="00295AEF">
            <w:pPr>
              <w:spacing w:after="0"/>
              <w:ind w:left="0"/>
              <w:rPr>
                <w:snapToGrid w:val="0"/>
                <w:color w:val="000000"/>
                <w:sz w:val="20"/>
              </w:rPr>
            </w:pPr>
            <w:r w:rsidRPr="00AD78CA">
              <w:rPr>
                <w:snapToGrid w:val="0"/>
                <w:color w:val="000000"/>
                <w:sz w:val="20"/>
              </w:rPr>
              <w:t>Tilleggsbeløp</w:t>
            </w:r>
          </w:p>
        </w:tc>
        <w:tc>
          <w:tcPr>
            <w:tcW w:w="992"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016C21" w:rsidRPr="00AD78CA" w:rsidRDefault="00016C21">
            <w:pPr>
              <w:spacing w:after="0"/>
              <w:ind w:left="0"/>
              <w:rPr>
                <w:snapToGrid w:val="0"/>
                <w:color w:val="000000"/>
                <w:sz w:val="20"/>
              </w:rPr>
            </w:pPr>
            <w:r w:rsidRPr="00AD78CA">
              <w:rPr>
                <w:snapToGrid w:val="0"/>
                <w:color w:val="000000"/>
                <w:sz w:val="20"/>
              </w:rPr>
              <w:t>Decimal</w:t>
            </w:r>
          </w:p>
        </w:tc>
      </w:tr>
      <w:tr w:rsidR="00016C21" w:rsidRPr="00AD78CA">
        <w:trPr>
          <w:cantSplit/>
        </w:trPr>
        <w:tc>
          <w:tcPr>
            <w:tcW w:w="301"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90"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85"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416" w:type="dxa"/>
            <w:gridSpan w:val="2"/>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rPr>
                <w:snapToGrid w:val="0"/>
                <w:color w:val="000000"/>
                <w:sz w:val="20"/>
              </w:rPr>
            </w:pPr>
            <w:r w:rsidRPr="00AD78CA">
              <w:rPr>
                <w:snapToGrid w:val="0"/>
                <w:color w:val="000000"/>
                <w:sz w:val="20"/>
              </w:rPr>
              <w:t>Quantity</w:t>
            </w:r>
          </w:p>
        </w:tc>
        <w:tc>
          <w:tcPr>
            <w:tcW w:w="6520" w:type="dxa"/>
            <w:tcBorders>
              <w:top w:val="single" w:sz="4" w:space="0" w:color="auto"/>
              <w:left w:val="single" w:sz="4" w:space="0" w:color="auto"/>
              <w:bottom w:val="single" w:sz="4" w:space="0" w:color="auto"/>
              <w:right w:val="single" w:sz="4" w:space="0" w:color="auto"/>
            </w:tcBorders>
          </w:tcPr>
          <w:p w:rsidR="00016C21" w:rsidRPr="00AD78CA" w:rsidRDefault="00016C21" w:rsidP="00295AEF">
            <w:pPr>
              <w:spacing w:after="0"/>
              <w:ind w:left="0"/>
              <w:rPr>
                <w:snapToGrid w:val="0"/>
                <w:color w:val="000000"/>
                <w:sz w:val="20"/>
              </w:rPr>
            </w:pPr>
            <w:r w:rsidRPr="00AD78CA">
              <w:rPr>
                <w:snapToGrid w:val="0"/>
                <w:color w:val="000000"/>
                <w:sz w:val="20"/>
              </w:rPr>
              <w:t>Kvantum</w:t>
            </w:r>
            <w:r>
              <w:rPr>
                <w:snapToGrid w:val="0"/>
                <w:color w:val="000000"/>
                <w:sz w:val="20"/>
              </w:rPr>
              <w:t xml:space="preserve">: </w:t>
            </w:r>
            <w:r w:rsidRPr="00AD78CA">
              <w:rPr>
                <w:snapToGrid w:val="0"/>
                <w:color w:val="000000"/>
                <w:sz w:val="20"/>
              </w:rPr>
              <w:t>Angis dersom tillegget er relatert til et kvantum</w:t>
            </w:r>
          </w:p>
        </w:tc>
        <w:tc>
          <w:tcPr>
            <w:tcW w:w="992"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016C21" w:rsidRPr="00AD78CA" w:rsidRDefault="00016C21">
            <w:pPr>
              <w:spacing w:after="0"/>
              <w:ind w:left="0"/>
              <w:rPr>
                <w:snapToGrid w:val="0"/>
                <w:color w:val="000000"/>
                <w:sz w:val="20"/>
              </w:rPr>
            </w:pPr>
            <w:r w:rsidRPr="00AD78CA">
              <w:rPr>
                <w:snapToGrid w:val="0"/>
                <w:color w:val="000000"/>
                <w:sz w:val="20"/>
              </w:rPr>
              <w:t>Decimal</w:t>
            </w:r>
          </w:p>
        </w:tc>
      </w:tr>
      <w:tr w:rsidR="00016C21" w:rsidRPr="00AD78CA">
        <w:trPr>
          <w:cantSplit/>
        </w:trPr>
        <w:tc>
          <w:tcPr>
            <w:tcW w:w="301"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90"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85"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416" w:type="dxa"/>
            <w:gridSpan w:val="2"/>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rPr>
                <w:snapToGrid w:val="0"/>
                <w:color w:val="000000"/>
                <w:sz w:val="20"/>
              </w:rPr>
            </w:pPr>
            <w:r w:rsidRPr="00AD78CA">
              <w:rPr>
                <w:snapToGrid w:val="0"/>
                <w:color w:val="000000"/>
                <w:sz w:val="20"/>
              </w:rPr>
              <w:t>UnitOfMeasure</w:t>
            </w:r>
          </w:p>
        </w:tc>
        <w:tc>
          <w:tcPr>
            <w:tcW w:w="6520" w:type="dxa"/>
            <w:tcBorders>
              <w:top w:val="single" w:sz="4" w:space="0" w:color="auto"/>
              <w:left w:val="single" w:sz="4" w:space="0" w:color="auto"/>
              <w:bottom w:val="single" w:sz="4" w:space="0" w:color="auto"/>
              <w:right w:val="single" w:sz="4" w:space="0" w:color="auto"/>
            </w:tcBorders>
          </w:tcPr>
          <w:p w:rsidR="00016C21" w:rsidRPr="00AD78CA" w:rsidRDefault="00016C21" w:rsidP="00295AEF">
            <w:pPr>
              <w:spacing w:after="0"/>
              <w:ind w:left="0"/>
              <w:rPr>
                <w:snapToGrid w:val="0"/>
                <w:color w:val="000000"/>
                <w:sz w:val="20"/>
              </w:rPr>
            </w:pPr>
            <w:r w:rsidRPr="00AD78CA">
              <w:rPr>
                <w:snapToGrid w:val="0"/>
                <w:color w:val="000000"/>
                <w:sz w:val="20"/>
              </w:rPr>
              <w:t>Enhet relatert til kvantum</w:t>
            </w:r>
          </w:p>
        </w:tc>
        <w:tc>
          <w:tcPr>
            <w:tcW w:w="992"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016C21" w:rsidRPr="00AD78CA" w:rsidRDefault="00016C21">
            <w:pPr>
              <w:spacing w:after="0"/>
              <w:ind w:left="0"/>
              <w:rPr>
                <w:snapToGrid w:val="0"/>
                <w:color w:val="000000"/>
                <w:sz w:val="20"/>
              </w:rPr>
            </w:pPr>
            <w:r w:rsidRPr="00AD78CA">
              <w:rPr>
                <w:snapToGrid w:val="0"/>
                <w:color w:val="000000"/>
                <w:sz w:val="20"/>
              </w:rPr>
              <w:t>String</w:t>
            </w:r>
          </w:p>
        </w:tc>
      </w:tr>
      <w:tr w:rsidR="00016C21" w:rsidRPr="00AD78CA">
        <w:trPr>
          <w:cantSplit/>
        </w:trPr>
        <w:tc>
          <w:tcPr>
            <w:tcW w:w="301" w:type="dxa"/>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90" w:type="dxa"/>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85" w:type="dxa"/>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416" w:type="dxa"/>
            <w:gridSpan w:val="2"/>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rPr>
                <w:snapToGrid w:val="0"/>
                <w:color w:val="000000"/>
                <w:sz w:val="20"/>
              </w:rPr>
            </w:pPr>
            <w:r w:rsidRPr="00AD78CA">
              <w:rPr>
                <w:snapToGrid w:val="0"/>
                <w:color w:val="000000"/>
                <w:sz w:val="20"/>
              </w:rPr>
              <w:t>RatePerUnit</w:t>
            </w:r>
          </w:p>
        </w:tc>
        <w:tc>
          <w:tcPr>
            <w:tcW w:w="6520" w:type="dxa"/>
            <w:tcBorders>
              <w:top w:val="single" w:sz="4" w:space="0" w:color="auto"/>
              <w:left w:val="single" w:sz="4" w:space="0" w:color="auto"/>
              <w:bottom w:val="single" w:sz="4" w:space="0" w:color="auto"/>
              <w:right w:val="single" w:sz="4" w:space="0" w:color="auto"/>
            </w:tcBorders>
          </w:tcPr>
          <w:p w:rsidR="00016C21" w:rsidRPr="00AD78CA" w:rsidRDefault="00016C21" w:rsidP="00295AEF">
            <w:pPr>
              <w:spacing w:after="0"/>
              <w:ind w:left="0"/>
              <w:rPr>
                <w:snapToGrid w:val="0"/>
                <w:color w:val="000000"/>
                <w:sz w:val="20"/>
              </w:rPr>
            </w:pPr>
            <w:r w:rsidRPr="00AD78CA">
              <w:rPr>
                <w:snapToGrid w:val="0"/>
                <w:color w:val="000000"/>
                <w:sz w:val="20"/>
              </w:rPr>
              <w:t>Sats</w:t>
            </w:r>
            <w:r>
              <w:rPr>
                <w:snapToGrid w:val="0"/>
                <w:color w:val="000000"/>
                <w:sz w:val="20"/>
              </w:rPr>
              <w:t>:</w:t>
            </w:r>
            <w:r w:rsidRPr="00AD78CA">
              <w:rPr>
                <w:snapToGrid w:val="0"/>
                <w:color w:val="000000"/>
                <w:sz w:val="20"/>
              </w:rPr>
              <w:t xml:space="preserve"> Angis dersom tillegget beregnes ut fra en sats pr. Enhet </w:t>
            </w:r>
          </w:p>
        </w:tc>
        <w:tc>
          <w:tcPr>
            <w:tcW w:w="992"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016C21" w:rsidRPr="00AD78CA" w:rsidRDefault="00016C21">
            <w:pPr>
              <w:spacing w:after="0"/>
              <w:ind w:left="0"/>
              <w:rPr>
                <w:snapToGrid w:val="0"/>
                <w:color w:val="000000"/>
                <w:sz w:val="20"/>
              </w:rPr>
            </w:pPr>
            <w:r w:rsidRPr="00AD78CA">
              <w:rPr>
                <w:snapToGrid w:val="0"/>
                <w:color w:val="000000"/>
                <w:sz w:val="20"/>
              </w:rPr>
              <w:t>Decimal</w:t>
            </w:r>
          </w:p>
        </w:tc>
      </w:tr>
      <w:tr w:rsidR="00016C21" w:rsidRPr="00016C21">
        <w:trPr>
          <w:cantSplit/>
        </w:trPr>
        <w:tc>
          <w:tcPr>
            <w:tcW w:w="301" w:type="dxa"/>
            <w:tcBorders>
              <w:left w:val="single" w:sz="4" w:space="0" w:color="auto"/>
              <w:right w:val="single" w:sz="4" w:space="0" w:color="auto"/>
            </w:tcBorders>
          </w:tcPr>
          <w:p w:rsidR="00016C21" w:rsidRPr="00016C21" w:rsidRDefault="00016C21" w:rsidP="00667616">
            <w:pPr>
              <w:spacing w:after="0"/>
              <w:ind w:left="0"/>
              <w:rPr>
                <w:b/>
                <w:snapToGrid w:val="0"/>
                <w:color w:val="000000"/>
                <w:sz w:val="20"/>
              </w:rPr>
            </w:pPr>
          </w:p>
        </w:tc>
        <w:tc>
          <w:tcPr>
            <w:tcW w:w="290" w:type="dxa"/>
            <w:tcBorders>
              <w:left w:val="single" w:sz="4" w:space="0" w:color="auto"/>
              <w:right w:val="single" w:sz="4" w:space="0" w:color="auto"/>
            </w:tcBorders>
          </w:tcPr>
          <w:p w:rsidR="00016C21" w:rsidRPr="00016C21" w:rsidRDefault="00016C21" w:rsidP="00667616">
            <w:pPr>
              <w:spacing w:after="0"/>
              <w:ind w:left="0"/>
              <w:rPr>
                <w:b/>
                <w:snapToGrid w:val="0"/>
                <w:color w:val="000000"/>
                <w:sz w:val="20"/>
              </w:rPr>
            </w:pPr>
          </w:p>
        </w:tc>
        <w:tc>
          <w:tcPr>
            <w:tcW w:w="285" w:type="dxa"/>
            <w:tcBorders>
              <w:left w:val="single" w:sz="4" w:space="0" w:color="auto"/>
              <w:right w:val="single" w:sz="4" w:space="0" w:color="auto"/>
            </w:tcBorders>
          </w:tcPr>
          <w:p w:rsidR="00016C21" w:rsidRPr="00016C21" w:rsidRDefault="00016C21" w:rsidP="00667616">
            <w:pPr>
              <w:spacing w:after="0"/>
              <w:ind w:left="0"/>
              <w:rPr>
                <w:b/>
                <w:snapToGrid w:val="0"/>
                <w:color w:val="000000"/>
                <w:sz w:val="20"/>
              </w:rPr>
            </w:pPr>
          </w:p>
        </w:tc>
        <w:tc>
          <w:tcPr>
            <w:tcW w:w="2416" w:type="dxa"/>
            <w:gridSpan w:val="2"/>
            <w:tcBorders>
              <w:top w:val="single" w:sz="4" w:space="0" w:color="auto"/>
              <w:left w:val="single" w:sz="4" w:space="0" w:color="auto"/>
              <w:bottom w:val="single" w:sz="4" w:space="0" w:color="auto"/>
              <w:right w:val="single" w:sz="4" w:space="0" w:color="auto"/>
            </w:tcBorders>
          </w:tcPr>
          <w:p w:rsidR="00016C21" w:rsidRPr="00016C21" w:rsidRDefault="00016C21" w:rsidP="00667616">
            <w:pPr>
              <w:spacing w:after="0"/>
              <w:ind w:left="0"/>
              <w:rPr>
                <w:b/>
                <w:snapToGrid w:val="0"/>
                <w:color w:val="000000"/>
                <w:sz w:val="20"/>
              </w:rPr>
            </w:pPr>
            <w:r w:rsidRPr="00016C21">
              <w:rPr>
                <w:b/>
                <w:snapToGrid w:val="0"/>
                <w:color w:val="000000"/>
                <w:sz w:val="20"/>
              </w:rPr>
              <w:t>VatInfo</w:t>
            </w:r>
          </w:p>
        </w:tc>
        <w:tc>
          <w:tcPr>
            <w:tcW w:w="6520" w:type="dxa"/>
            <w:tcBorders>
              <w:top w:val="single" w:sz="4" w:space="0" w:color="auto"/>
              <w:left w:val="single" w:sz="4" w:space="0" w:color="auto"/>
              <w:bottom w:val="single" w:sz="4" w:space="0" w:color="auto"/>
              <w:right w:val="single" w:sz="4" w:space="0" w:color="auto"/>
            </w:tcBorders>
          </w:tcPr>
          <w:p w:rsidR="00016C21" w:rsidRPr="00016C21" w:rsidRDefault="00016C21" w:rsidP="00295AEF">
            <w:pPr>
              <w:spacing w:after="0"/>
              <w:ind w:left="0"/>
              <w:rPr>
                <w:b/>
                <w:snapToGrid w:val="0"/>
                <w:color w:val="000000"/>
                <w:sz w:val="20"/>
              </w:rPr>
            </w:pPr>
            <w:r w:rsidRPr="00016C21">
              <w:rPr>
                <w:b/>
                <w:snapToGrid w:val="0"/>
                <w:color w:val="000000"/>
                <w:sz w:val="20"/>
              </w:rPr>
              <w:t>MVA som beregnes på tillegget</w:t>
            </w:r>
          </w:p>
        </w:tc>
        <w:tc>
          <w:tcPr>
            <w:tcW w:w="992" w:type="dxa"/>
            <w:tcBorders>
              <w:top w:val="single" w:sz="4" w:space="0" w:color="auto"/>
              <w:left w:val="single" w:sz="4" w:space="0" w:color="auto"/>
              <w:bottom w:val="single" w:sz="4" w:space="0" w:color="auto"/>
              <w:right w:val="single" w:sz="4" w:space="0" w:color="auto"/>
            </w:tcBorders>
          </w:tcPr>
          <w:p w:rsidR="00016C21" w:rsidRPr="00016C21" w:rsidRDefault="00016C21" w:rsidP="00667616">
            <w:pPr>
              <w:spacing w:after="0"/>
              <w:ind w:left="0"/>
              <w:jc w:val="center"/>
              <w:rPr>
                <w:b/>
                <w:snapToGrid w:val="0"/>
                <w:color w:val="000000"/>
                <w:sz w:val="20"/>
              </w:rPr>
            </w:pPr>
            <w:r w:rsidRPr="00016C21">
              <w:rPr>
                <w:b/>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016C21" w:rsidRPr="00016C21" w:rsidRDefault="00016C21" w:rsidP="00667616">
            <w:pPr>
              <w:spacing w:after="0"/>
              <w:ind w:left="0"/>
              <w:jc w:val="center"/>
              <w:rPr>
                <w:b/>
                <w:snapToGrid w:val="0"/>
                <w:color w:val="000000"/>
                <w:sz w:val="20"/>
              </w:rPr>
            </w:pPr>
            <w:r w:rsidRPr="00016C21">
              <w:rPr>
                <w:b/>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016C21" w:rsidRPr="00016C21" w:rsidRDefault="00016C21" w:rsidP="00667616">
            <w:pPr>
              <w:spacing w:after="0"/>
              <w:ind w:left="0"/>
              <w:rPr>
                <w:b/>
                <w:snapToGrid w:val="0"/>
                <w:color w:val="000000"/>
                <w:sz w:val="20"/>
              </w:rPr>
            </w:pPr>
            <w:r w:rsidRPr="00126010">
              <w:rPr>
                <w:b/>
                <w:snapToGrid w:val="0"/>
                <w:color w:val="000000"/>
                <w:sz w:val="20"/>
              </w:rPr>
              <w:t>VatInfoType</w:t>
            </w:r>
          </w:p>
        </w:tc>
      </w:tr>
      <w:tr w:rsidR="00573B5C" w:rsidRPr="00AD78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01" w:type="dxa"/>
            <w:vMerge w:val="restart"/>
            <w:tcBorders>
              <w:top w:val="nil"/>
              <w:bottom w:val="nil"/>
            </w:tcBorders>
          </w:tcPr>
          <w:p w:rsidR="00573B5C" w:rsidRPr="00AD78CA" w:rsidRDefault="00573B5C" w:rsidP="00667616">
            <w:pPr>
              <w:spacing w:after="0"/>
              <w:ind w:left="0"/>
              <w:rPr>
                <w:snapToGrid w:val="0"/>
                <w:color w:val="000000"/>
                <w:sz w:val="20"/>
              </w:rPr>
            </w:pPr>
          </w:p>
        </w:tc>
        <w:tc>
          <w:tcPr>
            <w:tcW w:w="290" w:type="dxa"/>
            <w:vMerge w:val="restart"/>
            <w:tcBorders>
              <w:top w:val="nil"/>
              <w:bottom w:val="nil"/>
            </w:tcBorders>
          </w:tcPr>
          <w:p w:rsidR="00573B5C" w:rsidRPr="00AD78CA" w:rsidRDefault="00573B5C" w:rsidP="00667616">
            <w:pPr>
              <w:spacing w:after="0"/>
              <w:ind w:left="0"/>
              <w:rPr>
                <w:snapToGrid w:val="0"/>
                <w:color w:val="000000"/>
                <w:sz w:val="20"/>
              </w:rPr>
            </w:pPr>
          </w:p>
        </w:tc>
        <w:tc>
          <w:tcPr>
            <w:tcW w:w="285" w:type="dxa"/>
            <w:vMerge w:val="restart"/>
            <w:tcBorders>
              <w:top w:val="nil"/>
              <w:bottom w:val="nil"/>
            </w:tcBorders>
          </w:tcPr>
          <w:p w:rsidR="00573B5C" w:rsidRPr="00AD78CA" w:rsidRDefault="00573B5C" w:rsidP="00667616">
            <w:pPr>
              <w:spacing w:after="0"/>
              <w:ind w:left="0"/>
              <w:rPr>
                <w:snapToGrid w:val="0"/>
                <w:color w:val="000000"/>
                <w:sz w:val="20"/>
              </w:rPr>
            </w:pPr>
          </w:p>
        </w:tc>
        <w:tc>
          <w:tcPr>
            <w:tcW w:w="288" w:type="dxa"/>
            <w:vMerge w:val="restart"/>
            <w:tcBorders>
              <w:top w:val="single" w:sz="4" w:space="0" w:color="auto"/>
            </w:tcBorders>
          </w:tcPr>
          <w:p w:rsidR="00573B5C" w:rsidRPr="00AD78CA" w:rsidRDefault="00573B5C" w:rsidP="00667616">
            <w:pPr>
              <w:spacing w:after="0"/>
              <w:ind w:left="0"/>
              <w:rPr>
                <w:snapToGrid w:val="0"/>
                <w:color w:val="000000"/>
                <w:sz w:val="20"/>
              </w:rPr>
            </w:pPr>
          </w:p>
        </w:tc>
        <w:tc>
          <w:tcPr>
            <w:tcW w:w="2128" w:type="dxa"/>
            <w:tcBorders>
              <w:top w:val="single" w:sz="4" w:space="0" w:color="auto"/>
            </w:tcBorders>
          </w:tcPr>
          <w:p w:rsidR="00573B5C" w:rsidRPr="00AD78CA" w:rsidRDefault="00573B5C" w:rsidP="00667616">
            <w:pPr>
              <w:spacing w:after="0"/>
              <w:ind w:left="0"/>
              <w:rPr>
                <w:snapToGrid w:val="0"/>
                <w:color w:val="000000"/>
                <w:sz w:val="20"/>
              </w:rPr>
            </w:pPr>
            <w:r w:rsidRPr="00AD78CA">
              <w:rPr>
                <w:snapToGrid w:val="0"/>
                <w:color w:val="000000"/>
                <w:sz w:val="20"/>
              </w:rPr>
              <w:t>VatPercent</w:t>
            </w:r>
          </w:p>
        </w:tc>
        <w:tc>
          <w:tcPr>
            <w:tcW w:w="6520" w:type="dxa"/>
            <w:tcBorders>
              <w:top w:val="single" w:sz="4" w:space="0" w:color="auto"/>
            </w:tcBorders>
          </w:tcPr>
          <w:p w:rsidR="00573B5C" w:rsidRPr="00AD78CA" w:rsidRDefault="00573B5C" w:rsidP="00667616">
            <w:pPr>
              <w:spacing w:after="0"/>
              <w:ind w:left="0"/>
              <w:rPr>
                <w:snapToGrid w:val="0"/>
                <w:color w:val="000000"/>
                <w:sz w:val="20"/>
              </w:rPr>
            </w:pPr>
            <w:r w:rsidRPr="00AD78CA">
              <w:rPr>
                <w:snapToGrid w:val="0"/>
                <w:color w:val="000000"/>
                <w:sz w:val="20"/>
              </w:rPr>
              <w:t>MVA-prosent</w:t>
            </w:r>
            <w:r>
              <w:rPr>
                <w:snapToGrid w:val="0"/>
                <w:color w:val="000000"/>
                <w:sz w:val="20"/>
              </w:rPr>
              <w:t xml:space="preserve">: </w:t>
            </w:r>
            <w:r w:rsidRPr="00AD78CA">
              <w:rPr>
                <w:snapToGrid w:val="0"/>
                <w:color w:val="000000"/>
                <w:sz w:val="20"/>
              </w:rPr>
              <w:t>P.t.. 0, 7, 11 eller 25</w:t>
            </w:r>
          </w:p>
        </w:tc>
        <w:tc>
          <w:tcPr>
            <w:tcW w:w="992" w:type="dxa"/>
          </w:tcPr>
          <w:p w:rsidR="00573B5C" w:rsidRPr="00AD78CA" w:rsidRDefault="00573B5C" w:rsidP="00667616">
            <w:pPr>
              <w:spacing w:after="0"/>
              <w:ind w:left="0"/>
              <w:jc w:val="center"/>
              <w:rPr>
                <w:snapToGrid w:val="0"/>
                <w:color w:val="000000"/>
                <w:sz w:val="20"/>
              </w:rPr>
            </w:pPr>
            <w:r w:rsidRPr="00AD78CA">
              <w:rPr>
                <w:snapToGrid w:val="0"/>
                <w:color w:val="000000"/>
                <w:sz w:val="20"/>
              </w:rPr>
              <w:t>K</w:t>
            </w:r>
          </w:p>
        </w:tc>
        <w:tc>
          <w:tcPr>
            <w:tcW w:w="1418" w:type="dxa"/>
          </w:tcPr>
          <w:p w:rsidR="00573B5C" w:rsidRPr="00AD78CA" w:rsidRDefault="00573B5C" w:rsidP="00667616">
            <w:pPr>
              <w:spacing w:after="0"/>
              <w:ind w:left="0"/>
              <w:jc w:val="center"/>
              <w:rPr>
                <w:snapToGrid w:val="0"/>
                <w:color w:val="000000"/>
                <w:sz w:val="20"/>
              </w:rPr>
            </w:pPr>
            <w:r>
              <w:rPr>
                <w:snapToGrid w:val="0"/>
                <w:color w:val="000000"/>
                <w:sz w:val="20"/>
              </w:rPr>
              <w:t>0..1</w:t>
            </w:r>
          </w:p>
        </w:tc>
        <w:tc>
          <w:tcPr>
            <w:tcW w:w="1559" w:type="dxa"/>
          </w:tcPr>
          <w:p w:rsidR="00573B5C" w:rsidRPr="00AD78CA" w:rsidRDefault="00573B5C" w:rsidP="00667616">
            <w:pPr>
              <w:spacing w:after="0"/>
              <w:ind w:left="0"/>
              <w:rPr>
                <w:snapToGrid w:val="0"/>
                <w:color w:val="000000"/>
                <w:sz w:val="20"/>
              </w:rPr>
            </w:pPr>
            <w:r w:rsidRPr="00AD78CA">
              <w:rPr>
                <w:snapToGrid w:val="0"/>
                <w:color w:val="000000"/>
                <w:sz w:val="20"/>
              </w:rPr>
              <w:t>Decimal</w:t>
            </w:r>
          </w:p>
        </w:tc>
      </w:tr>
      <w:tr w:rsidR="00573B5C" w:rsidRPr="00AD78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01" w:type="dxa"/>
            <w:vMerge/>
            <w:tcBorders>
              <w:top w:val="nil"/>
              <w:bottom w:val="nil"/>
            </w:tcBorders>
          </w:tcPr>
          <w:p w:rsidR="00573B5C" w:rsidRPr="00AD78CA" w:rsidRDefault="00573B5C" w:rsidP="00667616">
            <w:pPr>
              <w:spacing w:after="0"/>
              <w:ind w:left="0"/>
              <w:rPr>
                <w:snapToGrid w:val="0"/>
                <w:color w:val="000000"/>
                <w:sz w:val="20"/>
              </w:rPr>
            </w:pPr>
          </w:p>
        </w:tc>
        <w:tc>
          <w:tcPr>
            <w:tcW w:w="290" w:type="dxa"/>
            <w:vMerge/>
            <w:tcBorders>
              <w:top w:val="nil"/>
              <w:bottom w:val="nil"/>
            </w:tcBorders>
          </w:tcPr>
          <w:p w:rsidR="00573B5C" w:rsidRPr="00AD78CA" w:rsidRDefault="00573B5C" w:rsidP="00667616">
            <w:pPr>
              <w:spacing w:after="0"/>
              <w:ind w:left="0"/>
              <w:rPr>
                <w:snapToGrid w:val="0"/>
                <w:color w:val="000000"/>
                <w:sz w:val="20"/>
              </w:rPr>
            </w:pPr>
          </w:p>
        </w:tc>
        <w:tc>
          <w:tcPr>
            <w:tcW w:w="285" w:type="dxa"/>
            <w:vMerge/>
            <w:tcBorders>
              <w:top w:val="nil"/>
              <w:bottom w:val="nil"/>
            </w:tcBorders>
          </w:tcPr>
          <w:p w:rsidR="00573B5C" w:rsidRPr="00AD78CA" w:rsidRDefault="00573B5C" w:rsidP="00667616">
            <w:pPr>
              <w:spacing w:after="0"/>
              <w:ind w:left="0"/>
              <w:rPr>
                <w:snapToGrid w:val="0"/>
                <w:color w:val="000000"/>
                <w:sz w:val="20"/>
              </w:rPr>
            </w:pPr>
          </w:p>
        </w:tc>
        <w:tc>
          <w:tcPr>
            <w:tcW w:w="288" w:type="dxa"/>
            <w:vMerge/>
          </w:tcPr>
          <w:p w:rsidR="00573B5C" w:rsidRPr="00AD78CA" w:rsidRDefault="00573B5C" w:rsidP="00667616">
            <w:pPr>
              <w:spacing w:after="0"/>
              <w:ind w:left="0"/>
              <w:rPr>
                <w:snapToGrid w:val="0"/>
                <w:color w:val="000000"/>
                <w:sz w:val="20"/>
              </w:rPr>
            </w:pPr>
          </w:p>
        </w:tc>
        <w:tc>
          <w:tcPr>
            <w:tcW w:w="2128" w:type="dxa"/>
          </w:tcPr>
          <w:p w:rsidR="00573B5C" w:rsidRPr="00AD78CA" w:rsidRDefault="00573B5C" w:rsidP="00667616">
            <w:pPr>
              <w:spacing w:after="0"/>
              <w:ind w:left="0"/>
              <w:rPr>
                <w:snapToGrid w:val="0"/>
                <w:color w:val="000000"/>
                <w:sz w:val="20"/>
              </w:rPr>
            </w:pPr>
            <w:r w:rsidRPr="00AD78CA">
              <w:rPr>
                <w:snapToGrid w:val="0"/>
                <w:color w:val="000000"/>
                <w:sz w:val="20"/>
              </w:rPr>
              <w:t>VatBaseAmount</w:t>
            </w:r>
          </w:p>
        </w:tc>
        <w:tc>
          <w:tcPr>
            <w:tcW w:w="6520" w:type="dxa"/>
          </w:tcPr>
          <w:p w:rsidR="00573B5C" w:rsidRPr="00AD78CA" w:rsidRDefault="00573B5C" w:rsidP="00667616">
            <w:pPr>
              <w:spacing w:after="0"/>
              <w:ind w:left="0"/>
              <w:rPr>
                <w:snapToGrid w:val="0"/>
                <w:color w:val="000000"/>
                <w:sz w:val="20"/>
              </w:rPr>
            </w:pPr>
            <w:r w:rsidRPr="00AD78CA">
              <w:rPr>
                <w:snapToGrid w:val="0"/>
                <w:color w:val="000000"/>
                <w:sz w:val="20"/>
              </w:rPr>
              <w:t>MVA-grunnlag</w:t>
            </w:r>
            <w:r>
              <w:rPr>
                <w:snapToGrid w:val="0"/>
                <w:color w:val="000000"/>
                <w:sz w:val="20"/>
              </w:rPr>
              <w:t xml:space="preserve">: </w:t>
            </w:r>
            <w:r w:rsidRPr="00AD78CA">
              <w:rPr>
                <w:snapToGrid w:val="0"/>
                <w:color w:val="000000"/>
                <w:sz w:val="20"/>
              </w:rPr>
              <w:t>Grunnlag for MVA-beregningen for den aktuelle satsen</w:t>
            </w:r>
          </w:p>
        </w:tc>
        <w:tc>
          <w:tcPr>
            <w:tcW w:w="992" w:type="dxa"/>
          </w:tcPr>
          <w:p w:rsidR="00573B5C" w:rsidRPr="00AD78CA" w:rsidRDefault="00573B5C" w:rsidP="00667616">
            <w:pPr>
              <w:spacing w:after="0"/>
              <w:ind w:left="0"/>
              <w:jc w:val="center"/>
              <w:rPr>
                <w:snapToGrid w:val="0"/>
                <w:color w:val="000000"/>
                <w:sz w:val="20"/>
              </w:rPr>
            </w:pPr>
            <w:r w:rsidRPr="00AD78CA">
              <w:rPr>
                <w:snapToGrid w:val="0"/>
                <w:color w:val="000000"/>
                <w:sz w:val="20"/>
              </w:rPr>
              <w:t>K</w:t>
            </w:r>
          </w:p>
        </w:tc>
        <w:tc>
          <w:tcPr>
            <w:tcW w:w="1418" w:type="dxa"/>
          </w:tcPr>
          <w:p w:rsidR="00573B5C" w:rsidRPr="00AD78CA" w:rsidRDefault="00573B5C" w:rsidP="00667616">
            <w:pPr>
              <w:spacing w:after="0"/>
              <w:ind w:left="0"/>
              <w:jc w:val="center"/>
              <w:rPr>
                <w:snapToGrid w:val="0"/>
                <w:color w:val="000000"/>
                <w:sz w:val="20"/>
              </w:rPr>
            </w:pPr>
            <w:r>
              <w:rPr>
                <w:snapToGrid w:val="0"/>
                <w:color w:val="000000"/>
                <w:sz w:val="20"/>
              </w:rPr>
              <w:t>0..1</w:t>
            </w:r>
          </w:p>
        </w:tc>
        <w:tc>
          <w:tcPr>
            <w:tcW w:w="1559" w:type="dxa"/>
          </w:tcPr>
          <w:p w:rsidR="00573B5C" w:rsidRPr="00AD78CA" w:rsidRDefault="00573B5C" w:rsidP="00667616">
            <w:pPr>
              <w:spacing w:after="0"/>
              <w:ind w:left="0"/>
              <w:rPr>
                <w:snapToGrid w:val="0"/>
                <w:color w:val="000000"/>
                <w:sz w:val="20"/>
              </w:rPr>
            </w:pPr>
            <w:r w:rsidRPr="00AD78CA">
              <w:rPr>
                <w:snapToGrid w:val="0"/>
                <w:color w:val="000000"/>
                <w:sz w:val="20"/>
              </w:rPr>
              <w:t>Decimal</w:t>
            </w:r>
          </w:p>
        </w:tc>
      </w:tr>
      <w:tr w:rsidR="00573B5C" w:rsidRPr="00AD78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01" w:type="dxa"/>
            <w:vMerge/>
            <w:tcBorders>
              <w:top w:val="nil"/>
              <w:bottom w:val="nil"/>
            </w:tcBorders>
          </w:tcPr>
          <w:p w:rsidR="00573B5C" w:rsidRPr="00AD78CA" w:rsidRDefault="00573B5C" w:rsidP="00667616">
            <w:pPr>
              <w:spacing w:after="0"/>
              <w:ind w:left="0"/>
              <w:rPr>
                <w:snapToGrid w:val="0"/>
                <w:color w:val="000000"/>
                <w:sz w:val="20"/>
              </w:rPr>
            </w:pPr>
          </w:p>
        </w:tc>
        <w:tc>
          <w:tcPr>
            <w:tcW w:w="290" w:type="dxa"/>
            <w:vMerge/>
            <w:tcBorders>
              <w:top w:val="nil"/>
              <w:bottom w:val="nil"/>
            </w:tcBorders>
          </w:tcPr>
          <w:p w:rsidR="00573B5C" w:rsidRPr="00AD78CA" w:rsidRDefault="00573B5C" w:rsidP="00667616">
            <w:pPr>
              <w:spacing w:after="0"/>
              <w:ind w:left="0"/>
              <w:rPr>
                <w:snapToGrid w:val="0"/>
                <w:color w:val="000000"/>
                <w:sz w:val="20"/>
              </w:rPr>
            </w:pPr>
          </w:p>
        </w:tc>
        <w:tc>
          <w:tcPr>
            <w:tcW w:w="285" w:type="dxa"/>
            <w:vMerge/>
            <w:tcBorders>
              <w:top w:val="nil"/>
              <w:bottom w:val="nil"/>
            </w:tcBorders>
          </w:tcPr>
          <w:p w:rsidR="00573B5C" w:rsidRPr="00AD78CA" w:rsidRDefault="00573B5C" w:rsidP="00667616">
            <w:pPr>
              <w:spacing w:after="0"/>
              <w:ind w:left="0"/>
              <w:rPr>
                <w:snapToGrid w:val="0"/>
                <w:color w:val="000000"/>
                <w:sz w:val="20"/>
              </w:rPr>
            </w:pPr>
          </w:p>
        </w:tc>
        <w:tc>
          <w:tcPr>
            <w:tcW w:w="288" w:type="dxa"/>
            <w:vMerge/>
          </w:tcPr>
          <w:p w:rsidR="00573B5C" w:rsidRPr="00AD78CA" w:rsidRDefault="00573B5C" w:rsidP="00667616">
            <w:pPr>
              <w:spacing w:after="0"/>
              <w:ind w:left="0"/>
              <w:rPr>
                <w:snapToGrid w:val="0"/>
                <w:color w:val="000000"/>
                <w:sz w:val="20"/>
              </w:rPr>
            </w:pPr>
          </w:p>
        </w:tc>
        <w:tc>
          <w:tcPr>
            <w:tcW w:w="2128" w:type="dxa"/>
          </w:tcPr>
          <w:p w:rsidR="00573B5C" w:rsidRPr="00AD78CA" w:rsidRDefault="00573B5C" w:rsidP="00667616">
            <w:pPr>
              <w:spacing w:after="0"/>
              <w:ind w:left="0"/>
              <w:rPr>
                <w:snapToGrid w:val="0"/>
                <w:color w:val="000000"/>
                <w:sz w:val="20"/>
              </w:rPr>
            </w:pPr>
            <w:r w:rsidRPr="00AD78CA">
              <w:rPr>
                <w:snapToGrid w:val="0"/>
                <w:color w:val="000000"/>
                <w:sz w:val="20"/>
              </w:rPr>
              <w:t>VatAmount</w:t>
            </w:r>
          </w:p>
        </w:tc>
        <w:tc>
          <w:tcPr>
            <w:tcW w:w="6520" w:type="dxa"/>
          </w:tcPr>
          <w:p w:rsidR="00573B5C" w:rsidRPr="00AD78CA" w:rsidRDefault="00573B5C" w:rsidP="00667616">
            <w:pPr>
              <w:spacing w:after="0"/>
              <w:ind w:left="0"/>
              <w:rPr>
                <w:snapToGrid w:val="0"/>
                <w:color w:val="000000"/>
                <w:sz w:val="20"/>
              </w:rPr>
            </w:pPr>
            <w:r w:rsidRPr="00AD78CA">
              <w:rPr>
                <w:snapToGrid w:val="0"/>
                <w:color w:val="000000"/>
                <w:sz w:val="20"/>
              </w:rPr>
              <w:t>MVA-beløp</w:t>
            </w:r>
            <w:r>
              <w:rPr>
                <w:snapToGrid w:val="0"/>
                <w:color w:val="000000"/>
                <w:sz w:val="20"/>
              </w:rPr>
              <w:t xml:space="preserve">: </w:t>
            </w:r>
            <w:r w:rsidRPr="00AD78CA">
              <w:rPr>
                <w:snapToGrid w:val="0"/>
                <w:color w:val="000000"/>
                <w:sz w:val="20"/>
              </w:rPr>
              <w:t>Beløp for den aktuelle satsen</w:t>
            </w:r>
          </w:p>
        </w:tc>
        <w:tc>
          <w:tcPr>
            <w:tcW w:w="992" w:type="dxa"/>
          </w:tcPr>
          <w:p w:rsidR="00573B5C" w:rsidRPr="00AD78CA" w:rsidRDefault="00573B5C" w:rsidP="00667616">
            <w:pPr>
              <w:spacing w:after="0"/>
              <w:ind w:left="0"/>
              <w:jc w:val="center"/>
              <w:rPr>
                <w:snapToGrid w:val="0"/>
                <w:color w:val="000000"/>
                <w:sz w:val="20"/>
              </w:rPr>
            </w:pPr>
            <w:r w:rsidRPr="00AD78CA">
              <w:rPr>
                <w:snapToGrid w:val="0"/>
                <w:color w:val="000000"/>
                <w:sz w:val="20"/>
              </w:rPr>
              <w:t>K</w:t>
            </w:r>
          </w:p>
        </w:tc>
        <w:tc>
          <w:tcPr>
            <w:tcW w:w="1418" w:type="dxa"/>
          </w:tcPr>
          <w:p w:rsidR="00573B5C" w:rsidRPr="00AD78CA" w:rsidRDefault="00573B5C" w:rsidP="00667616">
            <w:pPr>
              <w:spacing w:after="0"/>
              <w:ind w:left="0"/>
              <w:jc w:val="center"/>
              <w:rPr>
                <w:snapToGrid w:val="0"/>
                <w:color w:val="000000"/>
                <w:sz w:val="20"/>
              </w:rPr>
            </w:pPr>
            <w:r>
              <w:rPr>
                <w:snapToGrid w:val="0"/>
                <w:color w:val="000000"/>
                <w:sz w:val="20"/>
              </w:rPr>
              <w:t>0..1</w:t>
            </w:r>
          </w:p>
        </w:tc>
        <w:tc>
          <w:tcPr>
            <w:tcW w:w="1559" w:type="dxa"/>
          </w:tcPr>
          <w:p w:rsidR="00573B5C" w:rsidRPr="00AD78CA" w:rsidRDefault="00573B5C" w:rsidP="00667616">
            <w:pPr>
              <w:spacing w:after="0"/>
              <w:ind w:left="0"/>
              <w:rPr>
                <w:snapToGrid w:val="0"/>
                <w:color w:val="000000"/>
                <w:sz w:val="20"/>
              </w:rPr>
            </w:pPr>
            <w:r w:rsidRPr="00AD78CA">
              <w:rPr>
                <w:snapToGrid w:val="0"/>
                <w:color w:val="000000"/>
                <w:sz w:val="20"/>
              </w:rPr>
              <w:t>Decimal</w:t>
            </w:r>
          </w:p>
        </w:tc>
      </w:tr>
      <w:tr w:rsidR="00126010" w:rsidRPr="00AD78CA">
        <w:trPr>
          <w:cantSplit/>
        </w:trPr>
        <w:tc>
          <w:tcPr>
            <w:tcW w:w="301" w:type="dxa"/>
            <w:tcBorders>
              <w:left w:val="single" w:sz="4" w:space="0" w:color="auto"/>
              <w:right w:val="single" w:sz="4" w:space="0" w:color="auto"/>
            </w:tcBorders>
          </w:tcPr>
          <w:p w:rsidR="00126010" w:rsidRPr="00AD78CA" w:rsidRDefault="00126010" w:rsidP="00295AEF">
            <w:pPr>
              <w:spacing w:after="0"/>
              <w:ind w:left="0"/>
              <w:rPr>
                <w:snapToGrid w:val="0"/>
                <w:color w:val="000000"/>
                <w:sz w:val="20"/>
              </w:rPr>
            </w:pPr>
          </w:p>
        </w:tc>
        <w:tc>
          <w:tcPr>
            <w:tcW w:w="290" w:type="dxa"/>
            <w:tcBorders>
              <w:left w:val="single" w:sz="4" w:space="0" w:color="auto"/>
              <w:right w:val="single" w:sz="4" w:space="0" w:color="auto"/>
            </w:tcBorders>
          </w:tcPr>
          <w:p w:rsidR="00126010" w:rsidRPr="00AD78CA" w:rsidRDefault="00126010" w:rsidP="00295AEF">
            <w:pPr>
              <w:spacing w:after="0"/>
              <w:ind w:left="0"/>
              <w:rPr>
                <w:snapToGrid w:val="0"/>
                <w:color w:val="000000"/>
                <w:sz w:val="20"/>
              </w:rPr>
            </w:pPr>
          </w:p>
        </w:tc>
        <w:tc>
          <w:tcPr>
            <w:tcW w:w="285" w:type="dxa"/>
            <w:tcBorders>
              <w:left w:val="single" w:sz="4" w:space="0" w:color="auto"/>
              <w:bottom w:val="single" w:sz="4" w:space="0" w:color="auto"/>
              <w:right w:val="single" w:sz="4" w:space="0" w:color="auto"/>
            </w:tcBorders>
          </w:tcPr>
          <w:p w:rsidR="00126010" w:rsidRPr="00AD78CA" w:rsidRDefault="00126010" w:rsidP="00295AEF">
            <w:pPr>
              <w:spacing w:after="0"/>
              <w:ind w:left="0"/>
              <w:rPr>
                <w:snapToGrid w:val="0"/>
                <w:color w:val="000000"/>
                <w:sz w:val="20"/>
              </w:rPr>
            </w:pPr>
          </w:p>
        </w:tc>
        <w:tc>
          <w:tcPr>
            <w:tcW w:w="2416" w:type="dxa"/>
            <w:gridSpan w:val="2"/>
            <w:tcBorders>
              <w:top w:val="single" w:sz="4" w:space="0" w:color="auto"/>
              <w:left w:val="single" w:sz="4" w:space="0" w:color="auto"/>
              <w:bottom w:val="single" w:sz="4" w:space="0" w:color="auto"/>
              <w:right w:val="single" w:sz="4" w:space="0" w:color="auto"/>
            </w:tcBorders>
          </w:tcPr>
          <w:p w:rsidR="00126010" w:rsidRPr="00AD78CA" w:rsidRDefault="00126010" w:rsidP="00295AEF">
            <w:pPr>
              <w:spacing w:after="0"/>
              <w:ind w:left="0"/>
              <w:rPr>
                <w:snapToGrid w:val="0"/>
                <w:color w:val="000000"/>
                <w:sz w:val="20"/>
              </w:rPr>
            </w:pPr>
            <w:r>
              <w:rPr>
                <w:snapToGrid w:val="0"/>
                <w:color w:val="000000"/>
                <w:sz w:val="20"/>
              </w:rPr>
              <w:t>CalculationSequence</w:t>
            </w:r>
          </w:p>
        </w:tc>
        <w:tc>
          <w:tcPr>
            <w:tcW w:w="6520" w:type="dxa"/>
            <w:tcBorders>
              <w:top w:val="single" w:sz="4" w:space="0" w:color="auto"/>
              <w:left w:val="single" w:sz="4" w:space="0" w:color="auto"/>
              <w:bottom w:val="single" w:sz="4" w:space="0" w:color="auto"/>
              <w:right w:val="single" w:sz="4" w:space="0" w:color="auto"/>
            </w:tcBorders>
          </w:tcPr>
          <w:p w:rsidR="00126010" w:rsidRPr="00AD78CA" w:rsidRDefault="00126010" w:rsidP="00295AEF">
            <w:pPr>
              <w:spacing w:after="0"/>
              <w:ind w:left="0"/>
              <w:rPr>
                <w:snapToGrid w:val="0"/>
                <w:color w:val="000000"/>
                <w:sz w:val="20"/>
              </w:rPr>
            </w:pPr>
            <w:r>
              <w:rPr>
                <w:snapToGrid w:val="0"/>
                <w:color w:val="000000"/>
                <w:sz w:val="20"/>
              </w:rPr>
              <w:t>Angir rekkefølge for beregning av tillegg</w:t>
            </w:r>
            <w:r w:rsidRPr="00AD78CA">
              <w:rPr>
                <w:snapToGrid w:val="0"/>
                <w:color w:val="000000"/>
                <w:sz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126010" w:rsidRPr="00AD78CA" w:rsidRDefault="00126010" w:rsidP="00295AE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126010" w:rsidRPr="00AD78CA" w:rsidRDefault="00126010" w:rsidP="00295AE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126010" w:rsidRPr="00AD78CA" w:rsidRDefault="00126010" w:rsidP="00295AEF">
            <w:pPr>
              <w:spacing w:after="0"/>
              <w:ind w:left="0"/>
              <w:rPr>
                <w:snapToGrid w:val="0"/>
                <w:color w:val="000000"/>
                <w:sz w:val="20"/>
              </w:rPr>
            </w:pPr>
            <w:r>
              <w:rPr>
                <w:snapToGrid w:val="0"/>
                <w:color w:val="000000"/>
                <w:sz w:val="20"/>
              </w:rPr>
              <w:t>String</w:t>
            </w:r>
          </w:p>
        </w:tc>
      </w:tr>
      <w:tr w:rsidR="00C8716F" w:rsidRPr="00AD78CA">
        <w:trPr>
          <w:cantSplit/>
        </w:trPr>
        <w:tc>
          <w:tcPr>
            <w:tcW w:w="301" w:type="dxa"/>
            <w:tcBorders>
              <w:left w:val="single" w:sz="4" w:space="0" w:color="auto"/>
              <w:right w:val="single" w:sz="4" w:space="0" w:color="auto"/>
            </w:tcBorders>
          </w:tcPr>
          <w:p w:rsidR="00C8716F" w:rsidRPr="00AD78CA" w:rsidRDefault="00C8716F">
            <w:pPr>
              <w:spacing w:after="0"/>
              <w:ind w:left="0"/>
              <w:rPr>
                <w:b/>
                <w:snapToGrid w:val="0"/>
                <w:color w:val="000000"/>
                <w:sz w:val="20"/>
              </w:rPr>
            </w:pPr>
          </w:p>
        </w:tc>
        <w:tc>
          <w:tcPr>
            <w:tcW w:w="290" w:type="dxa"/>
            <w:tcBorders>
              <w:left w:val="single" w:sz="4" w:space="0" w:color="auto"/>
              <w:right w:val="single" w:sz="4" w:space="0" w:color="auto"/>
            </w:tcBorders>
          </w:tcPr>
          <w:p w:rsidR="00C8716F" w:rsidRPr="00AD78CA" w:rsidRDefault="00C8716F">
            <w:pPr>
              <w:spacing w:after="0"/>
              <w:ind w:left="0"/>
              <w:rPr>
                <w:b/>
                <w:snapToGrid w:val="0"/>
                <w:color w:val="000000"/>
                <w:sz w:val="20"/>
              </w:rPr>
            </w:pPr>
          </w:p>
        </w:tc>
        <w:tc>
          <w:tcPr>
            <w:tcW w:w="2701" w:type="dxa"/>
            <w:gridSpan w:val="3"/>
            <w:tcBorders>
              <w:top w:val="single" w:sz="4" w:space="0" w:color="auto"/>
              <w:left w:val="single" w:sz="4" w:space="0" w:color="auto"/>
              <w:bottom w:val="single" w:sz="4" w:space="0" w:color="auto"/>
              <w:right w:val="single" w:sz="4" w:space="0" w:color="auto"/>
            </w:tcBorders>
          </w:tcPr>
          <w:p w:rsidR="00C8716F" w:rsidRPr="00AD78CA" w:rsidRDefault="00EC5176" w:rsidP="00C8716F">
            <w:pPr>
              <w:spacing w:after="0"/>
              <w:ind w:left="0"/>
              <w:rPr>
                <w:b/>
                <w:snapToGrid w:val="0"/>
                <w:color w:val="000000"/>
                <w:sz w:val="20"/>
              </w:rPr>
            </w:pPr>
            <w:r>
              <w:rPr>
                <w:b/>
                <w:snapToGrid w:val="0"/>
                <w:color w:val="000000"/>
                <w:sz w:val="20"/>
              </w:rPr>
              <w:t>InvoiceTax</w:t>
            </w:r>
          </w:p>
        </w:tc>
        <w:tc>
          <w:tcPr>
            <w:tcW w:w="6520" w:type="dxa"/>
            <w:tcBorders>
              <w:top w:val="single" w:sz="4" w:space="0" w:color="auto"/>
              <w:left w:val="single" w:sz="4" w:space="0" w:color="auto"/>
              <w:bottom w:val="single" w:sz="4" w:space="0" w:color="auto"/>
              <w:right w:val="single" w:sz="4" w:space="0" w:color="auto"/>
            </w:tcBorders>
          </w:tcPr>
          <w:p w:rsidR="00C8716F" w:rsidRPr="00AD78CA" w:rsidRDefault="00C8716F">
            <w:pPr>
              <w:spacing w:after="0"/>
              <w:ind w:left="0"/>
              <w:rPr>
                <w:b/>
                <w:snapToGrid w:val="0"/>
                <w:color w:val="000000"/>
                <w:sz w:val="20"/>
              </w:rPr>
            </w:pPr>
            <w:r w:rsidRPr="00AD78CA">
              <w:rPr>
                <w:b/>
                <w:snapToGrid w:val="0"/>
                <w:color w:val="000000"/>
                <w:sz w:val="20"/>
              </w:rPr>
              <w:t>Statlige avgifter som kommer til fakturatotalen.</w:t>
            </w:r>
            <w:r w:rsidRPr="00AD78CA">
              <w:rPr>
                <w:b/>
                <w:snapToGrid w:val="0"/>
                <w:color w:val="000000"/>
                <w:sz w:val="20"/>
              </w:rPr>
              <w:br/>
              <w:t>Null eller mange forekomster</w:t>
            </w:r>
          </w:p>
        </w:tc>
        <w:tc>
          <w:tcPr>
            <w:tcW w:w="992" w:type="dxa"/>
            <w:tcBorders>
              <w:top w:val="single" w:sz="4" w:space="0" w:color="auto"/>
              <w:left w:val="single" w:sz="4" w:space="0" w:color="auto"/>
              <w:bottom w:val="single" w:sz="4" w:space="0" w:color="auto"/>
              <w:right w:val="single" w:sz="4" w:space="0" w:color="auto"/>
            </w:tcBorders>
          </w:tcPr>
          <w:p w:rsidR="00C8716F" w:rsidRPr="00AD78CA" w:rsidRDefault="00C8716F" w:rsidP="00C8716F">
            <w:pPr>
              <w:spacing w:after="0"/>
              <w:ind w:left="0"/>
              <w:jc w:val="center"/>
              <w:rPr>
                <w:b/>
                <w:snapToGrid w:val="0"/>
                <w:color w:val="000000"/>
                <w:sz w:val="20"/>
              </w:rPr>
            </w:pPr>
            <w:r w:rsidRPr="00AD78CA">
              <w:rPr>
                <w:b/>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C8716F" w:rsidRPr="00EC5176" w:rsidRDefault="00C8716F" w:rsidP="00C8716F">
            <w:pPr>
              <w:spacing w:after="0"/>
              <w:ind w:left="0"/>
              <w:jc w:val="center"/>
              <w:rPr>
                <w:b/>
                <w:snapToGrid w:val="0"/>
                <w:color w:val="000000"/>
                <w:sz w:val="20"/>
              </w:rPr>
            </w:pPr>
            <w:r w:rsidRPr="00EC5176">
              <w:rPr>
                <w:b/>
                <w:snapToGrid w:val="0"/>
                <w:color w:val="000000"/>
                <w:sz w:val="20"/>
              </w:rPr>
              <w:t>0..</w:t>
            </w:r>
            <w:r w:rsidR="002930F1" w:rsidRPr="00EC5176">
              <w:rPr>
                <w:b/>
                <w:snapToGrid w:val="0"/>
                <w:color w:val="000000"/>
                <w:sz w:val="20"/>
              </w:rPr>
              <w:t>*</w:t>
            </w:r>
          </w:p>
        </w:tc>
        <w:tc>
          <w:tcPr>
            <w:tcW w:w="1559" w:type="dxa"/>
            <w:tcBorders>
              <w:top w:val="single" w:sz="4" w:space="0" w:color="auto"/>
              <w:left w:val="single" w:sz="4" w:space="0" w:color="auto"/>
              <w:bottom w:val="single" w:sz="4" w:space="0" w:color="auto"/>
              <w:right w:val="single" w:sz="4" w:space="0" w:color="auto"/>
            </w:tcBorders>
          </w:tcPr>
          <w:p w:rsidR="00C8716F" w:rsidRPr="00AD78CA" w:rsidRDefault="00016C21">
            <w:pPr>
              <w:spacing w:after="0"/>
              <w:ind w:left="0"/>
              <w:rPr>
                <w:b/>
                <w:snapToGrid w:val="0"/>
                <w:color w:val="000000"/>
                <w:sz w:val="20"/>
              </w:rPr>
            </w:pPr>
            <w:r>
              <w:rPr>
                <w:b/>
                <w:snapToGrid w:val="0"/>
                <w:color w:val="000000"/>
                <w:sz w:val="20"/>
              </w:rPr>
              <w:t>DiscountChargesAndTaxType</w:t>
            </w:r>
          </w:p>
        </w:tc>
      </w:tr>
      <w:tr w:rsidR="00016C21" w:rsidRPr="00AD78CA">
        <w:trPr>
          <w:cantSplit/>
        </w:trPr>
        <w:tc>
          <w:tcPr>
            <w:tcW w:w="301" w:type="dxa"/>
            <w:vMerge w:val="restart"/>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90" w:type="dxa"/>
            <w:vMerge w:val="restart"/>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85" w:type="dxa"/>
            <w:vMerge w:val="restart"/>
            <w:tcBorders>
              <w:top w:val="single" w:sz="4" w:space="0" w:color="auto"/>
              <w:left w:val="single" w:sz="4" w:space="0" w:color="auto"/>
              <w:right w:val="single" w:sz="4" w:space="0" w:color="auto"/>
            </w:tcBorders>
          </w:tcPr>
          <w:p w:rsidR="00016C21" w:rsidRPr="00AD78CA" w:rsidRDefault="00016C21">
            <w:pPr>
              <w:spacing w:after="0"/>
              <w:ind w:left="0"/>
              <w:rPr>
                <w:snapToGrid w:val="0"/>
                <w:color w:val="000000"/>
                <w:sz w:val="20"/>
              </w:rPr>
            </w:pPr>
          </w:p>
        </w:tc>
        <w:tc>
          <w:tcPr>
            <w:tcW w:w="2416" w:type="dxa"/>
            <w:gridSpan w:val="2"/>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rPr>
                <w:snapToGrid w:val="0"/>
                <w:color w:val="000000"/>
                <w:sz w:val="20"/>
              </w:rPr>
            </w:pPr>
            <w:r w:rsidRPr="00AD78CA">
              <w:rPr>
                <w:snapToGrid w:val="0"/>
                <w:color w:val="000000"/>
                <w:sz w:val="20"/>
              </w:rPr>
              <w:t>Code</w:t>
            </w:r>
          </w:p>
        </w:tc>
        <w:tc>
          <w:tcPr>
            <w:tcW w:w="6520" w:type="dxa"/>
            <w:tcBorders>
              <w:top w:val="single" w:sz="4" w:space="0" w:color="auto"/>
              <w:left w:val="single" w:sz="4" w:space="0" w:color="auto"/>
              <w:bottom w:val="single" w:sz="4" w:space="0" w:color="auto"/>
              <w:right w:val="single" w:sz="4" w:space="0" w:color="auto"/>
            </w:tcBorders>
          </w:tcPr>
          <w:p w:rsidR="00016C21" w:rsidRPr="00AD78CA" w:rsidRDefault="00016C21" w:rsidP="00295AEF">
            <w:pPr>
              <w:spacing w:after="0"/>
              <w:ind w:left="0"/>
              <w:rPr>
                <w:snapToGrid w:val="0"/>
                <w:color w:val="000000"/>
                <w:sz w:val="20"/>
              </w:rPr>
            </w:pPr>
            <w:r>
              <w:rPr>
                <w:snapToGrid w:val="0"/>
                <w:color w:val="000000"/>
                <w:sz w:val="20"/>
              </w:rPr>
              <w:t>Kode for a</w:t>
            </w:r>
            <w:r w:rsidRPr="00AD78CA">
              <w:rPr>
                <w:snapToGrid w:val="0"/>
                <w:color w:val="000000"/>
                <w:sz w:val="20"/>
              </w:rPr>
              <w:t>vgift</w:t>
            </w:r>
            <w:r>
              <w:rPr>
                <w:snapToGrid w:val="0"/>
                <w:color w:val="000000"/>
                <w:sz w:val="20"/>
              </w:rPr>
              <w:t xml:space="preserve"> ihht. a</w:t>
            </w:r>
            <w:r w:rsidRPr="00AD78CA">
              <w:rPr>
                <w:snapToGrid w:val="0"/>
                <w:color w:val="000000"/>
                <w:sz w:val="20"/>
              </w:rPr>
              <w:t>vtale</w:t>
            </w:r>
          </w:p>
        </w:tc>
        <w:tc>
          <w:tcPr>
            <w:tcW w:w="992"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016C21" w:rsidRPr="00AD78CA" w:rsidRDefault="00016C21">
            <w:pPr>
              <w:spacing w:after="0"/>
              <w:ind w:left="0"/>
              <w:rPr>
                <w:snapToGrid w:val="0"/>
                <w:color w:val="000000"/>
                <w:sz w:val="20"/>
              </w:rPr>
            </w:pPr>
            <w:r w:rsidRPr="00AD78CA">
              <w:rPr>
                <w:snapToGrid w:val="0"/>
                <w:color w:val="000000"/>
                <w:sz w:val="20"/>
              </w:rPr>
              <w:t>String</w:t>
            </w:r>
          </w:p>
        </w:tc>
      </w:tr>
      <w:tr w:rsidR="00016C21" w:rsidRPr="00AD78CA">
        <w:trPr>
          <w:cantSplit/>
        </w:trPr>
        <w:tc>
          <w:tcPr>
            <w:tcW w:w="301"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90"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85"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416" w:type="dxa"/>
            <w:gridSpan w:val="2"/>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rPr>
                <w:snapToGrid w:val="0"/>
                <w:color w:val="000000"/>
                <w:sz w:val="20"/>
              </w:rPr>
            </w:pPr>
            <w:r w:rsidRPr="00AD78CA">
              <w:rPr>
                <w:snapToGrid w:val="0"/>
                <w:color w:val="000000"/>
                <w:sz w:val="20"/>
              </w:rPr>
              <w:t>Description</w:t>
            </w:r>
          </w:p>
        </w:tc>
        <w:tc>
          <w:tcPr>
            <w:tcW w:w="6520" w:type="dxa"/>
            <w:tcBorders>
              <w:top w:val="single" w:sz="4" w:space="0" w:color="auto"/>
              <w:left w:val="single" w:sz="4" w:space="0" w:color="auto"/>
              <w:bottom w:val="single" w:sz="4" w:space="0" w:color="auto"/>
              <w:right w:val="single" w:sz="4" w:space="0" w:color="auto"/>
            </w:tcBorders>
          </w:tcPr>
          <w:p w:rsidR="00016C21" w:rsidRPr="00AD78CA" w:rsidRDefault="00016C21" w:rsidP="00295AEF">
            <w:pPr>
              <w:spacing w:after="0"/>
              <w:ind w:left="0"/>
              <w:rPr>
                <w:snapToGrid w:val="0"/>
                <w:color w:val="000000"/>
                <w:sz w:val="20"/>
              </w:rPr>
            </w:pPr>
            <w:r w:rsidRPr="00AD78CA">
              <w:rPr>
                <w:snapToGrid w:val="0"/>
                <w:color w:val="000000"/>
                <w:sz w:val="20"/>
              </w:rPr>
              <w:t>Beskrivelse av type avgift, ref. Kode</w:t>
            </w:r>
          </w:p>
        </w:tc>
        <w:tc>
          <w:tcPr>
            <w:tcW w:w="992"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016C21" w:rsidRPr="00AD78CA" w:rsidRDefault="00016C21">
            <w:pPr>
              <w:spacing w:after="0"/>
              <w:ind w:left="0"/>
              <w:rPr>
                <w:snapToGrid w:val="0"/>
                <w:color w:val="000000"/>
                <w:sz w:val="20"/>
              </w:rPr>
            </w:pPr>
            <w:r w:rsidRPr="00AD78CA">
              <w:rPr>
                <w:snapToGrid w:val="0"/>
                <w:color w:val="000000"/>
                <w:sz w:val="20"/>
              </w:rPr>
              <w:t>String</w:t>
            </w:r>
          </w:p>
        </w:tc>
      </w:tr>
      <w:tr w:rsidR="00016C21" w:rsidRPr="00AD78CA">
        <w:trPr>
          <w:cantSplit/>
        </w:trPr>
        <w:tc>
          <w:tcPr>
            <w:tcW w:w="301"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90"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85"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416" w:type="dxa"/>
            <w:gridSpan w:val="2"/>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rPr>
                <w:snapToGrid w:val="0"/>
                <w:color w:val="000000"/>
                <w:sz w:val="20"/>
              </w:rPr>
            </w:pPr>
            <w:r w:rsidRPr="00AD78CA">
              <w:rPr>
                <w:snapToGrid w:val="0"/>
                <w:color w:val="000000"/>
                <w:sz w:val="20"/>
              </w:rPr>
              <w:t>Percent</w:t>
            </w:r>
          </w:p>
        </w:tc>
        <w:tc>
          <w:tcPr>
            <w:tcW w:w="6520" w:type="dxa"/>
            <w:tcBorders>
              <w:top w:val="single" w:sz="4" w:space="0" w:color="auto"/>
              <w:left w:val="single" w:sz="4" w:space="0" w:color="auto"/>
              <w:bottom w:val="single" w:sz="4" w:space="0" w:color="auto"/>
              <w:right w:val="single" w:sz="4" w:space="0" w:color="auto"/>
            </w:tcBorders>
          </w:tcPr>
          <w:p w:rsidR="00016C21" w:rsidRPr="00AD78CA" w:rsidRDefault="00016C21" w:rsidP="00295AEF">
            <w:pPr>
              <w:spacing w:after="0"/>
              <w:ind w:left="0"/>
              <w:rPr>
                <w:snapToGrid w:val="0"/>
                <w:color w:val="000000"/>
                <w:sz w:val="20"/>
              </w:rPr>
            </w:pPr>
            <w:r w:rsidRPr="00AD78CA">
              <w:rPr>
                <w:snapToGrid w:val="0"/>
                <w:color w:val="000000"/>
                <w:sz w:val="20"/>
              </w:rPr>
              <w:t>Avgiftsprosent</w:t>
            </w:r>
          </w:p>
        </w:tc>
        <w:tc>
          <w:tcPr>
            <w:tcW w:w="992"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016C21" w:rsidRPr="00AD78CA" w:rsidRDefault="00016C21">
            <w:pPr>
              <w:spacing w:after="0"/>
              <w:ind w:left="0"/>
              <w:rPr>
                <w:snapToGrid w:val="0"/>
                <w:color w:val="000000"/>
                <w:sz w:val="20"/>
              </w:rPr>
            </w:pPr>
            <w:r w:rsidRPr="00AD78CA">
              <w:rPr>
                <w:snapToGrid w:val="0"/>
                <w:color w:val="000000"/>
                <w:sz w:val="20"/>
              </w:rPr>
              <w:t>Decimal</w:t>
            </w:r>
          </w:p>
        </w:tc>
      </w:tr>
      <w:tr w:rsidR="00016C21" w:rsidRPr="00AD78CA">
        <w:trPr>
          <w:cantSplit/>
        </w:trPr>
        <w:tc>
          <w:tcPr>
            <w:tcW w:w="301"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90"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85"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416" w:type="dxa"/>
            <w:gridSpan w:val="2"/>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rPr>
                <w:snapToGrid w:val="0"/>
                <w:color w:val="000000"/>
                <w:sz w:val="20"/>
              </w:rPr>
            </w:pPr>
            <w:r w:rsidRPr="00AD78CA">
              <w:rPr>
                <w:snapToGrid w:val="0"/>
                <w:color w:val="000000"/>
                <w:sz w:val="20"/>
              </w:rPr>
              <w:t>BaseAmount</w:t>
            </w:r>
          </w:p>
        </w:tc>
        <w:tc>
          <w:tcPr>
            <w:tcW w:w="6520" w:type="dxa"/>
            <w:tcBorders>
              <w:top w:val="single" w:sz="4" w:space="0" w:color="auto"/>
              <w:left w:val="single" w:sz="4" w:space="0" w:color="auto"/>
              <w:bottom w:val="single" w:sz="4" w:space="0" w:color="auto"/>
              <w:right w:val="single" w:sz="4" w:space="0" w:color="auto"/>
            </w:tcBorders>
          </w:tcPr>
          <w:p w:rsidR="00016C21" w:rsidRPr="00AD78CA" w:rsidRDefault="00016C21" w:rsidP="00295AEF">
            <w:pPr>
              <w:spacing w:after="0"/>
              <w:ind w:left="0"/>
              <w:rPr>
                <w:snapToGrid w:val="0"/>
                <w:color w:val="000000"/>
                <w:sz w:val="20"/>
              </w:rPr>
            </w:pPr>
            <w:r w:rsidRPr="00AD78CA">
              <w:rPr>
                <w:snapToGrid w:val="0"/>
                <w:color w:val="000000"/>
                <w:sz w:val="20"/>
              </w:rPr>
              <w:t>Avgiftsgrunnlag</w:t>
            </w:r>
          </w:p>
        </w:tc>
        <w:tc>
          <w:tcPr>
            <w:tcW w:w="992"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016C21" w:rsidRPr="00AD78CA" w:rsidRDefault="00016C21">
            <w:pPr>
              <w:spacing w:after="0"/>
              <w:ind w:left="0"/>
              <w:rPr>
                <w:snapToGrid w:val="0"/>
                <w:color w:val="000000"/>
                <w:sz w:val="20"/>
              </w:rPr>
            </w:pPr>
            <w:r w:rsidRPr="00AD78CA">
              <w:rPr>
                <w:snapToGrid w:val="0"/>
                <w:color w:val="000000"/>
                <w:sz w:val="20"/>
              </w:rPr>
              <w:t>Decimal</w:t>
            </w:r>
          </w:p>
        </w:tc>
      </w:tr>
      <w:tr w:rsidR="00016C21" w:rsidRPr="00AD78CA">
        <w:trPr>
          <w:cantSplit/>
        </w:trPr>
        <w:tc>
          <w:tcPr>
            <w:tcW w:w="301"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90"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85"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416" w:type="dxa"/>
            <w:gridSpan w:val="2"/>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rPr>
                <w:snapToGrid w:val="0"/>
                <w:color w:val="000000"/>
                <w:sz w:val="20"/>
              </w:rPr>
            </w:pPr>
            <w:r w:rsidRPr="00AD78CA">
              <w:rPr>
                <w:snapToGrid w:val="0"/>
                <w:color w:val="000000"/>
                <w:sz w:val="20"/>
              </w:rPr>
              <w:t>Amount</w:t>
            </w:r>
          </w:p>
        </w:tc>
        <w:tc>
          <w:tcPr>
            <w:tcW w:w="6520" w:type="dxa"/>
            <w:tcBorders>
              <w:top w:val="single" w:sz="4" w:space="0" w:color="auto"/>
              <w:left w:val="single" w:sz="4" w:space="0" w:color="auto"/>
              <w:bottom w:val="single" w:sz="4" w:space="0" w:color="auto"/>
              <w:right w:val="single" w:sz="4" w:space="0" w:color="auto"/>
            </w:tcBorders>
          </w:tcPr>
          <w:p w:rsidR="00016C21" w:rsidRPr="00AD78CA" w:rsidRDefault="00016C21" w:rsidP="00295AEF">
            <w:pPr>
              <w:spacing w:after="0"/>
              <w:ind w:left="0"/>
              <w:rPr>
                <w:snapToGrid w:val="0"/>
                <w:color w:val="000000"/>
                <w:sz w:val="20"/>
              </w:rPr>
            </w:pPr>
            <w:r w:rsidRPr="00AD78CA">
              <w:rPr>
                <w:snapToGrid w:val="0"/>
                <w:color w:val="000000"/>
                <w:sz w:val="20"/>
              </w:rPr>
              <w:t>Avgiftsbeløp</w:t>
            </w:r>
          </w:p>
        </w:tc>
        <w:tc>
          <w:tcPr>
            <w:tcW w:w="992"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016C21" w:rsidRPr="00AD78CA" w:rsidRDefault="00016C21">
            <w:pPr>
              <w:spacing w:after="0"/>
              <w:ind w:left="0"/>
              <w:rPr>
                <w:snapToGrid w:val="0"/>
                <w:color w:val="000000"/>
                <w:sz w:val="20"/>
              </w:rPr>
            </w:pPr>
            <w:r w:rsidRPr="00AD78CA">
              <w:rPr>
                <w:snapToGrid w:val="0"/>
                <w:color w:val="000000"/>
                <w:sz w:val="20"/>
              </w:rPr>
              <w:t>Decimal</w:t>
            </w:r>
          </w:p>
        </w:tc>
      </w:tr>
      <w:tr w:rsidR="00016C21" w:rsidRPr="00AD78CA">
        <w:trPr>
          <w:cantSplit/>
        </w:trPr>
        <w:tc>
          <w:tcPr>
            <w:tcW w:w="301"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90"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85" w:type="dxa"/>
            <w:vMerge/>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416" w:type="dxa"/>
            <w:gridSpan w:val="2"/>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rPr>
                <w:snapToGrid w:val="0"/>
                <w:color w:val="000000"/>
                <w:sz w:val="20"/>
              </w:rPr>
            </w:pPr>
            <w:r w:rsidRPr="00AD78CA">
              <w:rPr>
                <w:snapToGrid w:val="0"/>
                <w:color w:val="000000"/>
                <w:sz w:val="20"/>
              </w:rPr>
              <w:t>Quantity</w:t>
            </w:r>
          </w:p>
        </w:tc>
        <w:tc>
          <w:tcPr>
            <w:tcW w:w="6520" w:type="dxa"/>
            <w:tcBorders>
              <w:top w:val="single" w:sz="4" w:space="0" w:color="auto"/>
              <w:left w:val="single" w:sz="4" w:space="0" w:color="auto"/>
              <w:bottom w:val="single" w:sz="4" w:space="0" w:color="auto"/>
              <w:right w:val="single" w:sz="4" w:space="0" w:color="auto"/>
            </w:tcBorders>
          </w:tcPr>
          <w:p w:rsidR="00016C21" w:rsidRPr="00AD78CA" w:rsidRDefault="00016C21" w:rsidP="00295AEF">
            <w:pPr>
              <w:spacing w:after="0"/>
              <w:ind w:left="0"/>
              <w:rPr>
                <w:snapToGrid w:val="0"/>
                <w:color w:val="000000"/>
                <w:sz w:val="20"/>
              </w:rPr>
            </w:pPr>
            <w:r w:rsidRPr="00AD78CA">
              <w:rPr>
                <w:snapToGrid w:val="0"/>
                <w:color w:val="000000"/>
                <w:sz w:val="20"/>
              </w:rPr>
              <w:t>Kvantum</w:t>
            </w:r>
            <w:r>
              <w:rPr>
                <w:snapToGrid w:val="0"/>
                <w:color w:val="000000"/>
                <w:sz w:val="20"/>
              </w:rPr>
              <w:t xml:space="preserve">: </w:t>
            </w:r>
            <w:r w:rsidRPr="00AD78CA">
              <w:rPr>
                <w:snapToGrid w:val="0"/>
                <w:color w:val="000000"/>
                <w:sz w:val="20"/>
              </w:rPr>
              <w:t>Angis dersom avgiften er relatert til et kvantum</w:t>
            </w:r>
          </w:p>
        </w:tc>
        <w:tc>
          <w:tcPr>
            <w:tcW w:w="992"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016C21" w:rsidRPr="00AD78CA" w:rsidRDefault="00016C21">
            <w:pPr>
              <w:spacing w:after="0"/>
              <w:ind w:left="0"/>
              <w:rPr>
                <w:snapToGrid w:val="0"/>
                <w:color w:val="000000"/>
                <w:sz w:val="20"/>
              </w:rPr>
            </w:pPr>
            <w:r w:rsidRPr="00AD78CA">
              <w:rPr>
                <w:snapToGrid w:val="0"/>
                <w:color w:val="000000"/>
                <w:sz w:val="20"/>
              </w:rPr>
              <w:t>Decimal</w:t>
            </w:r>
          </w:p>
        </w:tc>
      </w:tr>
      <w:tr w:rsidR="00016C21" w:rsidRPr="00AD78CA">
        <w:trPr>
          <w:cantSplit/>
        </w:trPr>
        <w:tc>
          <w:tcPr>
            <w:tcW w:w="301" w:type="dxa"/>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90" w:type="dxa"/>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85" w:type="dxa"/>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416" w:type="dxa"/>
            <w:gridSpan w:val="2"/>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rPr>
                <w:snapToGrid w:val="0"/>
                <w:color w:val="000000"/>
                <w:sz w:val="20"/>
              </w:rPr>
            </w:pPr>
            <w:r w:rsidRPr="00AD78CA">
              <w:rPr>
                <w:snapToGrid w:val="0"/>
                <w:color w:val="000000"/>
                <w:sz w:val="20"/>
              </w:rPr>
              <w:t>UnitOfMeasure</w:t>
            </w:r>
          </w:p>
        </w:tc>
        <w:tc>
          <w:tcPr>
            <w:tcW w:w="6520" w:type="dxa"/>
            <w:tcBorders>
              <w:top w:val="single" w:sz="4" w:space="0" w:color="auto"/>
              <w:left w:val="single" w:sz="4" w:space="0" w:color="auto"/>
              <w:bottom w:val="single" w:sz="4" w:space="0" w:color="auto"/>
              <w:right w:val="single" w:sz="4" w:space="0" w:color="auto"/>
            </w:tcBorders>
          </w:tcPr>
          <w:p w:rsidR="00016C21" w:rsidRPr="00AD78CA" w:rsidRDefault="00016C21" w:rsidP="00295AEF">
            <w:pPr>
              <w:spacing w:after="0"/>
              <w:ind w:left="0"/>
              <w:rPr>
                <w:snapToGrid w:val="0"/>
                <w:color w:val="000000"/>
                <w:sz w:val="20"/>
              </w:rPr>
            </w:pPr>
            <w:r w:rsidRPr="00AD78CA">
              <w:rPr>
                <w:snapToGrid w:val="0"/>
                <w:color w:val="000000"/>
                <w:sz w:val="20"/>
              </w:rPr>
              <w:t>Enhet relatert til kvantum</w:t>
            </w:r>
          </w:p>
        </w:tc>
        <w:tc>
          <w:tcPr>
            <w:tcW w:w="992"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016C21" w:rsidRPr="00AD78CA" w:rsidRDefault="00016C21">
            <w:pPr>
              <w:spacing w:after="0"/>
              <w:ind w:left="0"/>
              <w:rPr>
                <w:snapToGrid w:val="0"/>
                <w:color w:val="000000"/>
                <w:sz w:val="20"/>
              </w:rPr>
            </w:pPr>
            <w:r w:rsidRPr="00AD78CA">
              <w:rPr>
                <w:snapToGrid w:val="0"/>
                <w:color w:val="000000"/>
                <w:sz w:val="20"/>
              </w:rPr>
              <w:t>String</w:t>
            </w:r>
          </w:p>
        </w:tc>
      </w:tr>
      <w:tr w:rsidR="00016C21" w:rsidRPr="00AD78CA">
        <w:trPr>
          <w:cantSplit/>
        </w:trPr>
        <w:tc>
          <w:tcPr>
            <w:tcW w:w="301" w:type="dxa"/>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90" w:type="dxa"/>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85" w:type="dxa"/>
            <w:tcBorders>
              <w:left w:val="single" w:sz="4" w:space="0" w:color="auto"/>
              <w:right w:val="single" w:sz="4" w:space="0" w:color="auto"/>
            </w:tcBorders>
          </w:tcPr>
          <w:p w:rsidR="00016C21" w:rsidRPr="00AD78CA" w:rsidRDefault="00016C21">
            <w:pPr>
              <w:spacing w:after="0"/>
              <w:ind w:left="0"/>
              <w:rPr>
                <w:snapToGrid w:val="0"/>
                <w:color w:val="000000"/>
                <w:sz w:val="20"/>
              </w:rPr>
            </w:pPr>
          </w:p>
        </w:tc>
        <w:tc>
          <w:tcPr>
            <w:tcW w:w="2416" w:type="dxa"/>
            <w:gridSpan w:val="2"/>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rPr>
                <w:snapToGrid w:val="0"/>
                <w:color w:val="000000"/>
                <w:sz w:val="20"/>
              </w:rPr>
            </w:pPr>
            <w:r w:rsidRPr="00AD78CA">
              <w:rPr>
                <w:snapToGrid w:val="0"/>
                <w:color w:val="000000"/>
                <w:sz w:val="20"/>
              </w:rPr>
              <w:t>RatePerUnit</w:t>
            </w:r>
          </w:p>
        </w:tc>
        <w:tc>
          <w:tcPr>
            <w:tcW w:w="6520" w:type="dxa"/>
            <w:tcBorders>
              <w:top w:val="single" w:sz="4" w:space="0" w:color="auto"/>
              <w:left w:val="single" w:sz="4" w:space="0" w:color="auto"/>
              <w:bottom w:val="single" w:sz="4" w:space="0" w:color="auto"/>
              <w:right w:val="single" w:sz="4" w:space="0" w:color="auto"/>
            </w:tcBorders>
          </w:tcPr>
          <w:p w:rsidR="00016C21" w:rsidRPr="00AD78CA" w:rsidRDefault="00016C21" w:rsidP="00295AEF">
            <w:pPr>
              <w:spacing w:after="0"/>
              <w:ind w:left="0"/>
              <w:rPr>
                <w:snapToGrid w:val="0"/>
                <w:color w:val="000000"/>
                <w:sz w:val="20"/>
              </w:rPr>
            </w:pPr>
            <w:r w:rsidRPr="00AD78CA">
              <w:rPr>
                <w:snapToGrid w:val="0"/>
                <w:color w:val="000000"/>
                <w:sz w:val="20"/>
              </w:rPr>
              <w:t>Sats</w:t>
            </w:r>
            <w:r>
              <w:rPr>
                <w:snapToGrid w:val="0"/>
                <w:color w:val="000000"/>
                <w:sz w:val="20"/>
              </w:rPr>
              <w:t xml:space="preserve">: </w:t>
            </w:r>
            <w:r w:rsidRPr="00AD78CA">
              <w:rPr>
                <w:snapToGrid w:val="0"/>
                <w:color w:val="000000"/>
                <w:sz w:val="20"/>
              </w:rPr>
              <w:t xml:space="preserve">Angis dersom avgiften beregnes ut fra en sats pr. Enhet </w:t>
            </w:r>
          </w:p>
        </w:tc>
        <w:tc>
          <w:tcPr>
            <w:tcW w:w="992"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016C21" w:rsidRPr="00AD78CA" w:rsidRDefault="00016C21" w:rsidP="00C8716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016C21" w:rsidRPr="00AD78CA" w:rsidRDefault="00016C21">
            <w:pPr>
              <w:spacing w:after="0"/>
              <w:ind w:left="0"/>
              <w:rPr>
                <w:snapToGrid w:val="0"/>
                <w:color w:val="000000"/>
                <w:sz w:val="20"/>
              </w:rPr>
            </w:pPr>
            <w:r w:rsidRPr="00AD78CA">
              <w:rPr>
                <w:snapToGrid w:val="0"/>
                <w:color w:val="000000"/>
                <w:sz w:val="20"/>
              </w:rPr>
              <w:t>Decimal</w:t>
            </w:r>
          </w:p>
        </w:tc>
      </w:tr>
      <w:tr w:rsidR="00016C21" w:rsidRPr="00016C21">
        <w:trPr>
          <w:cantSplit/>
        </w:trPr>
        <w:tc>
          <w:tcPr>
            <w:tcW w:w="301" w:type="dxa"/>
            <w:tcBorders>
              <w:left w:val="single" w:sz="4" w:space="0" w:color="auto"/>
              <w:right w:val="single" w:sz="4" w:space="0" w:color="auto"/>
            </w:tcBorders>
          </w:tcPr>
          <w:p w:rsidR="00016C21" w:rsidRPr="00016C21" w:rsidRDefault="00016C21" w:rsidP="00667616">
            <w:pPr>
              <w:spacing w:after="0"/>
              <w:ind w:left="0"/>
              <w:rPr>
                <w:b/>
                <w:snapToGrid w:val="0"/>
                <w:color w:val="000000"/>
                <w:sz w:val="20"/>
              </w:rPr>
            </w:pPr>
          </w:p>
        </w:tc>
        <w:tc>
          <w:tcPr>
            <w:tcW w:w="290" w:type="dxa"/>
            <w:tcBorders>
              <w:left w:val="single" w:sz="4" w:space="0" w:color="auto"/>
              <w:right w:val="single" w:sz="4" w:space="0" w:color="auto"/>
            </w:tcBorders>
          </w:tcPr>
          <w:p w:rsidR="00016C21" w:rsidRPr="00016C21" w:rsidRDefault="00016C21" w:rsidP="00667616">
            <w:pPr>
              <w:spacing w:after="0"/>
              <w:ind w:left="0"/>
              <w:rPr>
                <w:b/>
                <w:snapToGrid w:val="0"/>
                <w:color w:val="000000"/>
                <w:sz w:val="20"/>
              </w:rPr>
            </w:pPr>
          </w:p>
        </w:tc>
        <w:tc>
          <w:tcPr>
            <w:tcW w:w="285" w:type="dxa"/>
            <w:tcBorders>
              <w:left w:val="single" w:sz="4" w:space="0" w:color="auto"/>
              <w:right w:val="single" w:sz="4" w:space="0" w:color="auto"/>
            </w:tcBorders>
          </w:tcPr>
          <w:p w:rsidR="00016C21" w:rsidRPr="00016C21" w:rsidRDefault="00016C21" w:rsidP="00667616">
            <w:pPr>
              <w:spacing w:after="0"/>
              <w:ind w:left="0"/>
              <w:rPr>
                <w:b/>
                <w:snapToGrid w:val="0"/>
                <w:color w:val="000000"/>
                <w:sz w:val="20"/>
              </w:rPr>
            </w:pPr>
          </w:p>
        </w:tc>
        <w:tc>
          <w:tcPr>
            <w:tcW w:w="2416" w:type="dxa"/>
            <w:gridSpan w:val="2"/>
            <w:tcBorders>
              <w:top w:val="single" w:sz="4" w:space="0" w:color="auto"/>
              <w:left w:val="single" w:sz="4" w:space="0" w:color="auto"/>
              <w:bottom w:val="single" w:sz="4" w:space="0" w:color="auto"/>
              <w:right w:val="single" w:sz="4" w:space="0" w:color="auto"/>
            </w:tcBorders>
          </w:tcPr>
          <w:p w:rsidR="00016C21" w:rsidRPr="00016C21" w:rsidRDefault="00016C21" w:rsidP="00667616">
            <w:pPr>
              <w:spacing w:after="0"/>
              <w:ind w:left="0"/>
              <w:rPr>
                <w:b/>
                <w:snapToGrid w:val="0"/>
                <w:color w:val="000000"/>
                <w:sz w:val="20"/>
              </w:rPr>
            </w:pPr>
            <w:r w:rsidRPr="00016C21">
              <w:rPr>
                <w:b/>
                <w:snapToGrid w:val="0"/>
                <w:color w:val="000000"/>
                <w:sz w:val="20"/>
              </w:rPr>
              <w:t>VatInfo</w:t>
            </w:r>
          </w:p>
        </w:tc>
        <w:tc>
          <w:tcPr>
            <w:tcW w:w="6520" w:type="dxa"/>
            <w:tcBorders>
              <w:top w:val="single" w:sz="4" w:space="0" w:color="auto"/>
              <w:left w:val="single" w:sz="4" w:space="0" w:color="auto"/>
              <w:bottom w:val="single" w:sz="4" w:space="0" w:color="auto"/>
              <w:right w:val="single" w:sz="4" w:space="0" w:color="auto"/>
            </w:tcBorders>
          </w:tcPr>
          <w:p w:rsidR="00016C21" w:rsidRPr="00016C21" w:rsidRDefault="00016C21" w:rsidP="00295AEF">
            <w:pPr>
              <w:spacing w:after="0"/>
              <w:ind w:left="0"/>
              <w:rPr>
                <w:b/>
                <w:snapToGrid w:val="0"/>
                <w:color w:val="000000"/>
                <w:sz w:val="20"/>
              </w:rPr>
            </w:pPr>
            <w:r w:rsidRPr="00016C21">
              <w:rPr>
                <w:b/>
                <w:snapToGrid w:val="0"/>
                <w:color w:val="000000"/>
                <w:sz w:val="20"/>
              </w:rPr>
              <w:t>MVA som beregnes på avgiften</w:t>
            </w:r>
          </w:p>
        </w:tc>
        <w:tc>
          <w:tcPr>
            <w:tcW w:w="992" w:type="dxa"/>
            <w:tcBorders>
              <w:top w:val="single" w:sz="4" w:space="0" w:color="auto"/>
              <w:left w:val="single" w:sz="4" w:space="0" w:color="auto"/>
              <w:bottom w:val="single" w:sz="4" w:space="0" w:color="auto"/>
              <w:right w:val="single" w:sz="4" w:space="0" w:color="auto"/>
            </w:tcBorders>
          </w:tcPr>
          <w:p w:rsidR="00016C21" w:rsidRPr="00016C21" w:rsidRDefault="00016C21" w:rsidP="00667616">
            <w:pPr>
              <w:spacing w:after="0"/>
              <w:ind w:left="0"/>
              <w:jc w:val="center"/>
              <w:rPr>
                <w:b/>
                <w:snapToGrid w:val="0"/>
                <w:color w:val="000000"/>
                <w:sz w:val="20"/>
              </w:rPr>
            </w:pPr>
            <w:r w:rsidRPr="00016C21">
              <w:rPr>
                <w:b/>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016C21" w:rsidRPr="00016C21" w:rsidRDefault="00EC5176" w:rsidP="00667616">
            <w:pPr>
              <w:spacing w:after="0"/>
              <w:ind w:left="0"/>
              <w:jc w:val="center"/>
              <w:rPr>
                <w:b/>
                <w:snapToGrid w:val="0"/>
                <w:color w:val="000000"/>
                <w:sz w:val="20"/>
              </w:rPr>
            </w:pPr>
            <w:r>
              <w:rPr>
                <w:b/>
                <w:snapToGrid w:val="0"/>
                <w:color w:val="000000"/>
                <w:sz w:val="20"/>
              </w:rPr>
              <w:t>0..</w:t>
            </w:r>
            <w:r w:rsidR="00016C21" w:rsidRPr="00016C21">
              <w:rPr>
                <w:b/>
                <w:snapToGrid w:val="0"/>
                <w:color w:val="000000"/>
                <w:sz w:val="20"/>
              </w:rPr>
              <w:t>1</w:t>
            </w:r>
          </w:p>
        </w:tc>
        <w:tc>
          <w:tcPr>
            <w:tcW w:w="1559" w:type="dxa"/>
            <w:tcBorders>
              <w:top w:val="single" w:sz="4" w:space="0" w:color="auto"/>
              <w:left w:val="single" w:sz="4" w:space="0" w:color="auto"/>
              <w:bottom w:val="single" w:sz="4" w:space="0" w:color="auto"/>
              <w:right w:val="single" w:sz="4" w:space="0" w:color="auto"/>
            </w:tcBorders>
          </w:tcPr>
          <w:p w:rsidR="00016C21" w:rsidRPr="00016C21" w:rsidRDefault="00016C21" w:rsidP="00667616">
            <w:pPr>
              <w:spacing w:after="0"/>
              <w:ind w:left="0"/>
              <w:rPr>
                <w:b/>
                <w:snapToGrid w:val="0"/>
                <w:color w:val="000000"/>
                <w:sz w:val="20"/>
              </w:rPr>
            </w:pPr>
            <w:r w:rsidRPr="00126010">
              <w:rPr>
                <w:b/>
                <w:snapToGrid w:val="0"/>
                <w:color w:val="000000"/>
                <w:sz w:val="20"/>
              </w:rPr>
              <w:t>VatInfoType</w:t>
            </w:r>
          </w:p>
        </w:tc>
      </w:tr>
      <w:tr w:rsidR="00573B5C" w:rsidRPr="00AD78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01" w:type="dxa"/>
            <w:vMerge w:val="restart"/>
            <w:tcBorders>
              <w:top w:val="nil"/>
              <w:bottom w:val="single" w:sz="4" w:space="0" w:color="auto"/>
            </w:tcBorders>
          </w:tcPr>
          <w:p w:rsidR="00573B5C" w:rsidRPr="00AD78CA" w:rsidRDefault="00573B5C" w:rsidP="00667616">
            <w:pPr>
              <w:spacing w:after="0"/>
              <w:ind w:left="0"/>
              <w:rPr>
                <w:snapToGrid w:val="0"/>
                <w:color w:val="000000"/>
                <w:sz w:val="20"/>
              </w:rPr>
            </w:pPr>
          </w:p>
        </w:tc>
        <w:tc>
          <w:tcPr>
            <w:tcW w:w="290" w:type="dxa"/>
            <w:vMerge w:val="restart"/>
            <w:tcBorders>
              <w:top w:val="nil"/>
              <w:bottom w:val="single" w:sz="4" w:space="0" w:color="auto"/>
            </w:tcBorders>
          </w:tcPr>
          <w:p w:rsidR="00573B5C" w:rsidRPr="00AD78CA" w:rsidRDefault="00573B5C" w:rsidP="00667616">
            <w:pPr>
              <w:spacing w:after="0"/>
              <w:ind w:left="0"/>
              <w:rPr>
                <w:snapToGrid w:val="0"/>
                <w:color w:val="000000"/>
                <w:sz w:val="20"/>
              </w:rPr>
            </w:pPr>
          </w:p>
        </w:tc>
        <w:tc>
          <w:tcPr>
            <w:tcW w:w="285" w:type="dxa"/>
            <w:vMerge w:val="restart"/>
            <w:tcBorders>
              <w:top w:val="nil"/>
              <w:bottom w:val="nil"/>
            </w:tcBorders>
          </w:tcPr>
          <w:p w:rsidR="00573B5C" w:rsidRPr="00AD78CA" w:rsidRDefault="00573B5C" w:rsidP="00667616">
            <w:pPr>
              <w:spacing w:after="0"/>
              <w:ind w:left="0"/>
              <w:rPr>
                <w:snapToGrid w:val="0"/>
                <w:color w:val="000000"/>
                <w:sz w:val="20"/>
              </w:rPr>
            </w:pPr>
          </w:p>
        </w:tc>
        <w:tc>
          <w:tcPr>
            <w:tcW w:w="288" w:type="dxa"/>
            <w:vMerge w:val="restart"/>
            <w:tcBorders>
              <w:top w:val="single" w:sz="4" w:space="0" w:color="auto"/>
            </w:tcBorders>
          </w:tcPr>
          <w:p w:rsidR="00573B5C" w:rsidRPr="00AD78CA" w:rsidRDefault="00573B5C" w:rsidP="00667616">
            <w:pPr>
              <w:spacing w:after="0"/>
              <w:ind w:left="0"/>
              <w:rPr>
                <w:snapToGrid w:val="0"/>
                <w:color w:val="000000"/>
                <w:sz w:val="20"/>
              </w:rPr>
            </w:pPr>
          </w:p>
        </w:tc>
        <w:tc>
          <w:tcPr>
            <w:tcW w:w="2128" w:type="dxa"/>
            <w:tcBorders>
              <w:top w:val="single" w:sz="4" w:space="0" w:color="auto"/>
            </w:tcBorders>
          </w:tcPr>
          <w:p w:rsidR="00573B5C" w:rsidRPr="00AD78CA" w:rsidRDefault="00573B5C" w:rsidP="00667616">
            <w:pPr>
              <w:spacing w:after="0"/>
              <w:ind w:left="0"/>
              <w:rPr>
                <w:snapToGrid w:val="0"/>
                <w:color w:val="000000"/>
                <w:sz w:val="20"/>
              </w:rPr>
            </w:pPr>
            <w:r w:rsidRPr="00AD78CA">
              <w:rPr>
                <w:snapToGrid w:val="0"/>
                <w:color w:val="000000"/>
                <w:sz w:val="20"/>
              </w:rPr>
              <w:t>VatPercent</w:t>
            </w:r>
          </w:p>
        </w:tc>
        <w:tc>
          <w:tcPr>
            <w:tcW w:w="6520" w:type="dxa"/>
            <w:tcBorders>
              <w:top w:val="single" w:sz="4" w:space="0" w:color="auto"/>
            </w:tcBorders>
          </w:tcPr>
          <w:p w:rsidR="00573B5C" w:rsidRPr="00AD78CA" w:rsidRDefault="00573B5C" w:rsidP="00667616">
            <w:pPr>
              <w:spacing w:after="0"/>
              <w:ind w:left="0"/>
              <w:rPr>
                <w:snapToGrid w:val="0"/>
                <w:color w:val="000000"/>
                <w:sz w:val="20"/>
              </w:rPr>
            </w:pPr>
            <w:r w:rsidRPr="00AD78CA">
              <w:rPr>
                <w:snapToGrid w:val="0"/>
                <w:color w:val="000000"/>
                <w:sz w:val="20"/>
              </w:rPr>
              <w:t>MVA-prosent</w:t>
            </w:r>
            <w:r>
              <w:rPr>
                <w:snapToGrid w:val="0"/>
                <w:color w:val="000000"/>
                <w:sz w:val="20"/>
              </w:rPr>
              <w:t xml:space="preserve">: </w:t>
            </w:r>
            <w:r w:rsidRPr="00AD78CA">
              <w:rPr>
                <w:snapToGrid w:val="0"/>
                <w:color w:val="000000"/>
                <w:sz w:val="20"/>
              </w:rPr>
              <w:t>P.t.. 0, 7, 11 eller 25</w:t>
            </w:r>
          </w:p>
        </w:tc>
        <w:tc>
          <w:tcPr>
            <w:tcW w:w="992" w:type="dxa"/>
          </w:tcPr>
          <w:p w:rsidR="00573B5C" w:rsidRPr="00AD78CA" w:rsidRDefault="00573B5C" w:rsidP="00667616">
            <w:pPr>
              <w:spacing w:after="0"/>
              <w:ind w:left="0"/>
              <w:jc w:val="center"/>
              <w:rPr>
                <w:snapToGrid w:val="0"/>
                <w:color w:val="000000"/>
                <w:sz w:val="20"/>
              </w:rPr>
            </w:pPr>
            <w:r w:rsidRPr="00AD78CA">
              <w:rPr>
                <w:snapToGrid w:val="0"/>
                <w:color w:val="000000"/>
                <w:sz w:val="20"/>
              </w:rPr>
              <w:t>K</w:t>
            </w:r>
          </w:p>
        </w:tc>
        <w:tc>
          <w:tcPr>
            <w:tcW w:w="1418" w:type="dxa"/>
          </w:tcPr>
          <w:p w:rsidR="00573B5C" w:rsidRPr="00AD78CA" w:rsidRDefault="00573B5C" w:rsidP="00667616">
            <w:pPr>
              <w:spacing w:after="0"/>
              <w:ind w:left="0"/>
              <w:jc w:val="center"/>
              <w:rPr>
                <w:snapToGrid w:val="0"/>
                <w:color w:val="000000"/>
                <w:sz w:val="20"/>
              </w:rPr>
            </w:pPr>
            <w:r>
              <w:rPr>
                <w:snapToGrid w:val="0"/>
                <w:color w:val="000000"/>
                <w:sz w:val="20"/>
              </w:rPr>
              <w:t>0..1</w:t>
            </w:r>
          </w:p>
        </w:tc>
        <w:tc>
          <w:tcPr>
            <w:tcW w:w="1559" w:type="dxa"/>
          </w:tcPr>
          <w:p w:rsidR="00573B5C" w:rsidRPr="00AD78CA" w:rsidRDefault="00573B5C" w:rsidP="00667616">
            <w:pPr>
              <w:spacing w:after="0"/>
              <w:ind w:left="0"/>
              <w:rPr>
                <w:snapToGrid w:val="0"/>
                <w:color w:val="000000"/>
                <w:sz w:val="20"/>
              </w:rPr>
            </w:pPr>
            <w:r w:rsidRPr="00AD78CA">
              <w:rPr>
                <w:snapToGrid w:val="0"/>
                <w:color w:val="000000"/>
                <w:sz w:val="20"/>
              </w:rPr>
              <w:t>Decimal</w:t>
            </w:r>
          </w:p>
        </w:tc>
      </w:tr>
      <w:tr w:rsidR="00573B5C" w:rsidRPr="00AD78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01" w:type="dxa"/>
            <w:vMerge/>
            <w:tcBorders>
              <w:top w:val="single" w:sz="4" w:space="0" w:color="auto"/>
              <w:bottom w:val="single" w:sz="4" w:space="0" w:color="auto"/>
            </w:tcBorders>
          </w:tcPr>
          <w:p w:rsidR="00573B5C" w:rsidRPr="00AD78CA" w:rsidRDefault="00573B5C" w:rsidP="00667616">
            <w:pPr>
              <w:spacing w:after="0"/>
              <w:ind w:left="0"/>
              <w:rPr>
                <w:snapToGrid w:val="0"/>
                <w:color w:val="000000"/>
                <w:sz w:val="20"/>
              </w:rPr>
            </w:pPr>
          </w:p>
        </w:tc>
        <w:tc>
          <w:tcPr>
            <w:tcW w:w="290" w:type="dxa"/>
            <w:vMerge/>
            <w:tcBorders>
              <w:top w:val="single" w:sz="4" w:space="0" w:color="auto"/>
              <w:bottom w:val="single" w:sz="4" w:space="0" w:color="auto"/>
            </w:tcBorders>
          </w:tcPr>
          <w:p w:rsidR="00573B5C" w:rsidRPr="00AD78CA" w:rsidRDefault="00573B5C" w:rsidP="00667616">
            <w:pPr>
              <w:spacing w:after="0"/>
              <w:ind w:left="0"/>
              <w:rPr>
                <w:snapToGrid w:val="0"/>
                <w:color w:val="000000"/>
                <w:sz w:val="20"/>
              </w:rPr>
            </w:pPr>
          </w:p>
        </w:tc>
        <w:tc>
          <w:tcPr>
            <w:tcW w:w="285" w:type="dxa"/>
            <w:vMerge/>
            <w:tcBorders>
              <w:top w:val="nil"/>
              <w:bottom w:val="nil"/>
            </w:tcBorders>
          </w:tcPr>
          <w:p w:rsidR="00573B5C" w:rsidRPr="00AD78CA" w:rsidRDefault="00573B5C" w:rsidP="00667616">
            <w:pPr>
              <w:spacing w:after="0"/>
              <w:ind w:left="0"/>
              <w:rPr>
                <w:snapToGrid w:val="0"/>
                <w:color w:val="000000"/>
                <w:sz w:val="20"/>
              </w:rPr>
            </w:pPr>
          </w:p>
        </w:tc>
        <w:tc>
          <w:tcPr>
            <w:tcW w:w="288" w:type="dxa"/>
            <w:vMerge/>
          </w:tcPr>
          <w:p w:rsidR="00573B5C" w:rsidRPr="00AD78CA" w:rsidRDefault="00573B5C" w:rsidP="00667616">
            <w:pPr>
              <w:spacing w:after="0"/>
              <w:ind w:left="0"/>
              <w:rPr>
                <w:snapToGrid w:val="0"/>
                <w:color w:val="000000"/>
                <w:sz w:val="20"/>
              </w:rPr>
            </w:pPr>
          </w:p>
        </w:tc>
        <w:tc>
          <w:tcPr>
            <w:tcW w:w="2128" w:type="dxa"/>
          </w:tcPr>
          <w:p w:rsidR="00573B5C" w:rsidRPr="00AD78CA" w:rsidRDefault="00573B5C" w:rsidP="00667616">
            <w:pPr>
              <w:spacing w:after="0"/>
              <w:ind w:left="0"/>
              <w:rPr>
                <w:snapToGrid w:val="0"/>
                <w:color w:val="000000"/>
                <w:sz w:val="20"/>
              </w:rPr>
            </w:pPr>
            <w:r w:rsidRPr="00AD78CA">
              <w:rPr>
                <w:snapToGrid w:val="0"/>
                <w:color w:val="000000"/>
                <w:sz w:val="20"/>
              </w:rPr>
              <w:t>VatBaseAmount</w:t>
            </w:r>
          </w:p>
        </w:tc>
        <w:tc>
          <w:tcPr>
            <w:tcW w:w="6520" w:type="dxa"/>
          </w:tcPr>
          <w:p w:rsidR="00573B5C" w:rsidRPr="00AD78CA" w:rsidRDefault="00573B5C" w:rsidP="00667616">
            <w:pPr>
              <w:spacing w:after="0"/>
              <w:ind w:left="0"/>
              <w:rPr>
                <w:snapToGrid w:val="0"/>
                <w:color w:val="000000"/>
                <w:sz w:val="20"/>
              </w:rPr>
            </w:pPr>
            <w:r w:rsidRPr="00AD78CA">
              <w:rPr>
                <w:snapToGrid w:val="0"/>
                <w:color w:val="000000"/>
                <w:sz w:val="20"/>
              </w:rPr>
              <w:t>MVA-grunnlag</w:t>
            </w:r>
            <w:r>
              <w:rPr>
                <w:snapToGrid w:val="0"/>
                <w:color w:val="000000"/>
                <w:sz w:val="20"/>
              </w:rPr>
              <w:t xml:space="preserve">: </w:t>
            </w:r>
            <w:r w:rsidRPr="00AD78CA">
              <w:rPr>
                <w:snapToGrid w:val="0"/>
                <w:color w:val="000000"/>
                <w:sz w:val="20"/>
              </w:rPr>
              <w:t>Grunnlag for MVA-beregningen for den aktuelle satsen</w:t>
            </w:r>
          </w:p>
        </w:tc>
        <w:tc>
          <w:tcPr>
            <w:tcW w:w="992" w:type="dxa"/>
          </w:tcPr>
          <w:p w:rsidR="00573B5C" w:rsidRPr="00AD78CA" w:rsidRDefault="00573B5C" w:rsidP="00667616">
            <w:pPr>
              <w:spacing w:after="0"/>
              <w:ind w:left="0"/>
              <w:jc w:val="center"/>
              <w:rPr>
                <w:snapToGrid w:val="0"/>
                <w:color w:val="000000"/>
                <w:sz w:val="20"/>
              </w:rPr>
            </w:pPr>
            <w:r w:rsidRPr="00AD78CA">
              <w:rPr>
                <w:snapToGrid w:val="0"/>
                <w:color w:val="000000"/>
                <w:sz w:val="20"/>
              </w:rPr>
              <w:t>K</w:t>
            </w:r>
          </w:p>
        </w:tc>
        <w:tc>
          <w:tcPr>
            <w:tcW w:w="1418" w:type="dxa"/>
          </w:tcPr>
          <w:p w:rsidR="00573B5C" w:rsidRPr="00AD78CA" w:rsidRDefault="00573B5C" w:rsidP="00667616">
            <w:pPr>
              <w:spacing w:after="0"/>
              <w:ind w:left="0"/>
              <w:jc w:val="center"/>
              <w:rPr>
                <w:snapToGrid w:val="0"/>
                <w:color w:val="000000"/>
                <w:sz w:val="20"/>
              </w:rPr>
            </w:pPr>
            <w:r>
              <w:rPr>
                <w:snapToGrid w:val="0"/>
                <w:color w:val="000000"/>
                <w:sz w:val="20"/>
              </w:rPr>
              <w:t>0..1</w:t>
            </w:r>
          </w:p>
        </w:tc>
        <w:tc>
          <w:tcPr>
            <w:tcW w:w="1559" w:type="dxa"/>
          </w:tcPr>
          <w:p w:rsidR="00573B5C" w:rsidRPr="00AD78CA" w:rsidRDefault="00573B5C" w:rsidP="00667616">
            <w:pPr>
              <w:spacing w:after="0"/>
              <w:ind w:left="0"/>
              <w:rPr>
                <w:snapToGrid w:val="0"/>
                <w:color w:val="000000"/>
                <w:sz w:val="20"/>
              </w:rPr>
            </w:pPr>
            <w:r w:rsidRPr="00AD78CA">
              <w:rPr>
                <w:snapToGrid w:val="0"/>
                <w:color w:val="000000"/>
                <w:sz w:val="20"/>
              </w:rPr>
              <w:t>Decimal</w:t>
            </w:r>
          </w:p>
        </w:tc>
      </w:tr>
      <w:tr w:rsidR="00573B5C" w:rsidRPr="00AD78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301" w:type="dxa"/>
            <w:vMerge/>
            <w:tcBorders>
              <w:top w:val="single" w:sz="4" w:space="0" w:color="auto"/>
              <w:bottom w:val="nil"/>
            </w:tcBorders>
          </w:tcPr>
          <w:p w:rsidR="00573B5C" w:rsidRPr="00AD78CA" w:rsidRDefault="00573B5C" w:rsidP="00667616">
            <w:pPr>
              <w:spacing w:after="0"/>
              <w:ind w:left="0"/>
              <w:rPr>
                <w:snapToGrid w:val="0"/>
                <w:color w:val="000000"/>
                <w:sz w:val="20"/>
              </w:rPr>
            </w:pPr>
          </w:p>
        </w:tc>
        <w:tc>
          <w:tcPr>
            <w:tcW w:w="290" w:type="dxa"/>
            <w:vMerge/>
            <w:tcBorders>
              <w:top w:val="single" w:sz="4" w:space="0" w:color="auto"/>
              <w:bottom w:val="nil"/>
            </w:tcBorders>
          </w:tcPr>
          <w:p w:rsidR="00573B5C" w:rsidRPr="00AD78CA" w:rsidRDefault="00573B5C" w:rsidP="00667616">
            <w:pPr>
              <w:spacing w:after="0"/>
              <w:ind w:left="0"/>
              <w:rPr>
                <w:snapToGrid w:val="0"/>
                <w:color w:val="000000"/>
                <w:sz w:val="20"/>
              </w:rPr>
            </w:pPr>
          </w:p>
        </w:tc>
        <w:tc>
          <w:tcPr>
            <w:tcW w:w="285" w:type="dxa"/>
            <w:vMerge/>
            <w:tcBorders>
              <w:top w:val="nil"/>
              <w:bottom w:val="nil"/>
            </w:tcBorders>
          </w:tcPr>
          <w:p w:rsidR="00573B5C" w:rsidRPr="00AD78CA" w:rsidRDefault="00573B5C" w:rsidP="00667616">
            <w:pPr>
              <w:spacing w:after="0"/>
              <w:ind w:left="0"/>
              <w:rPr>
                <w:snapToGrid w:val="0"/>
                <w:color w:val="000000"/>
                <w:sz w:val="20"/>
              </w:rPr>
            </w:pPr>
          </w:p>
        </w:tc>
        <w:tc>
          <w:tcPr>
            <w:tcW w:w="288" w:type="dxa"/>
            <w:vMerge/>
          </w:tcPr>
          <w:p w:rsidR="00573B5C" w:rsidRPr="00AD78CA" w:rsidRDefault="00573B5C" w:rsidP="00667616">
            <w:pPr>
              <w:spacing w:after="0"/>
              <w:ind w:left="0"/>
              <w:rPr>
                <w:snapToGrid w:val="0"/>
                <w:color w:val="000000"/>
                <w:sz w:val="20"/>
              </w:rPr>
            </w:pPr>
          </w:p>
        </w:tc>
        <w:tc>
          <w:tcPr>
            <w:tcW w:w="2128" w:type="dxa"/>
          </w:tcPr>
          <w:p w:rsidR="00573B5C" w:rsidRPr="00AD78CA" w:rsidRDefault="00573B5C" w:rsidP="00667616">
            <w:pPr>
              <w:spacing w:after="0"/>
              <w:ind w:left="0"/>
              <w:rPr>
                <w:snapToGrid w:val="0"/>
                <w:color w:val="000000"/>
                <w:sz w:val="20"/>
              </w:rPr>
            </w:pPr>
            <w:r w:rsidRPr="00AD78CA">
              <w:rPr>
                <w:snapToGrid w:val="0"/>
                <w:color w:val="000000"/>
                <w:sz w:val="20"/>
              </w:rPr>
              <w:t>VatAmount</w:t>
            </w:r>
          </w:p>
        </w:tc>
        <w:tc>
          <w:tcPr>
            <w:tcW w:w="6520" w:type="dxa"/>
          </w:tcPr>
          <w:p w:rsidR="00573B5C" w:rsidRPr="00AD78CA" w:rsidRDefault="00573B5C" w:rsidP="00667616">
            <w:pPr>
              <w:spacing w:after="0"/>
              <w:ind w:left="0"/>
              <w:rPr>
                <w:snapToGrid w:val="0"/>
                <w:color w:val="000000"/>
                <w:sz w:val="20"/>
              </w:rPr>
            </w:pPr>
            <w:r w:rsidRPr="00AD78CA">
              <w:rPr>
                <w:snapToGrid w:val="0"/>
                <w:color w:val="000000"/>
                <w:sz w:val="20"/>
              </w:rPr>
              <w:t>MVA-beløp</w:t>
            </w:r>
            <w:r>
              <w:rPr>
                <w:snapToGrid w:val="0"/>
                <w:color w:val="000000"/>
                <w:sz w:val="20"/>
              </w:rPr>
              <w:t xml:space="preserve">: </w:t>
            </w:r>
            <w:r w:rsidRPr="00AD78CA">
              <w:rPr>
                <w:snapToGrid w:val="0"/>
                <w:color w:val="000000"/>
                <w:sz w:val="20"/>
              </w:rPr>
              <w:t>Beløp for den aktuelle satsen</w:t>
            </w:r>
          </w:p>
        </w:tc>
        <w:tc>
          <w:tcPr>
            <w:tcW w:w="992" w:type="dxa"/>
          </w:tcPr>
          <w:p w:rsidR="00573B5C" w:rsidRPr="00AD78CA" w:rsidRDefault="00573B5C" w:rsidP="00667616">
            <w:pPr>
              <w:spacing w:after="0"/>
              <w:ind w:left="0"/>
              <w:jc w:val="center"/>
              <w:rPr>
                <w:snapToGrid w:val="0"/>
                <w:color w:val="000000"/>
                <w:sz w:val="20"/>
              </w:rPr>
            </w:pPr>
            <w:r w:rsidRPr="00AD78CA">
              <w:rPr>
                <w:snapToGrid w:val="0"/>
                <w:color w:val="000000"/>
                <w:sz w:val="20"/>
              </w:rPr>
              <w:t>K</w:t>
            </w:r>
          </w:p>
        </w:tc>
        <w:tc>
          <w:tcPr>
            <w:tcW w:w="1418" w:type="dxa"/>
          </w:tcPr>
          <w:p w:rsidR="00573B5C" w:rsidRPr="00AD78CA" w:rsidRDefault="00573B5C" w:rsidP="00667616">
            <w:pPr>
              <w:spacing w:after="0"/>
              <w:ind w:left="0"/>
              <w:jc w:val="center"/>
              <w:rPr>
                <w:snapToGrid w:val="0"/>
                <w:color w:val="000000"/>
                <w:sz w:val="20"/>
              </w:rPr>
            </w:pPr>
            <w:r>
              <w:rPr>
                <w:snapToGrid w:val="0"/>
                <w:color w:val="000000"/>
                <w:sz w:val="20"/>
              </w:rPr>
              <w:t>0..1</w:t>
            </w:r>
          </w:p>
        </w:tc>
        <w:tc>
          <w:tcPr>
            <w:tcW w:w="1559" w:type="dxa"/>
          </w:tcPr>
          <w:p w:rsidR="00573B5C" w:rsidRPr="00AD78CA" w:rsidRDefault="00573B5C" w:rsidP="00667616">
            <w:pPr>
              <w:spacing w:after="0"/>
              <w:ind w:left="0"/>
              <w:rPr>
                <w:snapToGrid w:val="0"/>
                <w:color w:val="000000"/>
                <w:sz w:val="20"/>
              </w:rPr>
            </w:pPr>
            <w:r w:rsidRPr="00AD78CA">
              <w:rPr>
                <w:snapToGrid w:val="0"/>
                <w:color w:val="000000"/>
                <w:sz w:val="20"/>
              </w:rPr>
              <w:t>Decimal</w:t>
            </w:r>
          </w:p>
        </w:tc>
      </w:tr>
      <w:tr w:rsidR="00126010" w:rsidRPr="00AD78CA">
        <w:trPr>
          <w:cantSplit/>
        </w:trPr>
        <w:tc>
          <w:tcPr>
            <w:tcW w:w="301" w:type="dxa"/>
            <w:tcBorders>
              <w:left w:val="single" w:sz="4" w:space="0" w:color="auto"/>
              <w:bottom w:val="single" w:sz="4" w:space="0" w:color="auto"/>
              <w:right w:val="single" w:sz="4" w:space="0" w:color="auto"/>
            </w:tcBorders>
          </w:tcPr>
          <w:p w:rsidR="00126010" w:rsidRPr="00AD78CA" w:rsidRDefault="00126010" w:rsidP="00295AEF">
            <w:pPr>
              <w:spacing w:after="0"/>
              <w:ind w:left="0"/>
              <w:rPr>
                <w:snapToGrid w:val="0"/>
                <w:color w:val="000000"/>
                <w:sz w:val="20"/>
              </w:rPr>
            </w:pPr>
          </w:p>
        </w:tc>
        <w:tc>
          <w:tcPr>
            <w:tcW w:w="290" w:type="dxa"/>
            <w:tcBorders>
              <w:left w:val="single" w:sz="4" w:space="0" w:color="auto"/>
              <w:bottom w:val="single" w:sz="4" w:space="0" w:color="auto"/>
              <w:right w:val="single" w:sz="4" w:space="0" w:color="auto"/>
            </w:tcBorders>
          </w:tcPr>
          <w:p w:rsidR="00126010" w:rsidRPr="00AD78CA" w:rsidRDefault="00126010" w:rsidP="00295AEF">
            <w:pPr>
              <w:spacing w:after="0"/>
              <w:ind w:left="0"/>
              <w:rPr>
                <w:snapToGrid w:val="0"/>
                <w:color w:val="000000"/>
                <w:sz w:val="20"/>
              </w:rPr>
            </w:pPr>
          </w:p>
        </w:tc>
        <w:tc>
          <w:tcPr>
            <w:tcW w:w="285" w:type="dxa"/>
            <w:tcBorders>
              <w:left w:val="single" w:sz="4" w:space="0" w:color="auto"/>
              <w:bottom w:val="single" w:sz="4" w:space="0" w:color="auto"/>
              <w:right w:val="single" w:sz="4" w:space="0" w:color="auto"/>
            </w:tcBorders>
          </w:tcPr>
          <w:p w:rsidR="00126010" w:rsidRPr="00AD78CA" w:rsidRDefault="00126010" w:rsidP="00295AEF">
            <w:pPr>
              <w:spacing w:after="0"/>
              <w:ind w:left="0"/>
              <w:rPr>
                <w:snapToGrid w:val="0"/>
                <w:color w:val="000000"/>
                <w:sz w:val="20"/>
              </w:rPr>
            </w:pPr>
          </w:p>
        </w:tc>
        <w:tc>
          <w:tcPr>
            <w:tcW w:w="2416" w:type="dxa"/>
            <w:gridSpan w:val="2"/>
            <w:tcBorders>
              <w:top w:val="single" w:sz="4" w:space="0" w:color="auto"/>
              <w:left w:val="single" w:sz="4" w:space="0" w:color="auto"/>
              <w:bottom w:val="single" w:sz="4" w:space="0" w:color="auto"/>
              <w:right w:val="single" w:sz="4" w:space="0" w:color="auto"/>
            </w:tcBorders>
          </w:tcPr>
          <w:p w:rsidR="00126010" w:rsidRPr="00AD78CA" w:rsidRDefault="00126010" w:rsidP="00295AEF">
            <w:pPr>
              <w:spacing w:after="0"/>
              <w:ind w:left="0"/>
              <w:rPr>
                <w:snapToGrid w:val="0"/>
                <w:color w:val="000000"/>
                <w:sz w:val="20"/>
              </w:rPr>
            </w:pPr>
            <w:r>
              <w:rPr>
                <w:snapToGrid w:val="0"/>
                <w:color w:val="000000"/>
                <w:sz w:val="20"/>
              </w:rPr>
              <w:t>CalculationSequence</w:t>
            </w:r>
          </w:p>
        </w:tc>
        <w:tc>
          <w:tcPr>
            <w:tcW w:w="6520" w:type="dxa"/>
            <w:tcBorders>
              <w:top w:val="single" w:sz="4" w:space="0" w:color="auto"/>
              <w:left w:val="single" w:sz="4" w:space="0" w:color="auto"/>
              <w:bottom w:val="single" w:sz="4" w:space="0" w:color="auto"/>
              <w:right w:val="single" w:sz="4" w:space="0" w:color="auto"/>
            </w:tcBorders>
          </w:tcPr>
          <w:p w:rsidR="00126010" w:rsidRPr="00AD78CA" w:rsidRDefault="00126010" w:rsidP="00295AEF">
            <w:pPr>
              <w:spacing w:after="0"/>
              <w:ind w:left="0"/>
              <w:rPr>
                <w:snapToGrid w:val="0"/>
                <w:color w:val="000000"/>
                <w:sz w:val="20"/>
              </w:rPr>
            </w:pPr>
            <w:r>
              <w:rPr>
                <w:snapToGrid w:val="0"/>
                <w:color w:val="000000"/>
                <w:sz w:val="20"/>
              </w:rPr>
              <w:t>Angir rekkefølge for beregning av avgifter</w:t>
            </w:r>
            <w:r w:rsidRPr="00AD78CA">
              <w:rPr>
                <w:snapToGrid w:val="0"/>
                <w:color w:val="000000"/>
                <w:sz w:val="20"/>
              </w:rPr>
              <w:t xml:space="preserve"> </w:t>
            </w:r>
          </w:p>
        </w:tc>
        <w:tc>
          <w:tcPr>
            <w:tcW w:w="992" w:type="dxa"/>
            <w:tcBorders>
              <w:top w:val="single" w:sz="4" w:space="0" w:color="auto"/>
              <w:left w:val="single" w:sz="4" w:space="0" w:color="auto"/>
              <w:bottom w:val="single" w:sz="4" w:space="0" w:color="auto"/>
              <w:right w:val="single" w:sz="4" w:space="0" w:color="auto"/>
            </w:tcBorders>
          </w:tcPr>
          <w:p w:rsidR="00126010" w:rsidRPr="00AD78CA" w:rsidRDefault="00126010" w:rsidP="00295AE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126010" w:rsidRPr="00AD78CA" w:rsidRDefault="00126010" w:rsidP="00295AE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126010" w:rsidRPr="00AD78CA" w:rsidRDefault="00126010" w:rsidP="00295AEF">
            <w:pPr>
              <w:spacing w:after="0"/>
              <w:ind w:left="0"/>
              <w:rPr>
                <w:snapToGrid w:val="0"/>
                <w:color w:val="000000"/>
                <w:sz w:val="20"/>
              </w:rPr>
            </w:pPr>
            <w:r>
              <w:rPr>
                <w:snapToGrid w:val="0"/>
                <w:color w:val="000000"/>
                <w:sz w:val="20"/>
              </w:rPr>
              <w:t>String</w:t>
            </w:r>
          </w:p>
        </w:tc>
      </w:tr>
    </w:tbl>
    <w:p w:rsidR="00F15F05" w:rsidRPr="00AD78CA" w:rsidRDefault="00F15F05" w:rsidP="00592F09">
      <w:pPr>
        <w:pStyle w:val="HeadingBase"/>
      </w:pPr>
      <w:r w:rsidRPr="00AD78CA">
        <w:t>XML-eksempel</w:t>
      </w:r>
    </w:p>
    <w:p w:rsidR="00F15F05" w:rsidRPr="001C7772" w:rsidRDefault="00F15F05" w:rsidP="00E96BCC">
      <w:pPr>
        <w:spacing w:before="0" w:after="0"/>
        <w:rPr>
          <w:rFonts w:ascii="Times New Roman" w:hAnsi="Times New Roman"/>
          <w:color w:val="000000"/>
          <w:szCs w:val="22"/>
          <w:highlight w:val="white"/>
          <w:lang w:eastAsia="en-US"/>
        </w:rPr>
      </w:pPr>
      <w:r w:rsidRPr="001C7772">
        <w:rPr>
          <w:rFonts w:ascii="Times New Roman" w:hAnsi="Times New Roman"/>
          <w:color w:val="000000"/>
          <w:szCs w:val="22"/>
          <w:highlight w:val="white"/>
          <w:lang w:eastAsia="en-US"/>
        </w:rPr>
        <w:tab/>
      </w:r>
      <w:r w:rsidRPr="001C7772">
        <w:rPr>
          <w:rFonts w:ascii="Times New Roman" w:hAnsi="Times New Roman"/>
          <w:color w:val="000000"/>
          <w:szCs w:val="22"/>
          <w:highlight w:val="white"/>
          <w:lang w:eastAsia="en-US"/>
        </w:rPr>
        <w:tab/>
      </w:r>
      <w:r w:rsidRPr="001C7772">
        <w:rPr>
          <w:rFonts w:ascii="Times New Roman" w:hAnsi="Times New Roman"/>
          <w:color w:val="0000FF"/>
          <w:szCs w:val="22"/>
          <w:highlight w:val="white"/>
          <w:lang w:eastAsia="en-US"/>
        </w:rPr>
        <w:t>&lt;</w:t>
      </w:r>
      <w:r w:rsidRPr="001C7772">
        <w:rPr>
          <w:rFonts w:ascii="Times New Roman" w:hAnsi="Times New Roman"/>
          <w:color w:val="800000"/>
          <w:szCs w:val="22"/>
          <w:highlight w:val="white"/>
          <w:lang w:eastAsia="en-US"/>
        </w:rPr>
        <w:t>InvoiceDiscountChargesAndTax</w:t>
      </w:r>
      <w:r w:rsidRPr="001C7772">
        <w:rPr>
          <w:rFonts w:ascii="Times New Roman" w:hAnsi="Times New Roman"/>
          <w:color w:val="0000FF"/>
          <w:szCs w:val="22"/>
          <w:highlight w:val="white"/>
          <w:lang w:eastAsia="en-US"/>
        </w:rPr>
        <w:t>&gt;</w:t>
      </w:r>
    </w:p>
    <w:p w:rsidR="00F15F05" w:rsidRPr="001C7772" w:rsidRDefault="00F15F05" w:rsidP="00E96BCC">
      <w:pPr>
        <w:spacing w:before="0" w:after="0"/>
        <w:rPr>
          <w:rFonts w:ascii="Times New Roman" w:hAnsi="Times New Roman"/>
          <w:color w:val="000000"/>
          <w:szCs w:val="22"/>
          <w:highlight w:val="white"/>
          <w:lang w:eastAsia="en-US"/>
        </w:rPr>
      </w:pPr>
      <w:r w:rsidRPr="001C7772">
        <w:rPr>
          <w:rFonts w:ascii="Times New Roman" w:hAnsi="Times New Roman"/>
          <w:color w:val="000000"/>
          <w:szCs w:val="22"/>
          <w:highlight w:val="white"/>
          <w:lang w:eastAsia="en-US"/>
        </w:rPr>
        <w:tab/>
      </w:r>
      <w:r w:rsidRPr="001C7772">
        <w:rPr>
          <w:rFonts w:ascii="Times New Roman" w:hAnsi="Times New Roman"/>
          <w:color w:val="000000"/>
          <w:szCs w:val="22"/>
          <w:highlight w:val="white"/>
          <w:lang w:eastAsia="en-US"/>
        </w:rPr>
        <w:tab/>
      </w:r>
      <w:r w:rsidRPr="001C7772">
        <w:rPr>
          <w:rFonts w:ascii="Times New Roman" w:hAnsi="Times New Roman"/>
          <w:color w:val="000000"/>
          <w:szCs w:val="22"/>
          <w:highlight w:val="white"/>
          <w:lang w:eastAsia="en-US"/>
        </w:rPr>
        <w:tab/>
      </w:r>
      <w:r w:rsidRPr="001C7772">
        <w:rPr>
          <w:rFonts w:ascii="Times New Roman" w:hAnsi="Times New Roman"/>
          <w:color w:val="0000FF"/>
          <w:szCs w:val="22"/>
          <w:highlight w:val="white"/>
          <w:lang w:eastAsia="en-US"/>
        </w:rPr>
        <w:t>&lt;</w:t>
      </w:r>
      <w:r w:rsidRPr="001C7772">
        <w:rPr>
          <w:rFonts w:ascii="Times New Roman" w:hAnsi="Times New Roman"/>
          <w:color w:val="800000"/>
          <w:szCs w:val="22"/>
          <w:highlight w:val="white"/>
          <w:lang w:eastAsia="en-US"/>
        </w:rPr>
        <w:t>InvoiceCharges</w:t>
      </w:r>
      <w:r w:rsidRPr="001C7772">
        <w:rPr>
          <w:rFonts w:ascii="Times New Roman" w:hAnsi="Times New Roman"/>
          <w:color w:val="0000FF"/>
          <w:szCs w:val="22"/>
          <w:highlight w:val="white"/>
          <w:lang w:eastAsia="en-US"/>
        </w:rPr>
        <w:t>&gt;</w:t>
      </w:r>
    </w:p>
    <w:p w:rsidR="00F15F05" w:rsidRPr="001C7772" w:rsidRDefault="00F15F05" w:rsidP="00E96BCC">
      <w:pPr>
        <w:spacing w:before="0" w:after="0"/>
        <w:rPr>
          <w:rFonts w:ascii="Times New Roman" w:hAnsi="Times New Roman"/>
          <w:color w:val="000000"/>
          <w:szCs w:val="22"/>
          <w:highlight w:val="white"/>
          <w:lang w:eastAsia="en-US"/>
        </w:rPr>
      </w:pPr>
      <w:r w:rsidRPr="001C7772">
        <w:rPr>
          <w:rFonts w:ascii="Times New Roman" w:hAnsi="Times New Roman"/>
          <w:color w:val="000000"/>
          <w:szCs w:val="22"/>
          <w:highlight w:val="white"/>
          <w:lang w:eastAsia="en-US"/>
        </w:rPr>
        <w:tab/>
      </w:r>
      <w:r w:rsidRPr="001C7772">
        <w:rPr>
          <w:rFonts w:ascii="Times New Roman" w:hAnsi="Times New Roman"/>
          <w:color w:val="000000"/>
          <w:szCs w:val="22"/>
          <w:highlight w:val="white"/>
          <w:lang w:eastAsia="en-US"/>
        </w:rPr>
        <w:tab/>
      </w:r>
      <w:r w:rsidRPr="001C7772">
        <w:rPr>
          <w:rFonts w:ascii="Times New Roman" w:hAnsi="Times New Roman"/>
          <w:color w:val="000000"/>
          <w:szCs w:val="22"/>
          <w:highlight w:val="white"/>
          <w:lang w:eastAsia="en-US"/>
        </w:rPr>
        <w:tab/>
      </w:r>
      <w:r w:rsidRPr="001C7772">
        <w:rPr>
          <w:rFonts w:ascii="Times New Roman" w:hAnsi="Times New Roman"/>
          <w:color w:val="000000"/>
          <w:szCs w:val="22"/>
          <w:highlight w:val="white"/>
          <w:lang w:eastAsia="en-US"/>
        </w:rPr>
        <w:tab/>
      </w:r>
      <w:r w:rsidRPr="001C7772">
        <w:rPr>
          <w:rFonts w:ascii="Times New Roman" w:hAnsi="Times New Roman"/>
          <w:color w:val="000000"/>
          <w:szCs w:val="22"/>
          <w:highlight w:val="white"/>
          <w:lang w:eastAsia="en-US"/>
        </w:rPr>
        <w:tab/>
      </w:r>
      <w:r w:rsidRPr="001C7772">
        <w:rPr>
          <w:rFonts w:ascii="Times New Roman" w:hAnsi="Times New Roman"/>
          <w:color w:val="0000FF"/>
          <w:szCs w:val="22"/>
          <w:highlight w:val="white"/>
          <w:lang w:eastAsia="en-US"/>
        </w:rPr>
        <w:t>&lt;</w:t>
      </w:r>
      <w:r w:rsidRPr="001C7772">
        <w:rPr>
          <w:rFonts w:ascii="Times New Roman" w:hAnsi="Times New Roman"/>
          <w:color w:val="800000"/>
          <w:szCs w:val="22"/>
          <w:highlight w:val="white"/>
          <w:lang w:eastAsia="en-US"/>
        </w:rPr>
        <w:t>Description</w:t>
      </w:r>
      <w:r w:rsidRPr="001C7772">
        <w:rPr>
          <w:rFonts w:ascii="Times New Roman" w:hAnsi="Times New Roman"/>
          <w:color w:val="0000FF"/>
          <w:szCs w:val="22"/>
          <w:highlight w:val="white"/>
          <w:lang w:eastAsia="en-US"/>
        </w:rPr>
        <w:t>&gt;</w:t>
      </w:r>
      <w:r w:rsidRPr="001C7772">
        <w:rPr>
          <w:rFonts w:ascii="Times New Roman" w:hAnsi="Times New Roman"/>
          <w:color w:val="000000"/>
          <w:szCs w:val="22"/>
          <w:highlight w:val="white"/>
          <w:lang w:eastAsia="en-US"/>
        </w:rPr>
        <w:t>Frakt</w:t>
      </w:r>
      <w:r w:rsidRPr="001C7772">
        <w:rPr>
          <w:rFonts w:ascii="Times New Roman" w:hAnsi="Times New Roman"/>
          <w:color w:val="0000FF"/>
          <w:szCs w:val="22"/>
          <w:highlight w:val="white"/>
          <w:lang w:eastAsia="en-US"/>
        </w:rPr>
        <w:t>&lt;/</w:t>
      </w:r>
      <w:r w:rsidRPr="001C7772">
        <w:rPr>
          <w:rFonts w:ascii="Times New Roman" w:hAnsi="Times New Roman"/>
          <w:color w:val="800000"/>
          <w:szCs w:val="22"/>
          <w:highlight w:val="white"/>
          <w:lang w:eastAsia="en-US"/>
        </w:rPr>
        <w:t>Description</w:t>
      </w:r>
      <w:r w:rsidRPr="001C7772">
        <w:rPr>
          <w:rFonts w:ascii="Times New Roman" w:hAnsi="Times New Roman"/>
          <w:color w:val="0000FF"/>
          <w:szCs w:val="22"/>
          <w:highlight w:val="white"/>
          <w:lang w:eastAsia="en-US"/>
        </w:rPr>
        <w:t>&gt;</w:t>
      </w:r>
    </w:p>
    <w:p w:rsidR="00F15F05" w:rsidRPr="001C7772" w:rsidRDefault="00F15F05" w:rsidP="00E96BC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eastAsia="en-US"/>
        </w:rPr>
        <w:tab/>
      </w:r>
      <w:r w:rsidRPr="001C7772">
        <w:rPr>
          <w:rFonts w:ascii="Times New Roman" w:hAnsi="Times New Roman"/>
          <w:color w:val="000000"/>
          <w:szCs w:val="22"/>
          <w:highlight w:val="white"/>
          <w:lang w:eastAsia="en-US"/>
        </w:rPr>
        <w:tab/>
      </w:r>
      <w:r w:rsidRPr="001C7772">
        <w:rPr>
          <w:rFonts w:ascii="Times New Roman" w:hAnsi="Times New Roman"/>
          <w:color w:val="000000"/>
          <w:szCs w:val="22"/>
          <w:highlight w:val="white"/>
          <w:lang w:eastAsia="en-US"/>
        </w:rPr>
        <w:tab/>
      </w:r>
      <w:r w:rsidRPr="001C7772">
        <w:rPr>
          <w:rFonts w:ascii="Times New Roman" w:hAnsi="Times New Roman"/>
          <w:color w:val="000000"/>
          <w:szCs w:val="22"/>
          <w:highlight w:val="white"/>
          <w:lang w:eastAsia="en-US"/>
        </w:rPr>
        <w:tab/>
      </w:r>
      <w:r w:rsidRPr="001C7772">
        <w:rPr>
          <w:rFonts w:ascii="Times New Roman" w:hAnsi="Times New Roman"/>
          <w:color w:val="000000"/>
          <w:szCs w:val="22"/>
          <w:highlight w:val="white"/>
          <w:lang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Percent</w:t>
      </w:r>
      <w:r w:rsidRPr="001C7772">
        <w:rPr>
          <w:rFonts w:ascii="Times New Roman" w:hAnsi="Times New Roman"/>
          <w:color w:val="0000FF"/>
          <w:szCs w:val="22"/>
          <w:highlight w:val="white"/>
          <w:lang w:val="en-US" w:eastAsia="en-US"/>
        </w:rPr>
        <w:t>&gt;</w:t>
      </w:r>
      <w:r w:rsidR="00CE1EA1" w:rsidRPr="001C7772">
        <w:rPr>
          <w:rFonts w:ascii="Times New Roman" w:hAnsi="Times New Roman"/>
          <w:color w:val="000000"/>
          <w:szCs w:val="22"/>
          <w:highlight w:val="white"/>
          <w:lang w:val="en-US" w:eastAsia="en-US"/>
        </w:rPr>
        <w:t>6</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Percent</w:t>
      </w:r>
      <w:r w:rsidRPr="001C7772">
        <w:rPr>
          <w:rFonts w:ascii="Times New Roman" w:hAnsi="Times New Roman"/>
          <w:color w:val="0000FF"/>
          <w:szCs w:val="22"/>
          <w:highlight w:val="white"/>
          <w:lang w:val="en-US" w:eastAsia="en-US"/>
        </w:rPr>
        <w:t>&gt;</w:t>
      </w:r>
    </w:p>
    <w:p w:rsidR="00F15F05" w:rsidRPr="001C7772" w:rsidRDefault="00F15F05" w:rsidP="00E96BC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BaseAmount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1</w:t>
      </w:r>
      <w:r w:rsidR="00495E31" w:rsidRPr="001C7772">
        <w:rPr>
          <w:rFonts w:ascii="Times New Roman" w:hAnsi="Times New Roman"/>
          <w:color w:val="000000"/>
          <w:szCs w:val="22"/>
          <w:highlight w:val="white"/>
          <w:lang w:val="en-US" w:eastAsia="en-US"/>
        </w:rPr>
        <w:t>1</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BaseAmount</w:t>
      </w:r>
      <w:r w:rsidRPr="001C7772">
        <w:rPr>
          <w:rFonts w:ascii="Times New Roman" w:hAnsi="Times New Roman"/>
          <w:color w:val="0000FF"/>
          <w:szCs w:val="22"/>
          <w:highlight w:val="white"/>
          <w:lang w:val="en-US" w:eastAsia="en-US"/>
        </w:rPr>
        <w:t>&gt;</w:t>
      </w:r>
    </w:p>
    <w:p w:rsidR="00F15F05" w:rsidRPr="001C7772" w:rsidRDefault="00F15F05" w:rsidP="00E96BCC">
      <w:pPr>
        <w:spacing w:before="0" w:after="0"/>
        <w:rPr>
          <w:rFonts w:ascii="Times New Roman" w:hAnsi="Times New Roman"/>
          <w:color w:val="000000"/>
          <w:szCs w:val="22"/>
          <w:highlight w:val="white"/>
          <w:lang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Amount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0.</w:t>
      </w:r>
      <w:r w:rsidR="00CE1EA1" w:rsidRPr="001C7772">
        <w:rPr>
          <w:rFonts w:ascii="Times New Roman" w:hAnsi="Times New Roman"/>
          <w:color w:val="000000"/>
          <w:szCs w:val="22"/>
          <w:highlight w:val="white"/>
          <w:lang w:eastAsia="en-US"/>
        </w:rPr>
        <w:t>6</w:t>
      </w:r>
      <w:r w:rsidR="00495E31" w:rsidRPr="001C7772">
        <w:rPr>
          <w:rFonts w:ascii="Times New Roman" w:hAnsi="Times New Roman"/>
          <w:color w:val="000000"/>
          <w:szCs w:val="22"/>
          <w:highlight w:val="white"/>
          <w:lang w:eastAsia="en-US"/>
        </w:rPr>
        <w:t>6</w:t>
      </w:r>
      <w:r w:rsidRPr="001C7772">
        <w:rPr>
          <w:rFonts w:ascii="Times New Roman" w:hAnsi="Times New Roman"/>
          <w:color w:val="0000FF"/>
          <w:szCs w:val="22"/>
          <w:highlight w:val="white"/>
          <w:lang w:eastAsia="en-US"/>
        </w:rPr>
        <w:t>&lt;/</w:t>
      </w:r>
      <w:r w:rsidRPr="001C7772">
        <w:rPr>
          <w:rFonts w:ascii="Times New Roman" w:hAnsi="Times New Roman"/>
          <w:color w:val="800000"/>
          <w:szCs w:val="22"/>
          <w:highlight w:val="white"/>
          <w:lang w:eastAsia="en-US"/>
        </w:rPr>
        <w:t>Amount</w:t>
      </w:r>
      <w:r w:rsidRPr="001C7772">
        <w:rPr>
          <w:rFonts w:ascii="Times New Roman" w:hAnsi="Times New Roman"/>
          <w:color w:val="0000FF"/>
          <w:szCs w:val="22"/>
          <w:highlight w:val="white"/>
          <w:lang w:eastAsia="en-US"/>
        </w:rPr>
        <w:t>&gt;</w:t>
      </w:r>
    </w:p>
    <w:p w:rsidR="00F15F05" w:rsidRPr="001C7772" w:rsidRDefault="00F15F05" w:rsidP="00E96BCC">
      <w:pPr>
        <w:spacing w:before="0" w:after="0"/>
        <w:rPr>
          <w:rFonts w:ascii="Times New Roman" w:hAnsi="Times New Roman"/>
          <w:color w:val="000000"/>
          <w:szCs w:val="22"/>
          <w:highlight w:val="white"/>
          <w:lang w:eastAsia="en-US"/>
        </w:rPr>
      </w:pPr>
      <w:r w:rsidRPr="001C7772">
        <w:rPr>
          <w:rFonts w:ascii="Times New Roman" w:hAnsi="Times New Roman"/>
          <w:color w:val="000000"/>
          <w:szCs w:val="22"/>
          <w:highlight w:val="white"/>
          <w:lang w:eastAsia="en-US"/>
        </w:rPr>
        <w:tab/>
      </w:r>
      <w:r w:rsidRPr="001C7772">
        <w:rPr>
          <w:rFonts w:ascii="Times New Roman" w:hAnsi="Times New Roman"/>
          <w:color w:val="000000"/>
          <w:szCs w:val="22"/>
          <w:highlight w:val="white"/>
          <w:lang w:eastAsia="en-US"/>
        </w:rPr>
        <w:tab/>
      </w:r>
      <w:r w:rsidR="0058187C" w:rsidRPr="001C7772">
        <w:rPr>
          <w:rFonts w:ascii="Times New Roman" w:hAnsi="Times New Roman"/>
          <w:color w:val="000000"/>
          <w:szCs w:val="22"/>
          <w:highlight w:val="white"/>
          <w:lang w:eastAsia="en-US"/>
        </w:rPr>
        <w:tab/>
      </w:r>
      <w:r w:rsidRPr="001C7772">
        <w:rPr>
          <w:rFonts w:ascii="Times New Roman" w:hAnsi="Times New Roman"/>
          <w:color w:val="0000FF"/>
          <w:szCs w:val="22"/>
          <w:highlight w:val="white"/>
          <w:lang w:eastAsia="en-US"/>
        </w:rPr>
        <w:t>&lt;/</w:t>
      </w:r>
      <w:r w:rsidRPr="001C7772">
        <w:rPr>
          <w:rFonts w:ascii="Times New Roman" w:hAnsi="Times New Roman"/>
          <w:color w:val="800000"/>
          <w:szCs w:val="22"/>
          <w:highlight w:val="white"/>
          <w:lang w:eastAsia="en-US"/>
        </w:rPr>
        <w:t>InvoiceCharges</w:t>
      </w:r>
      <w:r w:rsidRPr="001C7772">
        <w:rPr>
          <w:rFonts w:ascii="Times New Roman" w:hAnsi="Times New Roman"/>
          <w:color w:val="0000FF"/>
          <w:szCs w:val="22"/>
          <w:highlight w:val="white"/>
          <w:lang w:eastAsia="en-US"/>
        </w:rPr>
        <w:t>&gt;</w:t>
      </w:r>
    </w:p>
    <w:p w:rsidR="00F15F05" w:rsidRPr="001C7772" w:rsidRDefault="00F15F05" w:rsidP="00E96BCC">
      <w:pPr>
        <w:spacing w:before="0" w:after="0"/>
        <w:rPr>
          <w:rFonts w:ascii="Times New Roman" w:hAnsi="Times New Roman"/>
          <w:color w:val="000000"/>
          <w:szCs w:val="22"/>
          <w:highlight w:val="white"/>
          <w:lang w:eastAsia="en-US"/>
        </w:rPr>
      </w:pPr>
      <w:r w:rsidRPr="001C7772">
        <w:rPr>
          <w:rFonts w:ascii="Times New Roman" w:hAnsi="Times New Roman"/>
          <w:color w:val="000000"/>
          <w:szCs w:val="22"/>
          <w:highlight w:val="white"/>
          <w:lang w:eastAsia="en-US"/>
        </w:rPr>
        <w:tab/>
      </w:r>
      <w:r w:rsidRPr="001C7772">
        <w:rPr>
          <w:rFonts w:ascii="Times New Roman" w:hAnsi="Times New Roman"/>
          <w:color w:val="000000"/>
          <w:szCs w:val="22"/>
          <w:highlight w:val="white"/>
          <w:lang w:eastAsia="en-US"/>
        </w:rPr>
        <w:tab/>
      </w:r>
      <w:r w:rsidRPr="001C7772">
        <w:rPr>
          <w:rFonts w:ascii="Times New Roman" w:hAnsi="Times New Roman"/>
          <w:color w:val="0000FF"/>
          <w:szCs w:val="22"/>
          <w:highlight w:val="white"/>
          <w:lang w:eastAsia="en-US"/>
        </w:rPr>
        <w:t>&lt;/</w:t>
      </w:r>
      <w:r w:rsidRPr="001C7772">
        <w:rPr>
          <w:rFonts w:ascii="Times New Roman" w:hAnsi="Times New Roman"/>
          <w:color w:val="800000"/>
          <w:szCs w:val="22"/>
          <w:highlight w:val="white"/>
          <w:lang w:eastAsia="en-US"/>
        </w:rPr>
        <w:t>InvoiceDiscountChargesAndTax</w:t>
      </w:r>
      <w:r w:rsidRPr="001C7772">
        <w:rPr>
          <w:rFonts w:ascii="Times New Roman" w:hAnsi="Times New Roman"/>
          <w:color w:val="0000FF"/>
          <w:szCs w:val="22"/>
          <w:highlight w:val="white"/>
          <w:lang w:eastAsia="en-US"/>
        </w:rPr>
        <w:t>&gt;</w:t>
      </w:r>
    </w:p>
    <w:p w:rsidR="00F15F05" w:rsidRPr="001C7772" w:rsidRDefault="00F15F05" w:rsidP="00F15F05">
      <w:pPr>
        <w:rPr>
          <w:szCs w:val="22"/>
        </w:rPr>
      </w:pPr>
    </w:p>
    <w:p w:rsidR="007D7A5D" w:rsidRPr="007D7A5D" w:rsidRDefault="00FA612D" w:rsidP="00CF6796">
      <w:pPr>
        <w:pStyle w:val="Overskrift2"/>
      </w:pPr>
      <w:bookmarkStart w:id="40" w:name="_Toc311102089"/>
      <w:r w:rsidRPr="00AD78CA">
        <w:t>Fakturatotaler</w:t>
      </w:r>
      <w:bookmarkEnd w:id="40"/>
    </w:p>
    <w:tbl>
      <w:tblPr>
        <w:tblW w:w="13750" w:type="dxa"/>
        <w:tblInd w:w="30" w:type="dxa"/>
        <w:tblLayout w:type="fixed"/>
        <w:tblCellMar>
          <w:left w:w="30" w:type="dxa"/>
          <w:right w:w="30" w:type="dxa"/>
        </w:tblCellMar>
        <w:tblLook w:val="0000"/>
      </w:tblPr>
      <w:tblGrid>
        <w:gridCol w:w="283"/>
        <w:gridCol w:w="283"/>
        <w:gridCol w:w="288"/>
        <w:gridCol w:w="288"/>
        <w:gridCol w:w="2260"/>
        <w:gridCol w:w="6361"/>
        <w:gridCol w:w="7"/>
        <w:gridCol w:w="1003"/>
        <w:gridCol w:w="1418"/>
        <w:gridCol w:w="1559"/>
      </w:tblGrid>
      <w:tr w:rsidR="00277C68" w:rsidRPr="00AD78CA" w:rsidTr="007D7A5D">
        <w:trPr>
          <w:trHeight w:val="247"/>
          <w:tblHeader/>
        </w:trPr>
        <w:tc>
          <w:tcPr>
            <w:tcW w:w="3402" w:type="dxa"/>
            <w:gridSpan w:val="5"/>
            <w:tcBorders>
              <w:top w:val="single" w:sz="8" w:space="0" w:color="auto"/>
              <w:left w:val="single" w:sz="8" w:space="0" w:color="auto"/>
              <w:bottom w:val="single" w:sz="8" w:space="0" w:color="auto"/>
              <w:right w:val="single" w:sz="4" w:space="0" w:color="auto"/>
            </w:tcBorders>
            <w:shd w:val="clear" w:color="auto" w:fill="FFFF00"/>
          </w:tcPr>
          <w:p w:rsidR="00277C68" w:rsidRPr="00AD78CA" w:rsidRDefault="00277C68" w:rsidP="00265E67">
            <w:pPr>
              <w:ind w:left="0"/>
              <w:rPr>
                <w:b/>
                <w:snapToGrid w:val="0"/>
                <w:color w:val="000000"/>
              </w:rPr>
            </w:pPr>
            <w:r w:rsidRPr="00AD78CA">
              <w:rPr>
                <w:b/>
                <w:snapToGrid w:val="0"/>
                <w:color w:val="000000"/>
              </w:rPr>
              <w:t xml:space="preserve">Navn på XML-element </w:t>
            </w:r>
          </w:p>
        </w:tc>
        <w:tc>
          <w:tcPr>
            <w:tcW w:w="6368" w:type="dxa"/>
            <w:gridSpan w:val="2"/>
            <w:tcBorders>
              <w:top w:val="single" w:sz="8" w:space="0" w:color="auto"/>
              <w:left w:val="single" w:sz="4" w:space="0" w:color="auto"/>
              <w:bottom w:val="single" w:sz="8" w:space="0" w:color="auto"/>
              <w:right w:val="single" w:sz="4" w:space="0" w:color="auto"/>
            </w:tcBorders>
            <w:shd w:val="clear" w:color="auto" w:fill="FFFF00"/>
          </w:tcPr>
          <w:p w:rsidR="00277C68" w:rsidRPr="00AD78CA" w:rsidRDefault="00277C68">
            <w:pPr>
              <w:ind w:left="0"/>
              <w:rPr>
                <w:b/>
                <w:snapToGrid w:val="0"/>
                <w:color w:val="000000"/>
              </w:rPr>
            </w:pPr>
            <w:r w:rsidRPr="00AD78CA">
              <w:rPr>
                <w:b/>
                <w:snapToGrid w:val="0"/>
                <w:color w:val="000000"/>
              </w:rPr>
              <w:t>Beskrivelse</w:t>
            </w:r>
          </w:p>
        </w:tc>
        <w:tc>
          <w:tcPr>
            <w:tcW w:w="1003" w:type="dxa"/>
            <w:tcBorders>
              <w:top w:val="single" w:sz="8" w:space="0" w:color="auto"/>
              <w:left w:val="single" w:sz="4" w:space="0" w:color="auto"/>
              <w:bottom w:val="single" w:sz="8" w:space="0" w:color="auto"/>
              <w:right w:val="single" w:sz="4" w:space="0" w:color="auto"/>
            </w:tcBorders>
            <w:shd w:val="clear" w:color="auto" w:fill="FFFF00"/>
          </w:tcPr>
          <w:p w:rsidR="00277C68" w:rsidRPr="00AD78CA" w:rsidRDefault="00277C68">
            <w:pPr>
              <w:ind w:left="0"/>
              <w:jc w:val="center"/>
              <w:rPr>
                <w:b/>
                <w:snapToGrid w:val="0"/>
                <w:color w:val="000000"/>
              </w:rPr>
            </w:pPr>
            <w:r w:rsidRPr="00AD78CA">
              <w:rPr>
                <w:b/>
                <w:snapToGrid w:val="0"/>
                <w:color w:val="000000"/>
              </w:rPr>
              <w:t xml:space="preserve">Krav </w:t>
            </w:r>
          </w:p>
        </w:tc>
        <w:tc>
          <w:tcPr>
            <w:tcW w:w="1418" w:type="dxa"/>
            <w:tcBorders>
              <w:top w:val="single" w:sz="8" w:space="0" w:color="auto"/>
              <w:left w:val="single" w:sz="4" w:space="0" w:color="auto"/>
              <w:bottom w:val="single" w:sz="8" w:space="0" w:color="auto"/>
              <w:right w:val="single" w:sz="4" w:space="0" w:color="auto"/>
            </w:tcBorders>
            <w:shd w:val="clear" w:color="auto" w:fill="FFFF00"/>
          </w:tcPr>
          <w:p w:rsidR="00277C68" w:rsidRPr="00AD78CA" w:rsidRDefault="00277C68" w:rsidP="00265E67">
            <w:pPr>
              <w:ind w:left="0"/>
              <w:jc w:val="center"/>
              <w:rPr>
                <w:b/>
                <w:snapToGrid w:val="0"/>
                <w:color w:val="000000"/>
              </w:rPr>
            </w:pPr>
            <w:r>
              <w:rPr>
                <w:b/>
                <w:snapToGrid w:val="0"/>
                <w:color w:val="000000"/>
              </w:rPr>
              <w:t>Repetisjon</w:t>
            </w:r>
          </w:p>
        </w:tc>
        <w:tc>
          <w:tcPr>
            <w:tcW w:w="1559" w:type="dxa"/>
            <w:tcBorders>
              <w:top w:val="single" w:sz="8" w:space="0" w:color="auto"/>
              <w:left w:val="single" w:sz="4" w:space="0" w:color="auto"/>
              <w:bottom w:val="single" w:sz="8" w:space="0" w:color="auto"/>
              <w:right w:val="single" w:sz="4" w:space="0" w:color="auto"/>
            </w:tcBorders>
            <w:shd w:val="clear" w:color="auto" w:fill="FFFF00"/>
          </w:tcPr>
          <w:p w:rsidR="00277C68" w:rsidRPr="00AD78CA" w:rsidRDefault="00277C68">
            <w:pPr>
              <w:ind w:left="0"/>
              <w:rPr>
                <w:b/>
                <w:snapToGrid w:val="0"/>
                <w:color w:val="000000"/>
              </w:rPr>
            </w:pPr>
            <w:r w:rsidRPr="00AD78CA">
              <w:rPr>
                <w:b/>
                <w:snapToGrid w:val="0"/>
                <w:color w:val="000000"/>
              </w:rPr>
              <w:t>Type</w:t>
            </w:r>
          </w:p>
        </w:tc>
      </w:tr>
      <w:tr w:rsidR="00277C68" w:rsidRPr="00AD78CA" w:rsidTr="007D7A5D">
        <w:tc>
          <w:tcPr>
            <w:tcW w:w="283" w:type="dxa"/>
            <w:tcBorders>
              <w:left w:val="single" w:sz="4" w:space="0" w:color="auto"/>
              <w:right w:val="single" w:sz="4" w:space="0" w:color="auto"/>
            </w:tcBorders>
          </w:tcPr>
          <w:p w:rsidR="00277C68" w:rsidRPr="00AD78CA" w:rsidRDefault="00277C68">
            <w:pPr>
              <w:pStyle w:val="HeadingBase"/>
            </w:pPr>
          </w:p>
        </w:tc>
        <w:tc>
          <w:tcPr>
            <w:tcW w:w="3119" w:type="dxa"/>
            <w:gridSpan w:val="4"/>
            <w:tcBorders>
              <w:top w:val="single" w:sz="8" w:space="0" w:color="auto"/>
              <w:left w:val="single" w:sz="4" w:space="0" w:color="auto"/>
              <w:bottom w:val="single" w:sz="4" w:space="0" w:color="auto"/>
              <w:right w:val="single" w:sz="4" w:space="0" w:color="auto"/>
            </w:tcBorders>
          </w:tcPr>
          <w:p w:rsidR="00277C68" w:rsidRPr="00AD78CA" w:rsidRDefault="00277C68" w:rsidP="00265E67">
            <w:pPr>
              <w:pStyle w:val="HeadingBase"/>
            </w:pPr>
            <w:r w:rsidRPr="00AD78CA">
              <w:t>InvoiceSummary</w:t>
            </w:r>
          </w:p>
        </w:tc>
        <w:tc>
          <w:tcPr>
            <w:tcW w:w="6368" w:type="dxa"/>
            <w:gridSpan w:val="2"/>
            <w:tcBorders>
              <w:top w:val="single" w:sz="8" w:space="0" w:color="auto"/>
              <w:left w:val="single" w:sz="4" w:space="0" w:color="auto"/>
              <w:bottom w:val="single" w:sz="4" w:space="0" w:color="auto"/>
              <w:right w:val="single" w:sz="4" w:space="0" w:color="auto"/>
            </w:tcBorders>
          </w:tcPr>
          <w:p w:rsidR="00277C68" w:rsidRPr="00AD78CA" w:rsidRDefault="00277C68">
            <w:pPr>
              <w:pStyle w:val="HeadingBase"/>
            </w:pPr>
            <w:bookmarkStart w:id="41" w:name="_Hlt84916050"/>
            <w:bookmarkStart w:id="42" w:name="Fakturatotaler"/>
            <w:bookmarkEnd w:id="41"/>
            <w:r w:rsidRPr="00AD78CA">
              <w:t>Fakturatotaler</w:t>
            </w:r>
            <w:bookmarkEnd w:id="42"/>
          </w:p>
        </w:tc>
        <w:tc>
          <w:tcPr>
            <w:tcW w:w="1003" w:type="dxa"/>
            <w:tcBorders>
              <w:top w:val="single" w:sz="8" w:space="0" w:color="auto"/>
              <w:left w:val="single" w:sz="4" w:space="0" w:color="auto"/>
              <w:bottom w:val="single" w:sz="4" w:space="0" w:color="auto"/>
              <w:right w:val="single" w:sz="4" w:space="0" w:color="auto"/>
            </w:tcBorders>
          </w:tcPr>
          <w:p w:rsidR="00277C68" w:rsidRPr="00AD78CA" w:rsidRDefault="00277C68">
            <w:pPr>
              <w:pStyle w:val="HeadingBase"/>
              <w:jc w:val="center"/>
            </w:pPr>
            <w:r w:rsidRPr="00AD78CA">
              <w:t>M</w:t>
            </w:r>
          </w:p>
        </w:tc>
        <w:tc>
          <w:tcPr>
            <w:tcW w:w="1418" w:type="dxa"/>
            <w:tcBorders>
              <w:top w:val="single" w:sz="8" w:space="0" w:color="auto"/>
              <w:left w:val="single" w:sz="4" w:space="0" w:color="auto"/>
              <w:bottom w:val="single" w:sz="4" w:space="0" w:color="auto"/>
              <w:right w:val="single" w:sz="4" w:space="0" w:color="auto"/>
            </w:tcBorders>
          </w:tcPr>
          <w:p w:rsidR="00277C68" w:rsidRPr="00AD78CA" w:rsidRDefault="00265E67" w:rsidP="00265E67">
            <w:pPr>
              <w:pStyle w:val="HeadingBase"/>
              <w:jc w:val="center"/>
            </w:pPr>
            <w:r>
              <w:t>1</w:t>
            </w:r>
          </w:p>
        </w:tc>
        <w:tc>
          <w:tcPr>
            <w:tcW w:w="1559" w:type="dxa"/>
            <w:tcBorders>
              <w:top w:val="single" w:sz="8" w:space="0" w:color="auto"/>
              <w:left w:val="single" w:sz="4" w:space="0" w:color="auto"/>
              <w:bottom w:val="single" w:sz="4" w:space="0" w:color="auto"/>
              <w:right w:val="single" w:sz="4" w:space="0" w:color="auto"/>
            </w:tcBorders>
          </w:tcPr>
          <w:p w:rsidR="00277C68" w:rsidRPr="00AD78CA" w:rsidRDefault="00277C68">
            <w:pPr>
              <w:pStyle w:val="HeadingBase"/>
            </w:pPr>
          </w:p>
        </w:tc>
      </w:tr>
      <w:tr w:rsidR="00277C68" w:rsidRPr="00AD78CA" w:rsidTr="007D7A5D">
        <w:trPr>
          <w:cantSplit/>
        </w:trPr>
        <w:tc>
          <w:tcPr>
            <w:tcW w:w="283" w:type="dxa"/>
            <w:vMerge w:val="restart"/>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83" w:type="dxa"/>
            <w:vMerge w:val="restart"/>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836" w:type="dxa"/>
            <w:gridSpan w:val="3"/>
            <w:tcBorders>
              <w:top w:val="single" w:sz="4" w:space="0" w:color="auto"/>
              <w:left w:val="single" w:sz="4" w:space="0" w:color="auto"/>
              <w:bottom w:val="single" w:sz="4" w:space="0" w:color="auto"/>
              <w:right w:val="single" w:sz="4" w:space="0" w:color="auto"/>
            </w:tcBorders>
          </w:tcPr>
          <w:p w:rsidR="00277C68" w:rsidRPr="00AD78CA" w:rsidRDefault="00277C68" w:rsidP="00265E67">
            <w:pPr>
              <w:spacing w:after="0"/>
              <w:ind w:left="0"/>
              <w:rPr>
                <w:snapToGrid w:val="0"/>
                <w:color w:val="000000"/>
                <w:sz w:val="20"/>
              </w:rPr>
            </w:pPr>
            <w:r w:rsidRPr="00AD78CA">
              <w:rPr>
                <w:snapToGrid w:val="0"/>
                <w:color w:val="000000"/>
                <w:sz w:val="20"/>
              </w:rPr>
              <w:t>FreeText</w:t>
            </w:r>
          </w:p>
        </w:tc>
        <w:tc>
          <w:tcPr>
            <w:tcW w:w="6368" w:type="dxa"/>
            <w:gridSpan w:val="2"/>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rPr>
                <w:snapToGrid w:val="0"/>
                <w:color w:val="000000"/>
                <w:sz w:val="20"/>
              </w:rPr>
            </w:pPr>
            <w:r w:rsidRPr="00AD78CA">
              <w:rPr>
                <w:snapToGrid w:val="0"/>
                <w:color w:val="000000"/>
                <w:sz w:val="20"/>
              </w:rPr>
              <w:t>Fritekst</w:t>
            </w:r>
            <w:r>
              <w:rPr>
                <w:snapToGrid w:val="0"/>
                <w:color w:val="000000"/>
                <w:sz w:val="20"/>
              </w:rPr>
              <w:t>:</w:t>
            </w:r>
            <w:r w:rsidRPr="00AD78CA">
              <w:rPr>
                <w:snapToGrid w:val="0"/>
                <w:color w:val="000000"/>
                <w:sz w:val="20"/>
              </w:rPr>
              <w:t xml:space="preserve"> En eller flere linjer</w:t>
            </w:r>
          </w:p>
        </w:tc>
        <w:tc>
          <w:tcPr>
            <w:tcW w:w="1003" w:type="dxa"/>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277C68" w:rsidRPr="00AD78CA" w:rsidRDefault="00265E67" w:rsidP="00265E67">
            <w:pPr>
              <w:spacing w:after="0"/>
              <w:ind w:left="0"/>
              <w:jc w:val="center"/>
              <w:rPr>
                <w:snapToGrid w:val="0"/>
                <w:color w:val="000000"/>
                <w:sz w:val="20"/>
              </w:rPr>
            </w:pPr>
            <w:r>
              <w:rPr>
                <w:snapToGrid w:val="0"/>
                <w:color w:val="000000"/>
                <w:sz w:val="20"/>
              </w:rPr>
              <w:t>0..</w:t>
            </w:r>
            <w:r w:rsidR="004B032C">
              <w:rPr>
                <w:snapToGrid w:val="0"/>
                <w:color w:val="000000"/>
                <w:sz w:val="20"/>
              </w:rPr>
              <w:t>*</w:t>
            </w:r>
          </w:p>
        </w:tc>
        <w:tc>
          <w:tcPr>
            <w:tcW w:w="1559" w:type="dxa"/>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rPr>
                <w:snapToGrid w:val="0"/>
                <w:color w:val="000000"/>
                <w:sz w:val="20"/>
              </w:rPr>
            </w:pPr>
            <w:r w:rsidRPr="00AD78CA">
              <w:rPr>
                <w:snapToGrid w:val="0"/>
                <w:color w:val="000000"/>
                <w:sz w:val="20"/>
              </w:rPr>
              <w:t>String</w:t>
            </w:r>
          </w:p>
        </w:tc>
      </w:tr>
      <w:tr w:rsidR="00277C68" w:rsidRPr="00AD78CA" w:rsidTr="007D7A5D">
        <w:trPr>
          <w:cantSplit/>
        </w:trPr>
        <w:tc>
          <w:tcPr>
            <w:tcW w:w="283" w:type="dxa"/>
            <w:vMerge/>
            <w:tcBorders>
              <w:left w:val="single" w:sz="4" w:space="0" w:color="auto"/>
              <w:right w:val="single" w:sz="4" w:space="0" w:color="auto"/>
            </w:tcBorders>
          </w:tcPr>
          <w:p w:rsidR="00277C68" w:rsidRPr="00AD78CA" w:rsidRDefault="00277C68">
            <w:pPr>
              <w:spacing w:after="0"/>
              <w:ind w:left="0"/>
              <w:rPr>
                <w:b/>
                <w:snapToGrid w:val="0"/>
                <w:color w:val="000000"/>
                <w:sz w:val="20"/>
              </w:rPr>
            </w:pPr>
          </w:p>
        </w:tc>
        <w:tc>
          <w:tcPr>
            <w:tcW w:w="283" w:type="dxa"/>
            <w:vMerge/>
            <w:tcBorders>
              <w:left w:val="single" w:sz="4" w:space="0" w:color="auto"/>
              <w:right w:val="single" w:sz="4" w:space="0" w:color="auto"/>
            </w:tcBorders>
          </w:tcPr>
          <w:p w:rsidR="00277C68" w:rsidRPr="00AD78CA" w:rsidRDefault="00277C68">
            <w:pPr>
              <w:spacing w:after="0"/>
              <w:ind w:left="0"/>
              <w:rPr>
                <w:b/>
                <w:snapToGrid w:val="0"/>
                <w:color w:val="000000"/>
                <w:sz w:val="20"/>
              </w:rPr>
            </w:pPr>
          </w:p>
        </w:tc>
        <w:tc>
          <w:tcPr>
            <w:tcW w:w="2836" w:type="dxa"/>
            <w:gridSpan w:val="3"/>
            <w:tcBorders>
              <w:left w:val="single" w:sz="4" w:space="0" w:color="auto"/>
              <w:bottom w:val="single" w:sz="4" w:space="0" w:color="auto"/>
              <w:right w:val="single" w:sz="4" w:space="0" w:color="auto"/>
            </w:tcBorders>
          </w:tcPr>
          <w:p w:rsidR="00277C68" w:rsidRPr="00AD78CA" w:rsidRDefault="00277C68" w:rsidP="00265E67">
            <w:pPr>
              <w:spacing w:after="0"/>
              <w:ind w:left="0"/>
              <w:rPr>
                <w:b/>
                <w:snapToGrid w:val="0"/>
                <w:color w:val="000000"/>
                <w:sz w:val="20"/>
              </w:rPr>
            </w:pPr>
            <w:r w:rsidRPr="00AD78CA">
              <w:rPr>
                <w:b/>
                <w:snapToGrid w:val="0"/>
                <w:color w:val="000000"/>
                <w:sz w:val="20"/>
              </w:rPr>
              <w:t>InvoiceTotals</w:t>
            </w:r>
          </w:p>
        </w:tc>
        <w:tc>
          <w:tcPr>
            <w:tcW w:w="6368" w:type="dxa"/>
            <w:gridSpan w:val="2"/>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rPr>
                <w:b/>
                <w:snapToGrid w:val="0"/>
                <w:color w:val="000000"/>
                <w:sz w:val="20"/>
              </w:rPr>
            </w:pPr>
            <w:r w:rsidRPr="00AD78CA">
              <w:rPr>
                <w:b/>
                <w:snapToGrid w:val="0"/>
                <w:color w:val="000000"/>
                <w:sz w:val="20"/>
              </w:rPr>
              <w:t>Totaler</w:t>
            </w:r>
            <w:r>
              <w:rPr>
                <w:b/>
                <w:snapToGrid w:val="0"/>
                <w:color w:val="000000"/>
                <w:sz w:val="20"/>
              </w:rPr>
              <w:t>:</w:t>
            </w:r>
            <w:r w:rsidRPr="00AD78CA">
              <w:rPr>
                <w:b/>
                <w:snapToGrid w:val="0"/>
                <w:color w:val="000000"/>
                <w:sz w:val="20"/>
              </w:rPr>
              <w:t xml:space="preserve"> Må forekommme en gang</w:t>
            </w:r>
          </w:p>
        </w:tc>
        <w:tc>
          <w:tcPr>
            <w:tcW w:w="1003" w:type="dxa"/>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jc w:val="center"/>
              <w:rPr>
                <w:b/>
                <w:snapToGrid w:val="0"/>
                <w:color w:val="000000"/>
                <w:sz w:val="20"/>
              </w:rPr>
            </w:pPr>
            <w:r w:rsidRPr="00AD78CA">
              <w:rPr>
                <w:b/>
                <w:snapToGrid w:val="0"/>
                <w:color w:val="000000"/>
                <w:sz w:val="20"/>
              </w:rPr>
              <w:t>M</w:t>
            </w:r>
          </w:p>
        </w:tc>
        <w:tc>
          <w:tcPr>
            <w:tcW w:w="1418" w:type="dxa"/>
            <w:tcBorders>
              <w:top w:val="single" w:sz="4" w:space="0" w:color="auto"/>
              <w:left w:val="single" w:sz="4" w:space="0" w:color="auto"/>
              <w:bottom w:val="single" w:sz="4" w:space="0" w:color="auto"/>
              <w:right w:val="single" w:sz="4" w:space="0" w:color="auto"/>
            </w:tcBorders>
          </w:tcPr>
          <w:p w:rsidR="00277C68" w:rsidRPr="00AD78CA" w:rsidRDefault="00265E67" w:rsidP="00265E67">
            <w:pPr>
              <w:spacing w:after="0"/>
              <w:ind w:left="0"/>
              <w:jc w:val="center"/>
              <w:rPr>
                <w:b/>
                <w:snapToGrid w:val="0"/>
                <w:color w:val="000000"/>
                <w:sz w:val="20"/>
              </w:rPr>
            </w:pPr>
            <w:r>
              <w:rPr>
                <w:b/>
                <w:snapToGrid w:val="0"/>
                <w:color w:val="000000"/>
                <w:sz w:val="20"/>
              </w:rPr>
              <w:t>1</w:t>
            </w:r>
          </w:p>
        </w:tc>
        <w:tc>
          <w:tcPr>
            <w:tcW w:w="1559" w:type="dxa"/>
            <w:tcBorders>
              <w:top w:val="single" w:sz="4" w:space="0" w:color="auto"/>
              <w:left w:val="single" w:sz="4" w:space="0" w:color="auto"/>
              <w:bottom w:val="single" w:sz="4" w:space="0" w:color="auto"/>
              <w:right w:val="single" w:sz="4" w:space="0" w:color="auto"/>
            </w:tcBorders>
          </w:tcPr>
          <w:p w:rsidR="00277C68" w:rsidRPr="00AD78CA" w:rsidRDefault="00D71562">
            <w:pPr>
              <w:spacing w:after="0"/>
              <w:ind w:left="0"/>
              <w:rPr>
                <w:b/>
                <w:snapToGrid w:val="0"/>
                <w:color w:val="000000"/>
                <w:sz w:val="20"/>
              </w:rPr>
            </w:pPr>
            <w:r w:rsidRPr="00AD78CA">
              <w:rPr>
                <w:b/>
                <w:snapToGrid w:val="0"/>
                <w:color w:val="000000"/>
                <w:sz w:val="20"/>
              </w:rPr>
              <w:t>InvoiceTotals</w:t>
            </w:r>
            <w:r>
              <w:rPr>
                <w:b/>
                <w:snapToGrid w:val="0"/>
                <w:color w:val="000000"/>
                <w:sz w:val="20"/>
              </w:rPr>
              <w:t>type</w:t>
            </w:r>
          </w:p>
        </w:tc>
      </w:tr>
      <w:tr w:rsidR="00277C68" w:rsidRPr="00AD78CA" w:rsidTr="007D7A5D">
        <w:trPr>
          <w:cantSplit/>
          <w:trHeight w:val="276"/>
        </w:trPr>
        <w:tc>
          <w:tcPr>
            <w:tcW w:w="283" w:type="dxa"/>
            <w:vMerge w:val="restart"/>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83" w:type="dxa"/>
            <w:vMerge w:val="restart"/>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88" w:type="dxa"/>
            <w:vMerge w:val="restart"/>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548" w:type="dxa"/>
            <w:gridSpan w:val="2"/>
            <w:tcBorders>
              <w:top w:val="single" w:sz="4" w:space="0" w:color="auto"/>
              <w:left w:val="single" w:sz="4" w:space="0" w:color="auto"/>
              <w:bottom w:val="single" w:sz="4" w:space="0" w:color="auto"/>
              <w:right w:val="single" w:sz="4" w:space="0" w:color="auto"/>
            </w:tcBorders>
          </w:tcPr>
          <w:p w:rsidR="00277C68" w:rsidRPr="00AD78CA" w:rsidRDefault="00277C68" w:rsidP="00265E67">
            <w:pPr>
              <w:spacing w:after="0"/>
              <w:ind w:left="0"/>
              <w:rPr>
                <w:snapToGrid w:val="0"/>
                <w:color w:val="000000"/>
                <w:sz w:val="20"/>
              </w:rPr>
            </w:pPr>
            <w:r w:rsidRPr="00AD78CA">
              <w:rPr>
                <w:snapToGrid w:val="0"/>
                <w:color w:val="000000"/>
                <w:sz w:val="20"/>
              </w:rPr>
              <w:t>LineItemTotalsAmount</w:t>
            </w:r>
          </w:p>
        </w:tc>
        <w:tc>
          <w:tcPr>
            <w:tcW w:w="6368" w:type="dxa"/>
            <w:gridSpan w:val="2"/>
            <w:tcBorders>
              <w:top w:val="single" w:sz="4" w:space="0" w:color="auto"/>
              <w:left w:val="single" w:sz="4" w:space="0" w:color="auto"/>
              <w:bottom w:val="single" w:sz="4" w:space="0" w:color="auto"/>
              <w:right w:val="single" w:sz="4" w:space="0" w:color="auto"/>
            </w:tcBorders>
          </w:tcPr>
          <w:p w:rsidR="00277C68" w:rsidRPr="00AD78CA" w:rsidRDefault="00342B5D">
            <w:pPr>
              <w:spacing w:after="0"/>
              <w:ind w:left="0"/>
              <w:rPr>
                <w:snapToGrid w:val="0"/>
                <w:color w:val="000000"/>
                <w:sz w:val="20"/>
              </w:rPr>
            </w:pPr>
            <w:r>
              <w:rPr>
                <w:snapToGrid w:val="0"/>
                <w:color w:val="000000"/>
                <w:sz w:val="20"/>
              </w:rPr>
              <w:t xml:space="preserve">Sum totalt </w:t>
            </w:r>
            <w:r w:rsidR="00277C68" w:rsidRPr="00AD78CA">
              <w:rPr>
                <w:snapToGrid w:val="0"/>
                <w:color w:val="000000"/>
                <w:sz w:val="20"/>
              </w:rPr>
              <w:t>linjebeløp</w:t>
            </w:r>
          </w:p>
        </w:tc>
        <w:tc>
          <w:tcPr>
            <w:tcW w:w="1003" w:type="dxa"/>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277C68" w:rsidRPr="00AD78CA" w:rsidRDefault="00265E67" w:rsidP="00265E67">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rPr>
                <w:snapToGrid w:val="0"/>
                <w:color w:val="000000"/>
                <w:sz w:val="20"/>
              </w:rPr>
            </w:pPr>
            <w:r w:rsidRPr="00AD78CA">
              <w:rPr>
                <w:snapToGrid w:val="0"/>
                <w:color w:val="000000"/>
                <w:sz w:val="20"/>
              </w:rPr>
              <w:t>Decimal</w:t>
            </w:r>
          </w:p>
        </w:tc>
      </w:tr>
      <w:tr w:rsidR="00277C68" w:rsidRPr="00AD78CA" w:rsidTr="007D7A5D">
        <w:trPr>
          <w:cantSplit/>
          <w:trHeight w:val="276"/>
        </w:trPr>
        <w:tc>
          <w:tcPr>
            <w:tcW w:w="283" w:type="dxa"/>
            <w:vMerge/>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83" w:type="dxa"/>
            <w:vMerge/>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88" w:type="dxa"/>
            <w:vMerge/>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548" w:type="dxa"/>
            <w:gridSpan w:val="2"/>
            <w:tcBorders>
              <w:top w:val="single" w:sz="4" w:space="0" w:color="auto"/>
              <w:left w:val="single" w:sz="4" w:space="0" w:color="auto"/>
              <w:bottom w:val="single" w:sz="4" w:space="0" w:color="auto"/>
              <w:right w:val="single" w:sz="4" w:space="0" w:color="auto"/>
            </w:tcBorders>
          </w:tcPr>
          <w:p w:rsidR="00277C68" w:rsidRPr="00AD78CA" w:rsidRDefault="00277C68" w:rsidP="00265E67">
            <w:pPr>
              <w:spacing w:after="0"/>
              <w:ind w:left="0"/>
              <w:rPr>
                <w:snapToGrid w:val="0"/>
                <w:color w:val="000000"/>
                <w:sz w:val="20"/>
              </w:rPr>
            </w:pPr>
            <w:r w:rsidRPr="00AD78CA">
              <w:rPr>
                <w:snapToGrid w:val="0"/>
                <w:color w:val="000000"/>
                <w:sz w:val="20"/>
              </w:rPr>
              <w:t>DiscountTotalsAmount</w:t>
            </w:r>
          </w:p>
        </w:tc>
        <w:tc>
          <w:tcPr>
            <w:tcW w:w="6368" w:type="dxa"/>
            <w:gridSpan w:val="2"/>
            <w:tcBorders>
              <w:top w:val="single" w:sz="4" w:space="0" w:color="auto"/>
              <w:left w:val="single" w:sz="4" w:space="0" w:color="auto"/>
              <w:bottom w:val="single" w:sz="4" w:space="0" w:color="auto"/>
              <w:right w:val="single" w:sz="4" w:space="0" w:color="auto"/>
            </w:tcBorders>
          </w:tcPr>
          <w:p w:rsidR="00277C68" w:rsidRPr="00AD78CA" w:rsidRDefault="00342B5D">
            <w:pPr>
              <w:spacing w:after="0"/>
              <w:ind w:left="0"/>
              <w:rPr>
                <w:snapToGrid w:val="0"/>
                <w:color w:val="000000"/>
                <w:sz w:val="20"/>
              </w:rPr>
            </w:pPr>
            <w:r>
              <w:rPr>
                <w:snapToGrid w:val="0"/>
                <w:color w:val="000000"/>
                <w:sz w:val="20"/>
              </w:rPr>
              <w:t xml:space="preserve">Sum totalt </w:t>
            </w:r>
            <w:r w:rsidR="00277C68" w:rsidRPr="00AD78CA">
              <w:rPr>
                <w:snapToGrid w:val="0"/>
                <w:color w:val="000000"/>
                <w:sz w:val="20"/>
              </w:rPr>
              <w:t xml:space="preserve">rabatter </w:t>
            </w:r>
          </w:p>
        </w:tc>
        <w:tc>
          <w:tcPr>
            <w:tcW w:w="1003" w:type="dxa"/>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277C68" w:rsidRPr="00AD78CA" w:rsidRDefault="00265E67" w:rsidP="00265E67">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rPr>
                <w:snapToGrid w:val="0"/>
                <w:color w:val="000000"/>
                <w:sz w:val="20"/>
              </w:rPr>
            </w:pPr>
            <w:r w:rsidRPr="00AD78CA">
              <w:rPr>
                <w:snapToGrid w:val="0"/>
                <w:color w:val="000000"/>
                <w:sz w:val="20"/>
              </w:rPr>
              <w:t>Decimal</w:t>
            </w:r>
          </w:p>
        </w:tc>
      </w:tr>
      <w:tr w:rsidR="00277C68" w:rsidRPr="00AD78CA" w:rsidTr="007D7A5D">
        <w:trPr>
          <w:cantSplit/>
          <w:trHeight w:val="276"/>
        </w:trPr>
        <w:tc>
          <w:tcPr>
            <w:tcW w:w="283" w:type="dxa"/>
            <w:vMerge/>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83" w:type="dxa"/>
            <w:vMerge/>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88" w:type="dxa"/>
            <w:vMerge/>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548" w:type="dxa"/>
            <w:gridSpan w:val="2"/>
            <w:tcBorders>
              <w:top w:val="single" w:sz="4" w:space="0" w:color="auto"/>
              <w:left w:val="single" w:sz="4" w:space="0" w:color="auto"/>
              <w:bottom w:val="single" w:sz="4" w:space="0" w:color="auto"/>
              <w:right w:val="single" w:sz="4" w:space="0" w:color="auto"/>
            </w:tcBorders>
          </w:tcPr>
          <w:p w:rsidR="00277C68" w:rsidRPr="00AD78CA" w:rsidRDefault="00277C68" w:rsidP="00265E67">
            <w:pPr>
              <w:spacing w:after="0"/>
              <w:ind w:left="0"/>
              <w:rPr>
                <w:snapToGrid w:val="0"/>
                <w:color w:val="000000"/>
                <w:sz w:val="20"/>
              </w:rPr>
            </w:pPr>
            <w:r w:rsidRPr="00AD78CA">
              <w:rPr>
                <w:snapToGrid w:val="0"/>
                <w:color w:val="000000"/>
                <w:sz w:val="20"/>
              </w:rPr>
              <w:t>ChargesTotalsAmount</w:t>
            </w:r>
          </w:p>
        </w:tc>
        <w:tc>
          <w:tcPr>
            <w:tcW w:w="6368" w:type="dxa"/>
            <w:gridSpan w:val="2"/>
            <w:tcBorders>
              <w:top w:val="single" w:sz="4" w:space="0" w:color="auto"/>
              <w:left w:val="single" w:sz="4" w:space="0" w:color="auto"/>
              <w:bottom w:val="single" w:sz="4" w:space="0" w:color="auto"/>
              <w:right w:val="single" w:sz="4" w:space="0" w:color="auto"/>
            </w:tcBorders>
          </w:tcPr>
          <w:p w:rsidR="00277C68" w:rsidRPr="00AD78CA" w:rsidRDefault="00342B5D">
            <w:pPr>
              <w:spacing w:after="0"/>
              <w:ind w:left="0"/>
              <w:rPr>
                <w:snapToGrid w:val="0"/>
                <w:color w:val="000000"/>
                <w:sz w:val="20"/>
              </w:rPr>
            </w:pPr>
            <w:r>
              <w:rPr>
                <w:snapToGrid w:val="0"/>
                <w:color w:val="000000"/>
                <w:sz w:val="20"/>
              </w:rPr>
              <w:t xml:space="preserve">Sum totalt </w:t>
            </w:r>
            <w:r w:rsidR="00277C68" w:rsidRPr="00AD78CA">
              <w:rPr>
                <w:snapToGrid w:val="0"/>
                <w:color w:val="000000"/>
                <w:sz w:val="20"/>
              </w:rPr>
              <w:t>tillegg</w:t>
            </w:r>
          </w:p>
        </w:tc>
        <w:tc>
          <w:tcPr>
            <w:tcW w:w="1003" w:type="dxa"/>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277C68" w:rsidRPr="00AD78CA" w:rsidRDefault="00265E67" w:rsidP="00265E67">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rPr>
                <w:snapToGrid w:val="0"/>
                <w:color w:val="000000"/>
                <w:sz w:val="20"/>
              </w:rPr>
            </w:pPr>
            <w:r w:rsidRPr="00AD78CA">
              <w:rPr>
                <w:snapToGrid w:val="0"/>
                <w:color w:val="000000"/>
                <w:sz w:val="20"/>
              </w:rPr>
              <w:t>Decimal</w:t>
            </w:r>
          </w:p>
        </w:tc>
      </w:tr>
      <w:tr w:rsidR="00277C68" w:rsidRPr="00AD78CA" w:rsidTr="007D7A5D">
        <w:trPr>
          <w:cantSplit/>
          <w:trHeight w:val="276"/>
        </w:trPr>
        <w:tc>
          <w:tcPr>
            <w:tcW w:w="283" w:type="dxa"/>
            <w:vMerge/>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83" w:type="dxa"/>
            <w:vMerge/>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88" w:type="dxa"/>
            <w:vMerge/>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548" w:type="dxa"/>
            <w:gridSpan w:val="2"/>
            <w:tcBorders>
              <w:top w:val="single" w:sz="4" w:space="0" w:color="auto"/>
              <w:left w:val="single" w:sz="4" w:space="0" w:color="auto"/>
              <w:bottom w:val="single" w:sz="4" w:space="0" w:color="auto"/>
              <w:right w:val="single" w:sz="4" w:space="0" w:color="auto"/>
            </w:tcBorders>
          </w:tcPr>
          <w:p w:rsidR="00277C68" w:rsidRPr="00AD78CA" w:rsidRDefault="00277C68" w:rsidP="00265E67">
            <w:pPr>
              <w:spacing w:after="0"/>
              <w:ind w:left="0"/>
              <w:rPr>
                <w:snapToGrid w:val="0"/>
                <w:color w:val="000000"/>
                <w:sz w:val="20"/>
              </w:rPr>
            </w:pPr>
            <w:r w:rsidRPr="00AD78CA">
              <w:rPr>
                <w:snapToGrid w:val="0"/>
                <w:color w:val="000000"/>
                <w:sz w:val="20"/>
              </w:rPr>
              <w:t>TaxTotalsAmount</w:t>
            </w:r>
          </w:p>
        </w:tc>
        <w:tc>
          <w:tcPr>
            <w:tcW w:w="6368" w:type="dxa"/>
            <w:gridSpan w:val="2"/>
            <w:tcBorders>
              <w:top w:val="single" w:sz="4" w:space="0" w:color="auto"/>
              <w:left w:val="single" w:sz="4" w:space="0" w:color="auto"/>
              <w:bottom w:val="single" w:sz="4" w:space="0" w:color="auto"/>
              <w:right w:val="single" w:sz="4" w:space="0" w:color="auto"/>
            </w:tcBorders>
          </w:tcPr>
          <w:p w:rsidR="00277C68" w:rsidRPr="00AD78CA" w:rsidRDefault="00342B5D">
            <w:pPr>
              <w:spacing w:after="0"/>
              <w:ind w:left="0"/>
              <w:rPr>
                <w:snapToGrid w:val="0"/>
                <w:color w:val="000000"/>
                <w:sz w:val="20"/>
              </w:rPr>
            </w:pPr>
            <w:r>
              <w:rPr>
                <w:snapToGrid w:val="0"/>
                <w:color w:val="000000"/>
                <w:sz w:val="20"/>
              </w:rPr>
              <w:t xml:space="preserve">Sum totalt </w:t>
            </w:r>
            <w:r w:rsidR="00277C68" w:rsidRPr="00AD78CA">
              <w:rPr>
                <w:snapToGrid w:val="0"/>
                <w:color w:val="000000"/>
                <w:sz w:val="20"/>
              </w:rPr>
              <w:t>avgifter</w:t>
            </w:r>
          </w:p>
        </w:tc>
        <w:tc>
          <w:tcPr>
            <w:tcW w:w="1003" w:type="dxa"/>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277C68" w:rsidRPr="00AD78CA" w:rsidRDefault="00265E67" w:rsidP="00265E67">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rPr>
                <w:snapToGrid w:val="0"/>
                <w:color w:val="000000"/>
                <w:sz w:val="20"/>
              </w:rPr>
            </w:pPr>
            <w:r w:rsidRPr="00AD78CA">
              <w:rPr>
                <w:snapToGrid w:val="0"/>
                <w:color w:val="000000"/>
                <w:sz w:val="20"/>
              </w:rPr>
              <w:t>Decimal</w:t>
            </w:r>
          </w:p>
        </w:tc>
      </w:tr>
      <w:tr w:rsidR="00277C68" w:rsidRPr="00AD78CA" w:rsidTr="007D7A5D">
        <w:trPr>
          <w:cantSplit/>
          <w:trHeight w:val="276"/>
        </w:trPr>
        <w:tc>
          <w:tcPr>
            <w:tcW w:w="283" w:type="dxa"/>
            <w:vMerge/>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83" w:type="dxa"/>
            <w:vMerge/>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88" w:type="dxa"/>
            <w:vMerge/>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548" w:type="dxa"/>
            <w:gridSpan w:val="2"/>
            <w:tcBorders>
              <w:top w:val="single" w:sz="4" w:space="0" w:color="auto"/>
              <w:left w:val="single" w:sz="4" w:space="0" w:color="auto"/>
              <w:bottom w:val="single" w:sz="4" w:space="0" w:color="auto"/>
              <w:right w:val="single" w:sz="4" w:space="0" w:color="auto"/>
            </w:tcBorders>
          </w:tcPr>
          <w:p w:rsidR="00277C68" w:rsidRPr="00AD78CA" w:rsidRDefault="00277C68" w:rsidP="00265E67">
            <w:pPr>
              <w:spacing w:after="0"/>
              <w:ind w:left="0"/>
              <w:rPr>
                <w:snapToGrid w:val="0"/>
                <w:color w:val="000000"/>
                <w:sz w:val="20"/>
              </w:rPr>
            </w:pPr>
            <w:r w:rsidRPr="00AD78CA">
              <w:rPr>
                <w:snapToGrid w:val="0"/>
                <w:color w:val="000000"/>
                <w:sz w:val="20"/>
              </w:rPr>
              <w:t>PrePaidAmount</w:t>
            </w:r>
          </w:p>
        </w:tc>
        <w:tc>
          <w:tcPr>
            <w:tcW w:w="6368" w:type="dxa"/>
            <w:gridSpan w:val="2"/>
            <w:tcBorders>
              <w:top w:val="single" w:sz="4" w:space="0" w:color="auto"/>
              <w:left w:val="single" w:sz="4" w:space="0" w:color="auto"/>
              <w:bottom w:val="single" w:sz="4" w:space="0" w:color="auto"/>
              <w:right w:val="single" w:sz="4" w:space="0" w:color="auto"/>
            </w:tcBorders>
          </w:tcPr>
          <w:p w:rsidR="00277C68" w:rsidRPr="00AD78CA" w:rsidRDefault="00342B5D" w:rsidP="00BF6AC7">
            <w:pPr>
              <w:spacing w:after="0"/>
              <w:ind w:left="0"/>
              <w:rPr>
                <w:rFonts w:cs="Arial"/>
                <w:sz w:val="20"/>
              </w:rPr>
            </w:pPr>
            <w:r>
              <w:rPr>
                <w:snapToGrid w:val="0"/>
                <w:color w:val="000000"/>
                <w:sz w:val="20"/>
              </w:rPr>
              <w:t>Sum totalt</w:t>
            </w:r>
            <w:r>
              <w:rPr>
                <w:rFonts w:cs="Arial"/>
                <w:sz w:val="20"/>
              </w:rPr>
              <w:t xml:space="preserve"> f</w:t>
            </w:r>
            <w:r w:rsidR="00277C68" w:rsidRPr="00AD78CA">
              <w:rPr>
                <w:rFonts w:cs="Arial"/>
                <w:sz w:val="20"/>
              </w:rPr>
              <w:t>orhåndsbetalt beløp</w:t>
            </w:r>
            <w:r>
              <w:rPr>
                <w:rFonts w:cs="Arial"/>
                <w:sz w:val="20"/>
              </w:rPr>
              <w:t>.</w:t>
            </w:r>
            <w:r w:rsidR="00277C68" w:rsidRPr="00AD78CA">
              <w:rPr>
                <w:rFonts w:cs="Arial"/>
                <w:sz w:val="20"/>
              </w:rPr>
              <w:t xml:space="preserve"> F.eks. akonto-beløp</w:t>
            </w:r>
          </w:p>
        </w:tc>
        <w:tc>
          <w:tcPr>
            <w:tcW w:w="1003" w:type="dxa"/>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277C68" w:rsidRPr="00AD78CA" w:rsidRDefault="00265E67" w:rsidP="00265E67">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rPr>
                <w:snapToGrid w:val="0"/>
                <w:color w:val="000000"/>
                <w:sz w:val="20"/>
              </w:rPr>
            </w:pPr>
            <w:r w:rsidRPr="00AD78CA">
              <w:rPr>
                <w:snapToGrid w:val="0"/>
                <w:color w:val="000000"/>
                <w:sz w:val="20"/>
              </w:rPr>
              <w:t>Decimal</w:t>
            </w:r>
          </w:p>
        </w:tc>
      </w:tr>
      <w:tr w:rsidR="00277C68" w:rsidRPr="00AD78CA" w:rsidTr="007D7A5D">
        <w:trPr>
          <w:cantSplit/>
          <w:trHeight w:val="276"/>
        </w:trPr>
        <w:tc>
          <w:tcPr>
            <w:tcW w:w="283" w:type="dxa"/>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83" w:type="dxa"/>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88" w:type="dxa"/>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548" w:type="dxa"/>
            <w:gridSpan w:val="2"/>
            <w:tcBorders>
              <w:top w:val="single" w:sz="4" w:space="0" w:color="auto"/>
              <w:left w:val="single" w:sz="4" w:space="0" w:color="auto"/>
              <w:bottom w:val="single" w:sz="4" w:space="0" w:color="auto"/>
              <w:right w:val="single" w:sz="4" w:space="0" w:color="auto"/>
            </w:tcBorders>
          </w:tcPr>
          <w:p w:rsidR="00277C68" w:rsidRPr="00AD78CA" w:rsidRDefault="00277C68" w:rsidP="00265E67">
            <w:pPr>
              <w:spacing w:after="0"/>
              <w:ind w:left="0"/>
              <w:rPr>
                <w:snapToGrid w:val="0"/>
                <w:color w:val="000000"/>
                <w:sz w:val="20"/>
              </w:rPr>
            </w:pPr>
            <w:r w:rsidRPr="00AD78CA">
              <w:rPr>
                <w:color w:val="000000"/>
                <w:sz w:val="20"/>
              </w:rPr>
              <w:t>CommissionAmount</w:t>
            </w:r>
          </w:p>
        </w:tc>
        <w:tc>
          <w:tcPr>
            <w:tcW w:w="6368" w:type="dxa"/>
            <w:gridSpan w:val="2"/>
            <w:tcBorders>
              <w:top w:val="single" w:sz="4" w:space="0" w:color="auto"/>
              <w:left w:val="single" w:sz="4" w:space="0" w:color="auto"/>
              <w:bottom w:val="single" w:sz="4" w:space="0" w:color="auto"/>
              <w:right w:val="single" w:sz="4" w:space="0" w:color="auto"/>
            </w:tcBorders>
          </w:tcPr>
          <w:p w:rsidR="00277C68" w:rsidRPr="00AD78CA" w:rsidRDefault="00342B5D">
            <w:pPr>
              <w:spacing w:after="0"/>
              <w:ind w:left="0"/>
              <w:rPr>
                <w:snapToGrid w:val="0"/>
                <w:color w:val="000000"/>
                <w:sz w:val="20"/>
              </w:rPr>
            </w:pPr>
            <w:r>
              <w:rPr>
                <w:snapToGrid w:val="0"/>
                <w:color w:val="000000"/>
                <w:sz w:val="20"/>
              </w:rPr>
              <w:t>Sum totalt p</w:t>
            </w:r>
            <w:r w:rsidR="00277C68" w:rsidRPr="00AD78CA">
              <w:rPr>
                <w:snapToGrid w:val="0"/>
                <w:color w:val="000000"/>
                <w:sz w:val="20"/>
              </w:rPr>
              <w:t>rovisjonsbeløp</w:t>
            </w:r>
            <w:r>
              <w:rPr>
                <w:snapToGrid w:val="0"/>
                <w:color w:val="000000"/>
                <w:sz w:val="20"/>
              </w:rPr>
              <w:t>.</w:t>
            </w:r>
            <w:r w:rsidR="00277C68" w:rsidRPr="00AD78CA">
              <w:rPr>
                <w:snapToGrid w:val="0"/>
                <w:color w:val="000000"/>
                <w:sz w:val="20"/>
              </w:rPr>
              <w:t xml:space="preserve"> </w:t>
            </w:r>
            <w:r>
              <w:rPr>
                <w:snapToGrid w:val="0"/>
                <w:color w:val="000000"/>
                <w:sz w:val="20"/>
              </w:rPr>
              <w:t>F</w:t>
            </w:r>
            <w:r w:rsidR="00277C68" w:rsidRPr="00AD78CA">
              <w:rPr>
                <w:snapToGrid w:val="0"/>
                <w:color w:val="000000"/>
                <w:sz w:val="20"/>
              </w:rPr>
              <w:t>.eks. ved bruk av reisebyrå</w:t>
            </w:r>
          </w:p>
        </w:tc>
        <w:tc>
          <w:tcPr>
            <w:tcW w:w="1003" w:type="dxa"/>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277C68" w:rsidRPr="00AD78CA" w:rsidRDefault="00265E67" w:rsidP="00265E67">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rPr>
                <w:snapToGrid w:val="0"/>
                <w:color w:val="000000"/>
                <w:sz w:val="20"/>
              </w:rPr>
            </w:pPr>
            <w:r w:rsidRPr="00AD78CA">
              <w:rPr>
                <w:snapToGrid w:val="0"/>
                <w:color w:val="000000"/>
                <w:sz w:val="20"/>
              </w:rPr>
              <w:t>Decimal</w:t>
            </w:r>
          </w:p>
        </w:tc>
      </w:tr>
      <w:tr w:rsidR="00277C68" w:rsidRPr="00AD78CA" w:rsidTr="007D7A5D">
        <w:trPr>
          <w:cantSplit/>
          <w:trHeight w:val="276"/>
        </w:trPr>
        <w:tc>
          <w:tcPr>
            <w:tcW w:w="283" w:type="dxa"/>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83" w:type="dxa"/>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88" w:type="dxa"/>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548" w:type="dxa"/>
            <w:gridSpan w:val="2"/>
            <w:tcBorders>
              <w:top w:val="single" w:sz="4" w:space="0" w:color="auto"/>
              <w:left w:val="single" w:sz="4" w:space="0" w:color="auto"/>
              <w:bottom w:val="single" w:sz="4" w:space="0" w:color="auto"/>
              <w:right w:val="single" w:sz="4" w:space="0" w:color="auto"/>
            </w:tcBorders>
          </w:tcPr>
          <w:p w:rsidR="00277C68" w:rsidRPr="00AD78CA" w:rsidRDefault="00277C68" w:rsidP="00265E67">
            <w:pPr>
              <w:spacing w:after="0"/>
              <w:ind w:left="0"/>
              <w:rPr>
                <w:snapToGrid w:val="0"/>
                <w:color w:val="000000"/>
                <w:sz w:val="20"/>
              </w:rPr>
            </w:pPr>
            <w:r w:rsidRPr="00AD78CA">
              <w:rPr>
                <w:snapToGrid w:val="0"/>
                <w:color w:val="000000"/>
                <w:sz w:val="20"/>
              </w:rPr>
              <w:t>GrossAmount</w:t>
            </w:r>
          </w:p>
        </w:tc>
        <w:tc>
          <w:tcPr>
            <w:tcW w:w="6368" w:type="dxa"/>
            <w:gridSpan w:val="2"/>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rPr>
                <w:snapToGrid w:val="0"/>
                <w:color w:val="000000"/>
                <w:sz w:val="20"/>
              </w:rPr>
            </w:pPr>
            <w:r w:rsidRPr="00AD78CA">
              <w:rPr>
                <w:snapToGrid w:val="0"/>
                <w:color w:val="000000"/>
                <w:sz w:val="20"/>
              </w:rPr>
              <w:t>Bruttobeløp</w:t>
            </w:r>
            <w:r>
              <w:rPr>
                <w:snapToGrid w:val="0"/>
                <w:color w:val="000000"/>
                <w:sz w:val="20"/>
              </w:rPr>
              <w:t>:</w:t>
            </w:r>
            <w:r w:rsidRPr="00AD78CA">
              <w:rPr>
                <w:snapToGrid w:val="0"/>
                <w:color w:val="000000"/>
                <w:sz w:val="20"/>
              </w:rPr>
              <w:t xml:space="preserve"> Fakturabeløp inkludert MVA</w:t>
            </w:r>
            <w:r w:rsidR="00342B5D">
              <w:rPr>
                <w:snapToGrid w:val="0"/>
                <w:color w:val="000000"/>
                <w:sz w:val="20"/>
              </w:rPr>
              <w:t>.</w:t>
            </w:r>
          </w:p>
        </w:tc>
        <w:tc>
          <w:tcPr>
            <w:tcW w:w="1003" w:type="dxa"/>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jc w:val="center"/>
              <w:rPr>
                <w:snapToGrid w:val="0"/>
                <w:color w:val="000000"/>
                <w:sz w:val="20"/>
              </w:rPr>
            </w:pPr>
            <w:r w:rsidRPr="00AD78CA">
              <w:rPr>
                <w:snapToGrid w:val="0"/>
                <w:color w:val="000000"/>
                <w:sz w:val="20"/>
              </w:rPr>
              <w:t>M</w:t>
            </w:r>
          </w:p>
        </w:tc>
        <w:tc>
          <w:tcPr>
            <w:tcW w:w="1418" w:type="dxa"/>
            <w:tcBorders>
              <w:top w:val="single" w:sz="4" w:space="0" w:color="auto"/>
              <w:left w:val="single" w:sz="4" w:space="0" w:color="auto"/>
              <w:bottom w:val="single" w:sz="4" w:space="0" w:color="auto"/>
              <w:right w:val="single" w:sz="4" w:space="0" w:color="auto"/>
            </w:tcBorders>
          </w:tcPr>
          <w:p w:rsidR="00277C68" w:rsidRPr="00AD78CA" w:rsidRDefault="00265E67" w:rsidP="00265E67">
            <w:pPr>
              <w:spacing w:after="0"/>
              <w:ind w:left="0"/>
              <w:jc w:val="center"/>
              <w:rPr>
                <w:snapToGrid w:val="0"/>
                <w:color w:val="000000"/>
                <w:sz w:val="20"/>
              </w:rPr>
            </w:pPr>
            <w:r>
              <w:rPr>
                <w:snapToGrid w:val="0"/>
                <w:color w:val="000000"/>
                <w:sz w:val="20"/>
              </w:rPr>
              <w:t>1</w:t>
            </w:r>
          </w:p>
        </w:tc>
        <w:tc>
          <w:tcPr>
            <w:tcW w:w="1559" w:type="dxa"/>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rPr>
                <w:snapToGrid w:val="0"/>
                <w:color w:val="000000"/>
                <w:sz w:val="20"/>
              </w:rPr>
            </w:pPr>
            <w:r w:rsidRPr="00AD78CA">
              <w:rPr>
                <w:snapToGrid w:val="0"/>
                <w:color w:val="000000"/>
                <w:sz w:val="20"/>
              </w:rPr>
              <w:t>Decimal</w:t>
            </w:r>
          </w:p>
        </w:tc>
      </w:tr>
      <w:tr w:rsidR="00277C68" w:rsidRPr="00AD78CA" w:rsidTr="007D7A5D">
        <w:trPr>
          <w:cantSplit/>
          <w:trHeight w:val="276"/>
        </w:trPr>
        <w:tc>
          <w:tcPr>
            <w:tcW w:w="283" w:type="dxa"/>
            <w:vMerge w:val="restart"/>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83" w:type="dxa"/>
            <w:vMerge w:val="restart"/>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88" w:type="dxa"/>
            <w:vMerge w:val="restart"/>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548" w:type="dxa"/>
            <w:gridSpan w:val="2"/>
            <w:tcBorders>
              <w:top w:val="single" w:sz="4" w:space="0" w:color="auto"/>
              <w:left w:val="single" w:sz="4" w:space="0" w:color="auto"/>
              <w:bottom w:val="single" w:sz="4" w:space="0" w:color="auto"/>
              <w:right w:val="single" w:sz="4" w:space="0" w:color="auto"/>
            </w:tcBorders>
          </w:tcPr>
          <w:p w:rsidR="00277C68" w:rsidRPr="00AD78CA" w:rsidRDefault="00277C68" w:rsidP="00265E67">
            <w:pPr>
              <w:spacing w:after="0"/>
              <w:ind w:left="0"/>
              <w:rPr>
                <w:snapToGrid w:val="0"/>
                <w:color w:val="000000"/>
                <w:sz w:val="20"/>
              </w:rPr>
            </w:pPr>
            <w:r w:rsidRPr="00AD78CA">
              <w:rPr>
                <w:snapToGrid w:val="0"/>
                <w:color w:val="000000"/>
                <w:sz w:val="20"/>
              </w:rPr>
              <w:t>VatTotalsAmount</w:t>
            </w:r>
          </w:p>
        </w:tc>
        <w:tc>
          <w:tcPr>
            <w:tcW w:w="6368" w:type="dxa"/>
            <w:gridSpan w:val="2"/>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rPr>
                <w:snapToGrid w:val="0"/>
                <w:color w:val="000000"/>
                <w:sz w:val="20"/>
              </w:rPr>
            </w:pPr>
            <w:r w:rsidRPr="00AD78CA">
              <w:rPr>
                <w:snapToGrid w:val="0"/>
                <w:color w:val="000000"/>
                <w:sz w:val="20"/>
              </w:rPr>
              <w:t>Sum totalt MVA-beløp</w:t>
            </w:r>
          </w:p>
        </w:tc>
        <w:tc>
          <w:tcPr>
            <w:tcW w:w="1003" w:type="dxa"/>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jc w:val="center"/>
              <w:rPr>
                <w:snapToGrid w:val="0"/>
                <w:color w:val="000000"/>
                <w:sz w:val="20"/>
              </w:rPr>
            </w:pPr>
            <w:r w:rsidRPr="00AD78CA">
              <w:rPr>
                <w:snapToGrid w:val="0"/>
                <w:color w:val="000000"/>
                <w:sz w:val="20"/>
              </w:rPr>
              <w:t>M</w:t>
            </w:r>
          </w:p>
        </w:tc>
        <w:tc>
          <w:tcPr>
            <w:tcW w:w="1418" w:type="dxa"/>
            <w:tcBorders>
              <w:top w:val="single" w:sz="4" w:space="0" w:color="auto"/>
              <w:left w:val="single" w:sz="4" w:space="0" w:color="auto"/>
              <w:bottom w:val="single" w:sz="4" w:space="0" w:color="auto"/>
              <w:right w:val="single" w:sz="4" w:space="0" w:color="auto"/>
            </w:tcBorders>
          </w:tcPr>
          <w:p w:rsidR="00277C68" w:rsidRPr="00AD78CA" w:rsidRDefault="00265E67" w:rsidP="00265E67">
            <w:pPr>
              <w:spacing w:after="0"/>
              <w:ind w:left="0"/>
              <w:jc w:val="center"/>
              <w:rPr>
                <w:snapToGrid w:val="0"/>
                <w:color w:val="000000"/>
                <w:sz w:val="20"/>
              </w:rPr>
            </w:pPr>
            <w:r>
              <w:rPr>
                <w:snapToGrid w:val="0"/>
                <w:color w:val="000000"/>
                <w:sz w:val="20"/>
              </w:rPr>
              <w:t>1</w:t>
            </w:r>
          </w:p>
        </w:tc>
        <w:tc>
          <w:tcPr>
            <w:tcW w:w="1559" w:type="dxa"/>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rPr>
                <w:snapToGrid w:val="0"/>
                <w:color w:val="000000"/>
                <w:sz w:val="20"/>
              </w:rPr>
            </w:pPr>
            <w:r w:rsidRPr="00AD78CA">
              <w:rPr>
                <w:snapToGrid w:val="0"/>
                <w:color w:val="000000"/>
                <w:sz w:val="20"/>
              </w:rPr>
              <w:t>Decimal</w:t>
            </w:r>
          </w:p>
        </w:tc>
      </w:tr>
      <w:tr w:rsidR="00277C68" w:rsidRPr="00AD78CA" w:rsidTr="007D7A5D">
        <w:trPr>
          <w:cantSplit/>
          <w:trHeight w:val="276"/>
        </w:trPr>
        <w:tc>
          <w:tcPr>
            <w:tcW w:w="283" w:type="dxa"/>
            <w:vMerge/>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83" w:type="dxa"/>
            <w:vMerge/>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88" w:type="dxa"/>
            <w:vMerge/>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548" w:type="dxa"/>
            <w:gridSpan w:val="2"/>
            <w:tcBorders>
              <w:top w:val="single" w:sz="4" w:space="0" w:color="auto"/>
              <w:left w:val="single" w:sz="4" w:space="0" w:color="auto"/>
              <w:bottom w:val="single" w:sz="4" w:space="0" w:color="auto"/>
              <w:right w:val="single" w:sz="4" w:space="0" w:color="auto"/>
            </w:tcBorders>
          </w:tcPr>
          <w:p w:rsidR="00277C68" w:rsidRPr="00AD78CA" w:rsidRDefault="00277C68" w:rsidP="00265E67">
            <w:pPr>
              <w:spacing w:after="0"/>
              <w:ind w:left="0"/>
              <w:rPr>
                <w:snapToGrid w:val="0"/>
                <w:color w:val="000000"/>
                <w:sz w:val="20"/>
              </w:rPr>
            </w:pPr>
            <w:r w:rsidRPr="00AD78CA">
              <w:rPr>
                <w:snapToGrid w:val="0"/>
                <w:color w:val="000000"/>
                <w:sz w:val="20"/>
              </w:rPr>
              <w:t>NetAmount</w:t>
            </w:r>
          </w:p>
        </w:tc>
        <w:tc>
          <w:tcPr>
            <w:tcW w:w="6368" w:type="dxa"/>
            <w:gridSpan w:val="2"/>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rPr>
                <w:snapToGrid w:val="0"/>
                <w:color w:val="000000"/>
                <w:sz w:val="20"/>
              </w:rPr>
            </w:pPr>
            <w:r w:rsidRPr="00AD78CA">
              <w:rPr>
                <w:snapToGrid w:val="0"/>
                <w:color w:val="000000"/>
                <w:sz w:val="20"/>
              </w:rPr>
              <w:t>Nettobeløp</w:t>
            </w:r>
            <w:r>
              <w:rPr>
                <w:snapToGrid w:val="0"/>
                <w:color w:val="000000"/>
                <w:sz w:val="20"/>
              </w:rPr>
              <w:t>:</w:t>
            </w:r>
            <w:r w:rsidRPr="00AD78CA">
              <w:rPr>
                <w:snapToGrid w:val="0"/>
                <w:color w:val="000000"/>
                <w:sz w:val="20"/>
              </w:rPr>
              <w:t xml:space="preserve"> Fakturabeløp uten MVA</w:t>
            </w:r>
          </w:p>
        </w:tc>
        <w:tc>
          <w:tcPr>
            <w:tcW w:w="1003" w:type="dxa"/>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jc w:val="center"/>
              <w:rPr>
                <w:snapToGrid w:val="0"/>
                <w:color w:val="000000"/>
                <w:sz w:val="20"/>
              </w:rPr>
            </w:pPr>
            <w:r w:rsidRPr="00AD78CA">
              <w:rPr>
                <w:snapToGrid w:val="0"/>
                <w:color w:val="000000"/>
                <w:sz w:val="20"/>
              </w:rPr>
              <w:t>M</w:t>
            </w:r>
          </w:p>
        </w:tc>
        <w:tc>
          <w:tcPr>
            <w:tcW w:w="1418" w:type="dxa"/>
            <w:tcBorders>
              <w:top w:val="single" w:sz="4" w:space="0" w:color="auto"/>
              <w:left w:val="single" w:sz="4" w:space="0" w:color="auto"/>
              <w:bottom w:val="single" w:sz="4" w:space="0" w:color="auto"/>
              <w:right w:val="single" w:sz="4" w:space="0" w:color="auto"/>
            </w:tcBorders>
          </w:tcPr>
          <w:p w:rsidR="00277C68" w:rsidRPr="00AD78CA" w:rsidRDefault="00265E67" w:rsidP="00265E67">
            <w:pPr>
              <w:spacing w:after="0"/>
              <w:ind w:left="0"/>
              <w:jc w:val="center"/>
              <w:rPr>
                <w:snapToGrid w:val="0"/>
                <w:color w:val="000000"/>
                <w:sz w:val="20"/>
              </w:rPr>
            </w:pPr>
            <w:r>
              <w:rPr>
                <w:snapToGrid w:val="0"/>
                <w:color w:val="000000"/>
                <w:sz w:val="20"/>
              </w:rPr>
              <w:t>1</w:t>
            </w:r>
          </w:p>
        </w:tc>
        <w:tc>
          <w:tcPr>
            <w:tcW w:w="1559" w:type="dxa"/>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rPr>
                <w:snapToGrid w:val="0"/>
                <w:color w:val="000000"/>
                <w:sz w:val="20"/>
              </w:rPr>
            </w:pPr>
            <w:r w:rsidRPr="00AD78CA">
              <w:rPr>
                <w:snapToGrid w:val="0"/>
                <w:color w:val="000000"/>
                <w:sz w:val="20"/>
              </w:rPr>
              <w:t>Decimal</w:t>
            </w:r>
          </w:p>
        </w:tc>
      </w:tr>
      <w:tr w:rsidR="00277C68" w:rsidRPr="00AD78CA" w:rsidTr="007D7A5D">
        <w:trPr>
          <w:cantSplit/>
          <w:trHeight w:val="276"/>
        </w:trPr>
        <w:tc>
          <w:tcPr>
            <w:tcW w:w="283" w:type="dxa"/>
            <w:vMerge/>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83" w:type="dxa"/>
            <w:vMerge/>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88" w:type="dxa"/>
            <w:vMerge/>
            <w:tcBorders>
              <w:left w:val="single" w:sz="4" w:space="0" w:color="auto"/>
              <w:bottom w:val="single" w:sz="4" w:space="0" w:color="auto"/>
              <w:right w:val="single" w:sz="4" w:space="0" w:color="auto"/>
            </w:tcBorders>
          </w:tcPr>
          <w:p w:rsidR="00277C68" w:rsidRPr="00AD78CA" w:rsidRDefault="00277C68">
            <w:pPr>
              <w:spacing w:after="0"/>
              <w:ind w:left="0"/>
              <w:rPr>
                <w:snapToGrid w:val="0"/>
                <w:color w:val="000000"/>
                <w:sz w:val="20"/>
              </w:rPr>
            </w:pPr>
          </w:p>
        </w:tc>
        <w:tc>
          <w:tcPr>
            <w:tcW w:w="2548" w:type="dxa"/>
            <w:gridSpan w:val="2"/>
            <w:tcBorders>
              <w:top w:val="single" w:sz="4" w:space="0" w:color="auto"/>
              <w:left w:val="single" w:sz="4" w:space="0" w:color="auto"/>
              <w:bottom w:val="single" w:sz="4" w:space="0" w:color="auto"/>
              <w:right w:val="single" w:sz="4" w:space="0" w:color="auto"/>
            </w:tcBorders>
          </w:tcPr>
          <w:p w:rsidR="00277C68" w:rsidRPr="00AD78CA" w:rsidRDefault="00277C68" w:rsidP="00265E67">
            <w:pPr>
              <w:spacing w:after="0"/>
              <w:ind w:left="0"/>
              <w:rPr>
                <w:snapToGrid w:val="0"/>
                <w:color w:val="000000"/>
                <w:sz w:val="20"/>
              </w:rPr>
            </w:pPr>
            <w:r w:rsidRPr="00AD78CA">
              <w:rPr>
                <w:snapToGrid w:val="0"/>
                <w:color w:val="000000"/>
                <w:sz w:val="20"/>
              </w:rPr>
              <w:t>RoundingAmount</w:t>
            </w:r>
          </w:p>
        </w:tc>
        <w:tc>
          <w:tcPr>
            <w:tcW w:w="6368" w:type="dxa"/>
            <w:gridSpan w:val="2"/>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rPr>
                <w:snapToGrid w:val="0"/>
                <w:color w:val="000000"/>
                <w:sz w:val="20"/>
              </w:rPr>
            </w:pPr>
            <w:r w:rsidRPr="00AD78CA">
              <w:rPr>
                <w:snapToGrid w:val="0"/>
                <w:color w:val="000000"/>
                <w:sz w:val="20"/>
              </w:rPr>
              <w:t>Øresavrunding</w:t>
            </w:r>
            <w:r>
              <w:rPr>
                <w:snapToGrid w:val="0"/>
                <w:color w:val="000000"/>
                <w:sz w:val="20"/>
              </w:rPr>
              <w:t>:</w:t>
            </w:r>
            <w:r w:rsidRPr="00AD78CA">
              <w:rPr>
                <w:snapToGrid w:val="0"/>
                <w:color w:val="000000"/>
                <w:sz w:val="20"/>
              </w:rPr>
              <w:t xml:space="preserve"> På totalt </w:t>
            </w:r>
            <w:r w:rsidR="00B02AB1">
              <w:rPr>
                <w:snapToGrid w:val="0"/>
                <w:color w:val="000000"/>
                <w:sz w:val="20"/>
              </w:rPr>
              <w:t>bruttobeløp</w:t>
            </w:r>
          </w:p>
        </w:tc>
        <w:tc>
          <w:tcPr>
            <w:tcW w:w="1003" w:type="dxa"/>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277C68" w:rsidRPr="00AD78CA" w:rsidRDefault="00265E67" w:rsidP="00265E67">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rPr>
                <w:snapToGrid w:val="0"/>
                <w:color w:val="000000"/>
                <w:sz w:val="20"/>
              </w:rPr>
            </w:pPr>
            <w:r w:rsidRPr="00AD78CA">
              <w:rPr>
                <w:snapToGrid w:val="0"/>
                <w:color w:val="000000"/>
                <w:sz w:val="20"/>
              </w:rPr>
              <w:t>Decimal</w:t>
            </w:r>
          </w:p>
        </w:tc>
      </w:tr>
      <w:tr w:rsidR="00277C68" w:rsidRPr="00AD78CA" w:rsidTr="007D7A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83" w:type="dxa"/>
            <w:tcBorders>
              <w:top w:val="nil"/>
              <w:left w:val="single" w:sz="4" w:space="0" w:color="auto"/>
              <w:bottom w:val="nil"/>
              <w:right w:val="single" w:sz="4" w:space="0" w:color="auto"/>
            </w:tcBorders>
          </w:tcPr>
          <w:p w:rsidR="00277C68" w:rsidRPr="00AD78CA" w:rsidRDefault="00277C68">
            <w:pPr>
              <w:spacing w:after="0"/>
              <w:ind w:left="0"/>
              <w:rPr>
                <w:b/>
                <w:snapToGrid w:val="0"/>
                <w:color w:val="000000"/>
                <w:sz w:val="20"/>
              </w:rPr>
            </w:pPr>
          </w:p>
        </w:tc>
        <w:tc>
          <w:tcPr>
            <w:tcW w:w="283" w:type="dxa"/>
            <w:tcBorders>
              <w:top w:val="nil"/>
              <w:left w:val="single" w:sz="4" w:space="0" w:color="auto"/>
              <w:bottom w:val="nil"/>
              <w:right w:val="single" w:sz="4" w:space="0" w:color="auto"/>
            </w:tcBorders>
          </w:tcPr>
          <w:p w:rsidR="00277C68" w:rsidRPr="00AD78CA" w:rsidRDefault="00277C68">
            <w:pPr>
              <w:spacing w:after="0"/>
              <w:ind w:left="0"/>
              <w:rPr>
                <w:b/>
                <w:snapToGrid w:val="0"/>
                <w:color w:val="000000"/>
                <w:sz w:val="20"/>
              </w:rPr>
            </w:pPr>
          </w:p>
        </w:tc>
        <w:tc>
          <w:tcPr>
            <w:tcW w:w="2836" w:type="dxa"/>
            <w:gridSpan w:val="3"/>
            <w:tcBorders>
              <w:left w:val="single" w:sz="4" w:space="0" w:color="auto"/>
              <w:right w:val="single" w:sz="4" w:space="0" w:color="auto"/>
            </w:tcBorders>
          </w:tcPr>
          <w:p w:rsidR="00277C68" w:rsidRPr="00AD78CA" w:rsidRDefault="00277C68" w:rsidP="00265E67">
            <w:pPr>
              <w:spacing w:after="0"/>
              <w:ind w:left="0"/>
              <w:rPr>
                <w:b/>
                <w:snapToGrid w:val="0"/>
                <w:color w:val="000000"/>
                <w:sz w:val="20"/>
              </w:rPr>
            </w:pPr>
            <w:r w:rsidRPr="00AD78CA">
              <w:rPr>
                <w:b/>
                <w:snapToGrid w:val="0"/>
                <w:color w:val="000000"/>
                <w:sz w:val="20"/>
              </w:rPr>
              <w:t>VatTotalsInfo</w:t>
            </w:r>
          </w:p>
        </w:tc>
        <w:tc>
          <w:tcPr>
            <w:tcW w:w="6368" w:type="dxa"/>
            <w:gridSpan w:val="2"/>
          </w:tcPr>
          <w:p w:rsidR="00277C68" w:rsidRPr="00AD78CA" w:rsidRDefault="00277C68">
            <w:pPr>
              <w:spacing w:after="0"/>
              <w:ind w:left="0"/>
              <w:rPr>
                <w:b/>
                <w:snapToGrid w:val="0"/>
                <w:color w:val="000000"/>
                <w:sz w:val="20"/>
              </w:rPr>
            </w:pPr>
            <w:r>
              <w:rPr>
                <w:b/>
                <w:snapToGrid w:val="0"/>
                <w:color w:val="000000"/>
                <w:sz w:val="20"/>
              </w:rPr>
              <w:t>MVA</w:t>
            </w:r>
            <w:r w:rsidRPr="00AD78CA">
              <w:rPr>
                <w:b/>
                <w:snapToGrid w:val="0"/>
                <w:color w:val="000000"/>
                <w:sz w:val="20"/>
              </w:rPr>
              <w:t>-spesifikasjon</w:t>
            </w:r>
            <w:r>
              <w:rPr>
                <w:b/>
                <w:snapToGrid w:val="0"/>
                <w:color w:val="000000"/>
                <w:sz w:val="20"/>
              </w:rPr>
              <w:t>:</w:t>
            </w:r>
            <w:r w:rsidRPr="00AD78CA">
              <w:rPr>
                <w:b/>
                <w:snapToGrid w:val="0"/>
                <w:color w:val="000000"/>
                <w:sz w:val="20"/>
              </w:rPr>
              <w:t xml:space="preserve"> Spesifisering av sum MVA pr. Sats.</w:t>
            </w:r>
            <w:r w:rsidRPr="00AD78CA">
              <w:rPr>
                <w:b/>
                <w:snapToGrid w:val="0"/>
                <w:color w:val="000000"/>
                <w:sz w:val="20"/>
              </w:rPr>
              <w:br/>
              <w:t>Null eller mange forekomster</w:t>
            </w:r>
            <w:r w:rsidR="00573B5C">
              <w:rPr>
                <w:b/>
                <w:snapToGrid w:val="0"/>
                <w:color w:val="000000"/>
                <w:sz w:val="20"/>
              </w:rPr>
              <w:t>. Det anbefales at man også inkluderer sum for mva-sats 0 (null) når man bruker elementet.</w:t>
            </w:r>
          </w:p>
        </w:tc>
        <w:tc>
          <w:tcPr>
            <w:tcW w:w="1003" w:type="dxa"/>
          </w:tcPr>
          <w:p w:rsidR="00277C68" w:rsidRPr="00AD78CA" w:rsidRDefault="00277C68">
            <w:pPr>
              <w:spacing w:after="0"/>
              <w:ind w:left="0"/>
              <w:jc w:val="center"/>
              <w:rPr>
                <w:b/>
                <w:snapToGrid w:val="0"/>
                <w:color w:val="000000"/>
                <w:sz w:val="20"/>
              </w:rPr>
            </w:pPr>
            <w:r w:rsidRPr="00AD78CA">
              <w:rPr>
                <w:b/>
                <w:snapToGrid w:val="0"/>
                <w:color w:val="000000"/>
                <w:sz w:val="20"/>
              </w:rPr>
              <w:t>K</w:t>
            </w:r>
          </w:p>
        </w:tc>
        <w:tc>
          <w:tcPr>
            <w:tcW w:w="1418" w:type="dxa"/>
          </w:tcPr>
          <w:p w:rsidR="00277C68" w:rsidRPr="00AD78CA" w:rsidRDefault="00265E67" w:rsidP="00265E67">
            <w:pPr>
              <w:spacing w:after="0"/>
              <w:ind w:left="0"/>
              <w:jc w:val="center"/>
              <w:rPr>
                <w:b/>
                <w:snapToGrid w:val="0"/>
                <w:color w:val="000000"/>
                <w:sz w:val="20"/>
              </w:rPr>
            </w:pPr>
            <w:r>
              <w:rPr>
                <w:snapToGrid w:val="0"/>
                <w:color w:val="000000"/>
                <w:sz w:val="20"/>
              </w:rPr>
              <w:t>0..</w:t>
            </w:r>
            <w:r w:rsidR="002930F1">
              <w:rPr>
                <w:snapToGrid w:val="0"/>
                <w:color w:val="000000"/>
                <w:sz w:val="20"/>
              </w:rPr>
              <w:t>*</w:t>
            </w:r>
          </w:p>
        </w:tc>
        <w:tc>
          <w:tcPr>
            <w:tcW w:w="1559" w:type="dxa"/>
          </w:tcPr>
          <w:p w:rsidR="00277C68" w:rsidRPr="00AD78CA" w:rsidRDefault="00295AEF">
            <w:pPr>
              <w:spacing w:after="0"/>
              <w:ind w:left="0"/>
              <w:rPr>
                <w:b/>
                <w:snapToGrid w:val="0"/>
                <w:color w:val="000000"/>
                <w:sz w:val="20"/>
              </w:rPr>
            </w:pPr>
            <w:r w:rsidRPr="00126010">
              <w:rPr>
                <w:b/>
                <w:snapToGrid w:val="0"/>
                <w:color w:val="000000"/>
                <w:sz w:val="20"/>
              </w:rPr>
              <w:t>VatInfoType</w:t>
            </w:r>
          </w:p>
        </w:tc>
      </w:tr>
      <w:tr w:rsidR="00277C68" w:rsidRPr="00AD78CA" w:rsidTr="007D7A5D">
        <w:trPr>
          <w:cantSplit/>
        </w:trPr>
        <w:tc>
          <w:tcPr>
            <w:tcW w:w="283" w:type="dxa"/>
            <w:vMerge w:val="restart"/>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83" w:type="dxa"/>
            <w:vMerge w:val="restart"/>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88" w:type="dxa"/>
            <w:vMerge w:val="restart"/>
            <w:tcBorders>
              <w:top w:val="single" w:sz="4" w:space="0" w:color="auto"/>
              <w:left w:val="single" w:sz="4" w:space="0" w:color="auto"/>
              <w:right w:val="single" w:sz="4" w:space="0" w:color="auto"/>
            </w:tcBorders>
          </w:tcPr>
          <w:p w:rsidR="00277C68" w:rsidRPr="00AD78CA" w:rsidRDefault="00277C68">
            <w:pPr>
              <w:spacing w:after="0"/>
              <w:ind w:left="0"/>
              <w:rPr>
                <w:snapToGrid w:val="0"/>
                <w:color w:val="000000"/>
                <w:sz w:val="20"/>
              </w:rPr>
            </w:pPr>
          </w:p>
        </w:tc>
        <w:tc>
          <w:tcPr>
            <w:tcW w:w="2548" w:type="dxa"/>
            <w:gridSpan w:val="2"/>
            <w:tcBorders>
              <w:top w:val="single" w:sz="4" w:space="0" w:color="auto"/>
              <w:left w:val="single" w:sz="4" w:space="0" w:color="auto"/>
              <w:bottom w:val="single" w:sz="4" w:space="0" w:color="auto"/>
              <w:right w:val="single" w:sz="4" w:space="0" w:color="auto"/>
            </w:tcBorders>
          </w:tcPr>
          <w:p w:rsidR="00277C68" w:rsidRPr="00AD78CA" w:rsidRDefault="00277C68" w:rsidP="00265E67">
            <w:pPr>
              <w:spacing w:after="0"/>
              <w:ind w:left="0"/>
              <w:rPr>
                <w:snapToGrid w:val="0"/>
                <w:color w:val="000000"/>
                <w:sz w:val="20"/>
              </w:rPr>
            </w:pPr>
            <w:r w:rsidRPr="00AD78CA">
              <w:rPr>
                <w:snapToGrid w:val="0"/>
                <w:color w:val="000000"/>
                <w:sz w:val="20"/>
              </w:rPr>
              <w:t>VatPercent</w:t>
            </w:r>
          </w:p>
        </w:tc>
        <w:tc>
          <w:tcPr>
            <w:tcW w:w="6368" w:type="dxa"/>
            <w:gridSpan w:val="2"/>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rPr>
                <w:snapToGrid w:val="0"/>
                <w:color w:val="000000"/>
                <w:sz w:val="20"/>
              </w:rPr>
            </w:pPr>
            <w:r w:rsidRPr="00AD78CA">
              <w:rPr>
                <w:snapToGrid w:val="0"/>
                <w:color w:val="000000"/>
                <w:sz w:val="20"/>
              </w:rPr>
              <w:t>MVA-</w:t>
            </w:r>
            <w:proofErr w:type="gramStart"/>
            <w:r w:rsidRPr="00AD78CA">
              <w:rPr>
                <w:snapToGrid w:val="0"/>
                <w:color w:val="000000"/>
                <w:sz w:val="20"/>
              </w:rPr>
              <w:t>prosent</w:t>
            </w:r>
            <w:r>
              <w:rPr>
                <w:snapToGrid w:val="0"/>
                <w:color w:val="000000"/>
                <w:sz w:val="20"/>
              </w:rPr>
              <w:t>:  F</w:t>
            </w:r>
            <w:proofErr w:type="gramEnd"/>
            <w:r>
              <w:rPr>
                <w:snapToGrid w:val="0"/>
                <w:color w:val="000000"/>
                <w:sz w:val="20"/>
              </w:rPr>
              <w:t xml:space="preserve">.eks. </w:t>
            </w:r>
            <w:r w:rsidRPr="00AD78CA">
              <w:rPr>
                <w:snapToGrid w:val="0"/>
                <w:color w:val="000000"/>
                <w:sz w:val="20"/>
              </w:rPr>
              <w:t>0, 7, 11 eller 25</w:t>
            </w:r>
          </w:p>
        </w:tc>
        <w:tc>
          <w:tcPr>
            <w:tcW w:w="1003" w:type="dxa"/>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277C68" w:rsidRPr="00AD78CA" w:rsidRDefault="00265E67" w:rsidP="00265E67">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rPr>
                <w:snapToGrid w:val="0"/>
                <w:color w:val="000000"/>
                <w:sz w:val="20"/>
              </w:rPr>
            </w:pPr>
            <w:r w:rsidRPr="00AD78CA">
              <w:rPr>
                <w:snapToGrid w:val="0"/>
                <w:color w:val="000000"/>
                <w:sz w:val="20"/>
              </w:rPr>
              <w:t>Decimal</w:t>
            </w:r>
          </w:p>
        </w:tc>
      </w:tr>
      <w:tr w:rsidR="00277C68" w:rsidRPr="00AD78CA" w:rsidTr="007D7A5D">
        <w:trPr>
          <w:cantSplit/>
        </w:trPr>
        <w:tc>
          <w:tcPr>
            <w:tcW w:w="283" w:type="dxa"/>
            <w:vMerge/>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83" w:type="dxa"/>
            <w:vMerge/>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88" w:type="dxa"/>
            <w:vMerge/>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548" w:type="dxa"/>
            <w:gridSpan w:val="2"/>
            <w:tcBorders>
              <w:top w:val="single" w:sz="4" w:space="0" w:color="auto"/>
              <w:left w:val="single" w:sz="4" w:space="0" w:color="auto"/>
              <w:bottom w:val="single" w:sz="4" w:space="0" w:color="auto"/>
              <w:right w:val="single" w:sz="4" w:space="0" w:color="auto"/>
            </w:tcBorders>
          </w:tcPr>
          <w:p w:rsidR="00277C68" w:rsidRPr="00AD78CA" w:rsidRDefault="00277C68" w:rsidP="00265E67">
            <w:pPr>
              <w:spacing w:after="0"/>
              <w:ind w:left="0"/>
              <w:rPr>
                <w:snapToGrid w:val="0"/>
                <w:color w:val="000000"/>
                <w:sz w:val="20"/>
              </w:rPr>
            </w:pPr>
            <w:r w:rsidRPr="00AD78CA">
              <w:rPr>
                <w:snapToGrid w:val="0"/>
                <w:color w:val="000000"/>
                <w:sz w:val="20"/>
              </w:rPr>
              <w:t>VatBaseAmount</w:t>
            </w:r>
          </w:p>
        </w:tc>
        <w:tc>
          <w:tcPr>
            <w:tcW w:w="6368" w:type="dxa"/>
            <w:gridSpan w:val="2"/>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rPr>
                <w:snapToGrid w:val="0"/>
                <w:color w:val="000000"/>
                <w:sz w:val="20"/>
              </w:rPr>
            </w:pPr>
            <w:r w:rsidRPr="00AD78CA">
              <w:rPr>
                <w:snapToGrid w:val="0"/>
                <w:color w:val="000000"/>
                <w:sz w:val="20"/>
              </w:rPr>
              <w:t>MVA-grunnlag</w:t>
            </w:r>
            <w:r>
              <w:rPr>
                <w:snapToGrid w:val="0"/>
                <w:color w:val="000000"/>
                <w:sz w:val="20"/>
              </w:rPr>
              <w:t>:</w:t>
            </w:r>
            <w:r w:rsidRPr="00AD78CA">
              <w:rPr>
                <w:snapToGrid w:val="0"/>
                <w:color w:val="000000"/>
                <w:sz w:val="20"/>
              </w:rPr>
              <w:t xml:space="preserve"> Totalt grunnlag for MVA-beregningen for den aktuelle prosentsatsen</w:t>
            </w:r>
          </w:p>
        </w:tc>
        <w:tc>
          <w:tcPr>
            <w:tcW w:w="1003" w:type="dxa"/>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277C68" w:rsidRPr="00AD78CA" w:rsidRDefault="00265E67" w:rsidP="00265E67">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rPr>
                <w:snapToGrid w:val="0"/>
                <w:color w:val="000000"/>
                <w:sz w:val="20"/>
              </w:rPr>
            </w:pPr>
            <w:r w:rsidRPr="00AD78CA">
              <w:rPr>
                <w:snapToGrid w:val="0"/>
                <w:color w:val="000000"/>
                <w:sz w:val="20"/>
              </w:rPr>
              <w:t>Decimal</w:t>
            </w:r>
          </w:p>
        </w:tc>
      </w:tr>
      <w:tr w:rsidR="00277C68" w:rsidRPr="00AD78CA" w:rsidTr="007D7A5D">
        <w:trPr>
          <w:cantSplit/>
        </w:trPr>
        <w:tc>
          <w:tcPr>
            <w:tcW w:w="283" w:type="dxa"/>
            <w:vMerge/>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83" w:type="dxa"/>
            <w:vMerge/>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88" w:type="dxa"/>
            <w:vMerge/>
            <w:tcBorders>
              <w:left w:val="single" w:sz="4" w:space="0" w:color="auto"/>
              <w:bottom w:val="single" w:sz="4" w:space="0" w:color="auto"/>
              <w:right w:val="single" w:sz="4" w:space="0" w:color="auto"/>
            </w:tcBorders>
          </w:tcPr>
          <w:p w:rsidR="00277C68" w:rsidRPr="00AD78CA" w:rsidRDefault="00277C68">
            <w:pPr>
              <w:spacing w:after="0"/>
              <w:ind w:left="0"/>
              <w:rPr>
                <w:snapToGrid w:val="0"/>
                <w:color w:val="000000"/>
                <w:sz w:val="20"/>
              </w:rPr>
            </w:pPr>
          </w:p>
        </w:tc>
        <w:tc>
          <w:tcPr>
            <w:tcW w:w="2548" w:type="dxa"/>
            <w:gridSpan w:val="2"/>
            <w:tcBorders>
              <w:top w:val="single" w:sz="4" w:space="0" w:color="auto"/>
              <w:left w:val="single" w:sz="4" w:space="0" w:color="auto"/>
              <w:bottom w:val="single" w:sz="4" w:space="0" w:color="auto"/>
              <w:right w:val="single" w:sz="4" w:space="0" w:color="auto"/>
            </w:tcBorders>
          </w:tcPr>
          <w:p w:rsidR="00277C68" w:rsidRPr="00AD78CA" w:rsidRDefault="00277C68" w:rsidP="00265E67">
            <w:pPr>
              <w:spacing w:after="0"/>
              <w:ind w:left="0"/>
              <w:rPr>
                <w:snapToGrid w:val="0"/>
                <w:color w:val="000000"/>
                <w:sz w:val="20"/>
              </w:rPr>
            </w:pPr>
            <w:r w:rsidRPr="00AD78CA">
              <w:rPr>
                <w:snapToGrid w:val="0"/>
                <w:color w:val="000000"/>
                <w:sz w:val="20"/>
              </w:rPr>
              <w:t>VatAmount</w:t>
            </w:r>
          </w:p>
        </w:tc>
        <w:tc>
          <w:tcPr>
            <w:tcW w:w="6368" w:type="dxa"/>
            <w:gridSpan w:val="2"/>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rPr>
                <w:snapToGrid w:val="0"/>
                <w:color w:val="000000"/>
                <w:sz w:val="20"/>
              </w:rPr>
            </w:pPr>
            <w:r w:rsidRPr="00AD78CA">
              <w:rPr>
                <w:snapToGrid w:val="0"/>
                <w:color w:val="000000"/>
                <w:sz w:val="20"/>
              </w:rPr>
              <w:t>MVA-beløp</w:t>
            </w:r>
            <w:r>
              <w:rPr>
                <w:snapToGrid w:val="0"/>
                <w:color w:val="000000"/>
                <w:sz w:val="20"/>
              </w:rPr>
              <w:t>:</w:t>
            </w:r>
            <w:r w:rsidRPr="00AD78CA">
              <w:rPr>
                <w:snapToGrid w:val="0"/>
                <w:color w:val="000000"/>
                <w:sz w:val="20"/>
              </w:rPr>
              <w:t xml:space="preserve"> Totalt beløp for den aktuelle prosentsatsen</w:t>
            </w:r>
          </w:p>
        </w:tc>
        <w:tc>
          <w:tcPr>
            <w:tcW w:w="1003" w:type="dxa"/>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277C68" w:rsidRPr="00AD78CA" w:rsidRDefault="00265E67" w:rsidP="00265E67">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rPr>
                <w:snapToGrid w:val="0"/>
                <w:color w:val="000000"/>
                <w:sz w:val="20"/>
              </w:rPr>
            </w:pPr>
            <w:r w:rsidRPr="00AD78CA">
              <w:rPr>
                <w:snapToGrid w:val="0"/>
                <w:color w:val="000000"/>
                <w:sz w:val="20"/>
              </w:rPr>
              <w:t>Decimal</w:t>
            </w:r>
          </w:p>
        </w:tc>
      </w:tr>
      <w:tr w:rsidR="007D7A5D" w:rsidRPr="00AD78CA" w:rsidTr="007D7A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83" w:type="dxa"/>
            <w:tcBorders>
              <w:top w:val="nil"/>
              <w:bottom w:val="nil"/>
            </w:tcBorders>
          </w:tcPr>
          <w:p w:rsidR="00890F29" w:rsidRPr="00AD78CA" w:rsidRDefault="00890F29" w:rsidP="000D7797">
            <w:pPr>
              <w:spacing w:after="0"/>
              <w:ind w:left="0"/>
              <w:rPr>
                <w:b/>
                <w:snapToGrid w:val="0"/>
                <w:color w:val="000000"/>
                <w:sz w:val="20"/>
              </w:rPr>
            </w:pPr>
          </w:p>
        </w:tc>
        <w:tc>
          <w:tcPr>
            <w:tcW w:w="283" w:type="dxa"/>
            <w:tcBorders>
              <w:top w:val="nil"/>
              <w:bottom w:val="nil"/>
            </w:tcBorders>
          </w:tcPr>
          <w:p w:rsidR="00890F29" w:rsidRPr="00AD78CA" w:rsidRDefault="00890F29" w:rsidP="000D7797">
            <w:pPr>
              <w:spacing w:after="0"/>
              <w:ind w:left="0"/>
              <w:rPr>
                <w:b/>
                <w:snapToGrid w:val="0"/>
                <w:color w:val="000000"/>
                <w:sz w:val="20"/>
              </w:rPr>
            </w:pPr>
          </w:p>
        </w:tc>
        <w:tc>
          <w:tcPr>
            <w:tcW w:w="288" w:type="dxa"/>
            <w:tcBorders>
              <w:top w:val="nil"/>
              <w:bottom w:val="nil"/>
            </w:tcBorders>
          </w:tcPr>
          <w:p w:rsidR="00890F29" w:rsidRPr="00AD78CA" w:rsidRDefault="00890F29" w:rsidP="000D7797">
            <w:pPr>
              <w:spacing w:after="0"/>
              <w:ind w:left="0"/>
              <w:rPr>
                <w:b/>
                <w:snapToGrid w:val="0"/>
                <w:color w:val="000000"/>
                <w:sz w:val="20"/>
              </w:rPr>
            </w:pPr>
          </w:p>
        </w:tc>
        <w:tc>
          <w:tcPr>
            <w:tcW w:w="2548" w:type="dxa"/>
            <w:gridSpan w:val="2"/>
          </w:tcPr>
          <w:p w:rsidR="00890F29" w:rsidRPr="00AD78CA" w:rsidRDefault="00890F29" w:rsidP="000D7797">
            <w:pPr>
              <w:spacing w:after="0"/>
              <w:ind w:left="0"/>
              <w:rPr>
                <w:b/>
                <w:snapToGrid w:val="0"/>
                <w:color w:val="000000"/>
                <w:sz w:val="20"/>
              </w:rPr>
            </w:pPr>
            <w:r w:rsidRPr="00AD78CA">
              <w:rPr>
                <w:b/>
                <w:snapToGrid w:val="0"/>
                <w:color w:val="000000"/>
                <w:sz w:val="20"/>
              </w:rPr>
              <w:t>ExchangeInformation</w:t>
            </w:r>
          </w:p>
        </w:tc>
        <w:tc>
          <w:tcPr>
            <w:tcW w:w="6361" w:type="dxa"/>
          </w:tcPr>
          <w:p w:rsidR="00890F29" w:rsidRPr="00AD78CA" w:rsidRDefault="00890F29" w:rsidP="000D7797">
            <w:pPr>
              <w:spacing w:after="0"/>
              <w:ind w:left="0"/>
              <w:rPr>
                <w:b/>
                <w:snapToGrid w:val="0"/>
                <w:color w:val="000000"/>
                <w:sz w:val="20"/>
              </w:rPr>
            </w:pPr>
            <w:r w:rsidRPr="00AD78CA">
              <w:rPr>
                <w:b/>
                <w:snapToGrid w:val="0"/>
                <w:color w:val="000000"/>
                <w:sz w:val="20"/>
              </w:rPr>
              <w:t>Vekslingsinformasjon</w:t>
            </w:r>
            <w:r>
              <w:rPr>
                <w:b/>
                <w:snapToGrid w:val="0"/>
                <w:color w:val="000000"/>
                <w:sz w:val="20"/>
              </w:rPr>
              <w:t xml:space="preserve">: </w:t>
            </w:r>
            <w:r w:rsidRPr="00AD78CA">
              <w:rPr>
                <w:b/>
                <w:snapToGrid w:val="0"/>
                <w:color w:val="000000"/>
                <w:sz w:val="20"/>
              </w:rPr>
              <w:t>Informasjon om beløp i annen valuta.</w:t>
            </w:r>
            <w:r w:rsidRPr="00AD78CA">
              <w:rPr>
                <w:b/>
                <w:snapToGrid w:val="0"/>
                <w:color w:val="000000"/>
                <w:sz w:val="20"/>
              </w:rPr>
              <w:br/>
              <w:t>Null eller en forekomst</w:t>
            </w:r>
          </w:p>
        </w:tc>
        <w:tc>
          <w:tcPr>
            <w:tcW w:w="1010" w:type="dxa"/>
            <w:gridSpan w:val="2"/>
          </w:tcPr>
          <w:p w:rsidR="00890F29" w:rsidRPr="00AD78CA" w:rsidRDefault="00890F29" w:rsidP="000D7797">
            <w:pPr>
              <w:spacing w:after="0"/>
              <w:ind w:left="0"/>
              <w:jc w:val="center"/>
              <w:rPr>
                <w:b/>
                <w:snapToGrid w:val="0"/>
                <w:color w:val="000000"/>
                <w:sz w:val="20"/>
              </w:rPr>
            </w:pPr>
            <w:r w:rsidRPr="00AD78CA">
              <w:rPr>
                <w:b/>
                <w:snapToGrid w:val="0"/>
                <w:color w:val="000000"/>
                <w:sz w:val="20"/>
              </w:rPr>
              <w:t>K</w:t>
            </w:r>
          </w:p>
        </w:tc>
        <w:tc>
          <w:tcPr>
            <w:tcW w:w="1418" w:type="dxa"/>
          </w:tcPr>
          <w:p w:rsidR="00890F29" w:rsidRPr="003711F7" w:rsidRDefault="00890F29" w:rsidP="00890F29">
            <w:pPr>
              <w:spacing w:after="0"/>
              <w:ind w:left="-30" w:firstLine="30"/>
              <w:jc w:val="center"/>
              <w:rPr>
                <w:b/>
                <w:snapToGrid w:val="0"/>
                <w:color w:val="000000"/>
                <w:sz w:val="20"/>
              </w:rPr>
            </w:pPr>
            <w:r w:rsidRPr="003711F7">
              <w:rPr>
                <w:b/>
                <w:snapToGrid w:val="0"/>
                <w:color w:val="000000"/>
                <w:sz w:val="20"/>
              </w:rPr>
              <w:t>0..1</w:t>
            </w:r>
          </w:p>
        </w:tc>
        <w:tc>
          <w:tcPr>
            <w:tcW w:w="1559" w:type="dxa"/>
          </w:tcPr>
          <w:p w:rsidR="00890F29" w:rsidRPr="00AD78CA" w:rsidRDefault="00890F29" w:rsidP="000D7797">
            <w:pPr>
              <w:spacing w:after="0"/>
              <w:ind w:left="0"/>
              <w:rPr>
                <w:b/>
                <w:snapToGrid w:val="0"/>
                <w:color w:val="000000"/>
                <w:sz w:val="20"/>
              </w:rPr>
            </w:pPr>
            <w:r w:rsidRPr="00AD78CA">
              <w:rPr>
                <w:b/>
                <w:snapToGrid w:val="0"/>
                <w:color w:val="000000"/>
                <w:sz w:val="20"/>
              </w:rPr>
              <w:t>ExchangeInformation</w:t>
            </w:r>
            <w:r>
              <w:rPr>
                <w:b/>
                <w:snapToGrid w:val="0"/>
                <w:color w:val="000000"/>
                <w:sz w:val="20"/>
              </w:rPr>
              <w:t>Type</w:t>
            </w:r>
          </w:p>
        </w:tc>
      </w:tr>
      <w:tr w:rsidR="007D7A5D" w:rsidRPr="00AD78CA" w:rsidTr="007D7A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83" w:type="dxa"/>
            <w:vMerge w:val="restart"/>
            <w:tcBorders>
              <w:top w:val="nil"/>
              <w:bottom w:val="single" w:sz="4" w:space="0" w:color="auto"/>
            </w:tcBorders>
          </w:tcPr>
          <w:p w:rsidR="00890F29" w:rsidRPr="00AD78CA" w:rsidRDefault="00890F29" w:rsidP="000D7797">
            <w:pPr>
              <w:spacing w:after="0"/>
              <w:ind w:left="0"/>
              <w:rPr>
                <w:snapToGrid w:val="0"/>
                <w:color w:val="000000"/>
                <w:sz w:val="20"/>
              </w:rPr>
            </w:pPr>
          </w:p>
        </w:tc>
        <w:tc>
          <w:tcPr>
            <w:tcW w:w="283" w:type="dxa"/>
            <w:vMerge w:val="restart"/>
            <w:tcBorders>
              <w:top w:val="nil"/>
              <w:bottom w:val="single" w:sz="4" w:space="0" w:color="auto"/>
            </w:tcBorders>
          </w:tcPr>
          <w:p w:rsidR="00890F29" w:rsidRPr="00AD78CA" w:rsidRDefault="00890F29" w:rsidP="000D7797">
            <w:pPr>
              <w:spacing w:after="0"/>
              <w:ind w:left="0"/>
              <w:rPr>
                <w:snapToGrid w:val="0"/>
                <w:color w:val="000000"/>
                <w:sz w:val="20"/>
              </w:rPr>
            </w:pPr>
          </w:p>
        </w:tc>
        <w:tc>
          <w:tcPr>
            <w:tcW w:w="288" w:type="dxa"/>
            <w:vMerge w:val="restart"/>
            <w:tcBorders>
              <w:top w:val="nil"/>
              <w:bottom w:val="single" w:sz="4" w:space="0" w:color="auto"/>
            </w:tcBorders>
          </w:tcPr>
          <w:p w:rsidR="00890F29" w:rsidRPr="00AD78CA" w:rsidRDefault="00890F29" w:rsidP="000D7797">
            <w:pPr>
              <w:spacing w:after="0"/>
              <w:ind w:left="0"/>
              <w:rPr>
                <w:snapToGrid w:val="0"/>
                <w:color w:val="000000"/>
                <w:sz w:val="20"/>
              </w:rPr>
            </w:pPr>
          </w:p>
        </w:tc>
        <w:tc>
          <w:tcPr>
            <w:tcW w:w="288" w:type="dxa"/>
            <w:vMerge w:val="restart"/>
          </w:tcPr>
          <w:p w:rsidR="00890F29" w:rsidRPr="00AD78CA" w:rsidRDefault="00890F29" w:rsidP="000D7797">
            <w:pPr>
              <w:spacing w:after="0"/>
              <w:ind w:left="0"/>
              <w:rPr>
                <w:snapToGrid w:val="0"/>
                <w:color w:val="000000"/>
                <w:sz w:val="20"/>
              </w:rPr>
            </w:pPr>
          </w:p>
        </w:tc>
        <w:tc>
          <w:tcPr>
            <w:tcW w:w="2260" w:type="dxa"/>
          </w:tcPr>
          <w:p w:rsidR="00890F29" w:rsidRPr="00AD78CA" w:rsidRDefault="00890F29" w:rsidP="000D7797">
            <w:pPr>
              <w:spacing w:after="0"/>
              <w:ind w:left="0"/>
              <w:rPr>
                <w:snapToGrid w:val="0"/>
                <w:color w:val="000000"/>
                <w:sz w:val="20"/>
              </w:rPr>
            </w:pPr>
            <w:r w:rsidRPr="00AD78CA">
              <w:rPr>
                <w:snapToGrid w:val="0"/>
                <w:color w:val="000000"/>
                <w:sz w:val="20"/>
              </w:rPr>
              <w:t>Currency</w:t>
            </w:r>
          </w:p>
        </w:tc>
        <w:tc>
          <w:tcPr>
            <w:tcW w:w="6361" w:type="dxa"/>
          </w:tcPr>
          <w:p w:rsidR="00890F29" w:rsidRPr="00890F29" w:rsidRDefault="00890F29" w:rsidP="000D7797">
            <w:pPr>
              <w:spacing w:after="0"/>
              <w:ind w:left="0"/>
              <w:rPr>
                <w:snapToGrid w:val="0"/>
                <w:color w:val="000000"/>
                <w:sz w:val="20"/>
                <w:lang w:val="fi-FI"/>
              </w:rPr>
            </w:pPr>
            <w:r w:rsidRPr="00890F29">
              <w:rPr>
                <w:snapToGrid w:val="0"/>
                <w:color w:val="000000"/>
                <w:sz w:val="20"/>
                <w:lang w:val="fi-FI"/>
              </w:rPr>
              <w:t>Valutakode: ISO Alpha kode (3 tegn) ISO 4217</w:t>
            </w:r>
          </w:p>
        </w:tc>
        <w:tc>
          <w:tcPr>
            <w:tcW w:w="1010" w:type="dxa"/>
            <w:gridSpan w:val="2"/>
          </w:tcPr>
          <w:p w:rsidR="00890F29" w:rsidRPr="00AD78CA" w:rsidRDefault="00890F29" w:rsidP="000D7797">
            <w:pPr>
              <w:spacing w:after="0"/>
              <w:ind w:left="0"/>
              <w:jc w:val="center"/>
              <w:rPr>
                <w:snapToGrid w:val="0"/>
                <w:color w:val="000000"/>
                <w:sz w:val="20"/>
              </w:rPr>
            </w:pPr>
            <w:r w:rsidRPr="00AD78CA">
              <w:rPr>
                <w:snapToGrid w:val="0"/>
                <w:color w:val="000000"/>
                <w:sz w:val="20"/>
              </w:rPr>
              <w:t>M</w:t>
            </w:r>
          </w:p>
        </w:tc>
        <w:tc>
          <w:tcPr>
            <w:tcW w:w="1418" w:type="dxa"/>
          </w:tcPr>
          <w:p w:rsidR="00890F29" w:rsidRPr="00AD78CA" w:rsidRDefault="00890F29" w:rsidP="000D7797">
            <w:pPr>
              <w:spacing w:after="0"/>
              <w:ind w:left="0"/>
              <w:jc w:val="center"/>
              <w:rPr>
                <w:snapToGrid w:val="0"/>
                <w:color w:val="000000"/>
                <w:sz w:val="20"/>
              </w:rPr>
            </w:pPr>
            <w:r>
              <w:rPr>
                <w:snapToGrid w:val="0"/>
                <w:color w:val="000000"/>
                <w:sz w:val="20"/>
              </w:rPr>
              <w:t>1</w:t>
            </w:r>
          </w:p>
        </w:tc>
        <w:tc>
          <w:tcPr>
            <w:tcW w:w="1559" w:type="dxa"/>
          </w:tcPr>
          <w:p w:rsidR="00890F29" w:rsidRPr="00AD78CA" w:rsidRDefault="00890F29" w:rsidP="000D7797">
            <w:pPr>
              <w:spacing w:after="0"/>
              <w:ind w:left="0"/>
              <w:rPr>
                <w:snapToGrid w:val="0"/>
                <w:color w:val="000000"/>
                <w:sz w:val="20"/>
              </w:rPr>
            </w:pPr>
            <w:r w:rsidRPr="00AD78CA">
              <w:rPr>
                <w:snapToGrid w:val="0"/>
                <w:color w:val="000000"/>
                <w:sz w:val="20"/>
              </w:rPr>
              <w:t>String</w:t>
            </w:r>
          </w:p>
        </w:tc>
      </w:tr>
      <w:tr w:rsidR="007D7A5D" w:rsidRPr="00AD78CA" w:rsidTr="007D7A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83" w:type="dxa"/>
            <w:vMerge/>
            <w:tcBorders>
              <w:top w:val="single" w:sz="4" w:space="0" w:color="auto"/>
              <w:bottom w:val="single" w:sz="4" w:space="0" w:color="auto"/>
            </w:tcBorders>
          </w:tcPr>
          <w:p w:rsidR="00890F29" w:rsidRPr="00AD78CA" w:rsidRDefault="00890F29" w:rsidP="000D7797">
            <w:pPr>
              <w:spacing w:after="0"/>
              <w:ind w:left="0"/>
              <w:rPr>
                <w:snapToGrid w:val="0"/>
                <w:color w:val="000000"/>
                <w:sz w:val="20"/>
              </w:rPr>
            </w:pPr>
          </w:p>
        </w:tc>
        <w:tc>
          <w:tcPr>
            <w:tcW w:w="283" w:type="dxa"/>
            <w:vMerge/>
            <w:tcBorders>
              <w:top w:val="single" w:sz="4" w:space="0" w:color="auto"/>
              <w:bottom w:val="single" w:sz="4" w:space="0" w:color="auto"/>
            </w:tcBorders>
          </w:tcPr>
          <w:p w:rsidR="00890F29" w:rsidRPr="00AD78CA" w:rsidRDefault="00890F29" w:rsidP="000D7797">
            <w:pPr>
              <w:spacing w:after="0"/>
              <w:ind w:left="0"/>
              <w:rPr>
                <w:snapToGrid w:val="0"/>
                <w:color w:val="000000"/>
                <w:sz w:val="20"/>
              </w:rPr>
            </w:pPr>
          </w:p>
        </w:tc>
        <w:tc>
          <w:tcPr>
            <w:tcW w:w="288" w:type="dxa"/>
            <w:vMerge/>
            <w:tcBorders>
              <w:top w:val="single" w:sz="4" w:space="0" w:color="auto"/>
              <w:bottom w:val="single" w:sz="4" w:space="0" w:color="auto"/>
            </w:tcBorders>
          </w:tcPr>
          <w:p w:rsidR="00890F29" w:rsidRPr="00AD78CA" w:rsidRDefault="00890F29" w:rsidP="000D7797">
            <w:pPr>
              <w:spacing w:after="0"/>
              <w:ind w:left="0"/>
              <w:rPr>
                <w:snapToGrid w:val="0"/>
                <w:color w:val="000000"/>
                <w:sz w:val="20"/>
              </w:rPr>
            </w:pPr>
          </w:p>
        </w:tc>
        <w:tc>
          <w:tcPr>
            <w:tcW w:w="288" w:type="dxa"/>
            <w:vMerge/>
          </w:tcPr>
          <w:p w:rsidR="00890F29" w:rsidRPr="00AD78CA" w:rsidRDefault="00890F29" w:rsidP="000D7797">
            <w:pPr>
              <w:spacing w:after="0"/>
              <w:ind w:left="0"/>
              <w:rPr>
                <w:snapToGrid w:val="0"/>
                <w:color w:val="000000"/>
                <w:sz w:val="20"/>
              </w:rPr>
            </w:pPr>
          </w:p>
        </w:tc>
        <w:tc>
          <w:tcPr>
            <w:tcW w:w="2260" w:type="dxa"/>
          </w:tcPr>
          <w:p w:rsidR="00890F29" w:rsidRPr="00AD78CA" w:rsidRDefault="00890F29" w:rsidP="000D7797">
            <w:pPr>
              <w:spacing w:after="0"/>
              <w:ind w:left="0"/>
              <w:rPr>
                <w:snapToGrid w:val="0"/>
                <w:color w:val="000000"/>
                <w:sz w:val="20"/>
              </w:rPr>
            </w:pPr>
            <w:r w:rsidRPr="00AD78CA">
              <w:rPr>
                <w:snapToGrid w:val="0"/>
                <w:color w:val="000000"/>
                <w:sz w:val="20"/>
              </w:rPr>
              <w:t>ForeignAmount</w:t>
            </w:r>
          </w:p>
        </w:tc>
        <w:tc>
          <w:tcPr>
            <w:tcW w:w="6361" w:type="dxa"/>
          </w:tcPr>
          <w:p w:rsidR="00890F29" w:rsidRPr="00AD78CA" w:rsidRDefault="00890F29" w:rsidP="000D7797">
            <w:pPr>
              <w:spacing w:after="0"/>
              <w:ind w:left="0"/>
              <w:rPr>
                <w:snapToGrid w:val="0"/>
                <w:color w:val="000000"/>
                <w:sz w:val="20"/>
              </w:rPr>
            </w:pPr>
            <w:r w:rsidRPr="00AD78CA">
              <w:rPr>
                <w:snapToGrid w:val="0"/>
                <w:color w:val="000000"/>
                <w:sz w:val="20"/>
              </w:rPr>
              <w:t>Beløp i annen valuta</w:t>
            </w:r>
            <w:r w:rsidR="00F60B03">
              <w:rPr>
                <w:snapToGrid w:val="0"/>
                <w:color w:val="000000"/>
                <w:sz w:val="20"/>
              </w:rPr>
              <w:t xml:space="preserve">: </w:t>
            </w:r>
            <w:r w:rsidRPr="00AD78CA">
              <w:rPr>
                <w:snapToGrid w:val="0"/>
                <w:color w:val="000000"/>
                <w:sz w:val="20"/>
              </w:rPr>
              <w:t>f.eks. kortbruk i annen valuta</w:t>
            </w:r>
          </w:p>
        </w:tc>
        <w:tc>
          <w:tcPr>
            <w:tcW w:w="1010" w:type="dxa"/>
            <w:gridSpan w:val="2"/>
          </w:tcPr>
          <w:p w:rsidR="00890F29" w:rsidRPr="00AD78CA" w:rsidRDefault="00890F29" w:rsidP="000D7797">
            <w:pPr>
              <w:spacing w:after="0"/>
              <w:ind w:left="0"/>
              <w:jc w:val="center"/>
              <w:rPr>
                <w:snapToGrid w:val="0"/>
                <w:color w:val="000000"/>
                <w:sz w:val="20"/>
              </w:rPr>
            </w:pPr>
            <w:r w:rsidRPr="00AD78CA">
              <w:rPr>
                <w:snapToGrid w:val="0"/>
                <w:color w:val="000000"/>
                <w:sz w:val="20"/>
              </w:rPr>
              <w:t>M</w:t>
            </w:r>
          </w:p>
        </w:tc>
        <w:tc>
          <w:tcPr>
            <w:tcW w:w="1418" w:type="dxa"/>
          </w:tcPr>
          <w:p w:rsidR="00890F29" w:rsidRPr="00AD78CA" w:rsidRDefault="00890F29" w:rsidP="000D7797">
            <w:pPr>
              <w:spacing w:after="0"/>
              <w:ind w:left="0"/>
              <w:jc w:val="center"/>
              <w:rPr>
                <w:snapToGrid w:val="0"/>
                <w:color w:val="000000"/>
                <w:sz w:val="20"/>
              </w:rPr>
            </w:pPr>
            <w:r>
              <w:rPr>
                <w:snapToGrid w:val="0"/>
                <w:color w:val="000000"/>
                <w:sz w:val="20"/>
              </w:rPr>
              <w:t>1</w:t>
            </w:r>
          </w:p>
        </w:tc>
        <w:tc>
          <w:tcPr>
            <w:tcW w:w="1559" w:type="dxa"/>
          </w:tcPr>
          <w:p w:rsidR="00890F29" w:rsidRPr="00AD78CA" w:rsidRDefault="00890F29" w:rsidP="000D7797">
            <w:pPr>
              <w:spacing w:after="0"/>
              <w:ind w:left="0"/>
              <w:rPr>
                <w:snapToGrid w:val="0"/>
                <w:color w:val="000000"/>
                <w:sz w:val="20"/>
              </w:rPr>
            </w:pPr>
            <w:r w:rsidRPr="00AD78CA">
              <w:rPr>
                <w:snapToGrid w:val="0"/>
                <w:color w:val="000000"/>
                <w:sz w:val="20"/>
              </w:rPr>
              <w:t>Decimal</w:t>
            </w:r>
          </w:p>
        </w:tc>
      </w:tr>
      <w:tr w:rsidR="007D7A5D" w:rsidRPr="00AD78CA" w:rsidTr="007D7A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83" w:type="dxa"/>
            <w:vMerge/>
            <w:tcBorders>
              <w:top w:val="single" w:sz="4" w:space="0" w:color="auto"/>
              <w:bottom w:val="single" w:sz="4" w:space="0" w:color="auto"/>
            </w:tcBorders>
          </w:tcPr>
          <w:p w:rsidR="00890F29" w:rsidRPr="00AD78CA" w:rsidRDefault="00890F29" w:rsidP="000D7797">
            <w:pPr>
              <w:spacing w:after="0"/>
              <w:ind w:left="0"/>
              <w:rPr>
                <w:snapToGrid w:val="0"/>
                <w:color w:val="000000"/>
                <w:sz w:val="20"/>
              </w:rPr>
            </w:pPr>
          </w:p>
        </w:tc>
        <w:tc>
          <w:tcPr>
            <w:tcW w:w="283" w:type="dxa"/>
            <w:vMerge/>
            <w:tcBorders>
              <w:top w:val="single" w:sz="4" w:space="0" w:color="auto"/>
              <w:bottom w:val="single" w:sz="4" w:space="0" w:color="auto"/>
            </w:tcBorders>
          </w:tcPr>
          <w:p w:rsidR="00890F29" w:rsidRPr="00AD78CA" w:rsidRDefault="00890F29" w:rsidP="000D7797">
            <w:pPr>
              <w:spacing w:after="0"/>
              <w:ind w:left="0"/>
              <w:rPr>
                <w:snapToGrid w:val="0"/>
                <w:color w:val="000000"/>
                <w:sz w:val="20"/>
              </w:rPr>
            </w:pPr>
          </w:p>
        </w:tc>
        <w:tc>
          <w:tcPr>
            <w:tcW w:w="288" w:type="dxa"/>
            <w:vMerge/>
            <w:tcBorders>
              <w:top w:val="single" w:sz="4" w:space="0" w:color="auto"/>
              <w:bottom w:val="single" w:sz="4" w:space="0" w:color="auto"/>
            </w:tcBorders>
          </w:tcPr>
          <w:p w:rsidR="00890F29" w:rsidRPr="00AD78CA" w:rsidRDefault="00890F29" w:rsidP="000D7797">
            <w:pPr>
              <w:spacing w:after="0"/>
              <w:ind w:left="0"/>
              <w:rPr>
                <w:snapToGrid w:val="0"/>
                <w:color w:val="000000"/>
                <w:sz w:val="20"/>
              </w:rPr>
            </w:pPr>
          </w:p>
        </w:tc>
        <w:tc>
          <w:tcPr>
            <w:tcW w:w="288" w:type="dxa"/>
            <w:vMerge/>
          </w:tcPr>
          <w:p w:rsidR="00890F29" w:rsidRPr="00AD78CA" w:rsidRDefault="00890F29" w:rsidP="000D7797">
            <w:pPr>
              <w:spacing w:after="0"/>
              <w:ind w:left="0"/>
              <w:rPr>
                <w:snapToGrid w:val="0"/>
                <w:color w:val="000000"/>
                <w:sz w:val="20"/>
              </w:rPr>
            </w:pPr>
          </w:p>
        </w:tc>
        <w:tc>
          <w:tcPr>
            <w:tcW w:w="2260" w:type="dxa"/>
          </w:tcPr>
          <w:p w:rsidR="00890F29" w:rsidRPr="00AD78CA" w:rsidRDefault="00890F29" w:rsidP="000D7797">
            <w:pPr>
              <w:spacing w:after="0"/>
              <w:ind w:left="0"/>
              <w:rPr>
                <w:snapToGrid w:val="0"/>
                <w:color w:val="000000"/>
                <w:sz w:val="20"/>
              </w:rPr>
            </w:pPr>
            <w:r w:rsidRPr="00AD78CA">
              <w:rPr>
                <w:snapToGrid w:val="0"/>
                <w:color w:val="000000"/>
                <w:sz w:val="20"/>
              </w:rPr>
              <w:t>ExchangeRate</w:t>
            </w:r>
          </w:p>
        </w:tc>
        <w:tc>
          <w:tcPr>
            <w:tcW w:w="6361" w:type="dxa"/>
          </w:tcPr>
          <w:p w:rsidR="00890F29" w:rsidRPr="00AD78CA" w:rsidRDefault="00890F29" w:rsidP="000D7797">
            <w:pPr>
              <w:spacing w:after="0"/>
              <w:ind w:left="0"/>
              <w:rPr>
                <w:snapToGrid w:val="0"/>
                <w:color w:val="000000"/>
                <w:sz w:val="20"/>
              </w:rPr>
            </w:pPr>
            <w:r w:rsidRPr="00AD78CA">
              <w:rPr>
                <w:snapToGrid w:val="0"/>
                <w:color w:val="000000"/>
                <w:sz w:val="20"/>
              </w:rPr>
              <w:t>Vekslingskurs</w:t>
            </w:r>
            <w:r>
              <w:rPr>
                <w:snapToGrid w:val="0"/>
                <w:color w:val="000000"/>
                <w:sz w:val="20"/>
              </w:rPr>
              <w:t xml:space="preserve">: </w:t>
            </w:r>
            <w:r w:rsidRPr="00AD78CA">
              <w:rPr>
                <w:snapToGrid w:val="0"/>
                <w:color w:val="000000"/>
                <w:sz w:val="20"/>
              </w:rPr>
              <w:t>Kurs som benyttes ved omregning til NOK</w:t>
            </w:r>
          </w:p>
        </w:tc>
        <w:tc>
          <w:tcPr>
            <w:tcW w:w="1010" w:type="dxa"/>
            <w:gridSpan w:val="2"/>
          </w:tcPr>
          <w:p w:rsidR="00890F29" w:rsidRPr="00AD78CA" w:rsidRDefault="00890F29" w:rsidP="000D7797">
            <w:pPr>
              <w:spacing w:after="0"/>
              <w:ind w:left="0"/>
              <w:jc w:val="center"/>
              <w:rPr>
                <w:snapToGrid w:val="0"/>
                <w:color w:val="000000"/>
                <w:sz w:val="20"/>
              </w:rPr>
            </w:pPr>
            <w:r w:rsidRPr="00AD78CA">
              <w:rPr>
                <w:snapToGrid w:val="0"/>
                <w:color w:val="000000"/>
                <w:sz w:val="20"/>
              </w:rPr>
              <w:t>K</w:t>
            </w:r>
          </w:p>
        </w:tc>
        <w:tc>
          <w:tcPr>
            <w:tcW w:w="1418" w:type="dxa"/>
          </w:tcPr>
          <w:p w:rsidR="00890F29" w:rsidRPr="00AD78CA" w:rsidRDefault="00890F29" w:rsidP="000D7797">
            <w:pPr>
              <w:spacing w:after="0"/>
              <w:ind w:left="0"/>
              <w:jc w:val="center"/>
              <w:rPr>
                <w:snapToGrid w:val="0"/>
                <w:color w:val="000000"/>
                <w:sz w:val="20"/>
              </w:rPr>
            </w:pPr>
            <w:r>
              <w:rPr>
                <w:snapToGrid w:val="0"/>
                <w:color w:val="000000"/>
                <w:sz w:val="20"/>
              </w:rPr>
              <w:t>0..1</w:t>
            </w:r>
          </w:p>
        </w:tc>
        <w:tc>
          <w:tcPr>
            <w:tcW w:w="1559" w:type="dxa"/>
          </w:tcPr>
          <w:p w:rsidR="00890F29" w:rsidRPr="00AD78CA" w:rsidRDefault="00890F29" w:rsidP="000D7797">
            <w:pPr>
              <w:spacing w:after="0"/>
              <w:ind w:left="0"/>
              <w:rPr>
                <w:snapToGrid w:val="0"/>
                <w:color w:val="000000"/>
                <w:sz w:val="20"/>
              </w:rPr>
            </w:pPr>
            <w:r w:rsidRPr="00AD78CA">
              <w:rPr>
                <w:snapToGrid w:val="0"/>
                <w:color w:val="000000"/>
                <w:sz w:val="20"/>
              </w:rPr>
              <w:t>Decimal</w:t>
            </w:r>
          </w:p>
        </w:tc>
      </w:tr>
      <w:tr w:rsidR="007D7A5D" w:rsidRPr="00AD78CA" w:rsidTr="007D7A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83" w:type="dxa"/>
            <w:vMerge/>
            <w:tcBorders>
              <w:top w:val="single" w:sz="4" w:space="0" w:color="auto"/>
              <w:bottom w:val="nil"/>
            </w:tcBorders>
          </w:tcPr>
          <w:p w:rsidR="00890F29" w:rsidRPr="00AD78CA" w:rsidRDefault="00890F29" w:rsidP="000D7797">
            <w:pPr>
              <w:spacing w:after="0"/>
              <w:ind w:left="0"/>
              <w:rPr>
                <w:snapToGrid w:val="0"/>
                <w:color w:val="000000"/>
                <w:sz w:val="20"/>
              </w:rPr>
            </w:pPr>
          </w:p>
        </w:tc>
        <w:tc>
          <w:tcPr>
            <w:tcW w:w="283" w:type="dxa"/>
            <w:vMerge/>
            <w:tcBorders>
              <w:top w:val="single" w:sz="4" w:space="0" w:color="auto"/>
              <w:bottom w:val="nil"/>
            </w:tcBorders>
          </w:tcPr>
          <w:p w:rsidR="00890F29" w:rsidRPr="00AD78CA" w:rsidRDefault="00890F29" w:rsidP="000D7797">
            <w:pPr>
              <w:spacing w:after="0"/>
              <w:ind w:left="0"/>
              <w:rPr>
                <w:snapToGrid w:val="0"/>
                <w:color w:val="000000"/>
                <w:sz w:val="20"/>
              </w:rPr>
            </w:pPr>
          </w:p>
        </w:tc>
        <w:tc>
          <w:tcPr>
            <w:tcW w:w="288" w:type="dxa"/>
            <w:vMerge/>
            <w:tcBorders>
              <w:top w:val="single" w:sz="4" w:space="0" w:color="auto"/>
              <w:bottom w:val="nil"/>
            </w:tcBorders>
          </w:tcPr>
          <w:p w:rsidR="00890F29" w:rsidRPr="00AD78CA" w:rsidRDefault="00890F29" w:rsidP="000D7797">
            <w:pPr>
              <w:spacing w:after="0"/>
              <w:ind w:left="0"/>
              <w:rPr>
                <w:snapToGrid w:val="0"/>
                <w:color w:val="000000"/>
                <w:sz w:val="20"/>
              </w:rPr>
            </w:pPr>
          </w:p>
        </w:tc>
        <w:tc>
          <w:tcPr>
            <w:tcW w:w="288" w:type="dxa"/>
            <w:vMerge/>
          </w:tcPr>
          <w:p w:rsidR="00890F29" w:rsidRPr="00AD78CA" w:rsidRDefault="00890F29" w:rsidP="000D7797">
            <w:pPr>
              <w:spacing w:after="0"/>
              <w:ind w:left="0"/>
              <w:rPr>
                <w:snapToGrid w:val="0"/>
                <w:color w:val="000000"/>
                <w:sz w:val="20"/>
              </w:rPr>
            </w:pPr>
          </w:p>
        </w:tc>
        <w:tc>
          <w:tcPr>
            <w:tcW w:w="2260" w:type="dxa"/>
          </w:tcPr>
          <w:p w:rsidR="00890F29" w:rsidRPr="00AD78CA" w:rsidRDefault="00890F29" w:rsidP="000D7797">
            <w:pPr>
              <w:spacing w:after="0"/>
              <w:ind w:left="0"/>
              <w:rPr>
                <w:snapToGrid w:val="0"/>
                <w:color w:val="000000"/>
                <w:sz w:val="20"/>
              </w:rPr>
            </w:pPr>
            <w:r w:rsidRPr="00AD78CA">
              <w:rPr>
                <w:snapToGrid w:val="0"/>
                <w:color w:val="000000"/>
                <w:sz w:val="20"/>
              </w:rPr>
              <w:t>ExchangeDate</w:t>
            </w:r>
          </w:p>
        </w:tc>
        <w:tc>
          <w:tcPr>
            <w:tcW w:w="6361" w:type="dxa"/>
          </w:tcPr>
          <w:p w:rsidR="00890F29" w:rsidRPr="00AD78CA" w:rsidRDefault="00890F29" w:rsidP="000D7797">
            <w:pPr>
              <w:spacing w:after="0"/>
              <w:ind w:left="0"/>
              <w:rPr>
                <w:snapToGrid w:val="0"/>
                <w:color w:val="000000"/>
                <w:sz w:val="20"/>
              </w:rPr>
            </w:pPr>
            <w:r w:rsidRPr="00AD78CA">
              <w:rPr>
                <w:snapToGrid w:val="0"/>
                <w:color w:val="000000"/>
                <w:sz w:val="20"/>
              </w:rPr>
              <w:t>Vekslingsdato</w:t>
            </w:r>
            <w:r>
              <w:rPr>
                <w:snapToGrid w:val="0"/>
                <w:color w:val="000000"/>
                <w:sz w:val="20"/>
              </w:rPr>
              <w:t xml:space="preserve">: </w:t>
            </w:r>
            <w:r w:rsidRPr="00AD78CA">
              <w:rPr>
                <w:snapToGrid w:val="0"/>
                <w:color w:val="000000"/>
                <w:sz w:val="20"/>
              </w:rPr>
              <w:t>Dato for vekslingskurs</w:t>
            </w:r>
          </w:p>
        </w:tc>
        <w:tc>
          <w:tcPr>
            <w:tcW w:w="1010" w:type="dxa"/>
            <w:gridSpan w:val="2"/>
          </w:tcPr>
          <w:p w:rsidR="00890F29" w:rsidRPr="00AD78CA" w:rsidRDefault="00890F29" w:rsidP="000D7797">
            <w:pPr>
              <w:spacing w:after="0"/>
              <w:ind w:left="0"/>
              <w:jc w:val="center"/>
              <w:rPr>
                <w:snapToGrid w:val="0"/>
                <w:color w:val="000000"/>
                <w:sz w:val="20"/>
              </w:rPr>
            </w:pPr>
            <w:r w:rsidRPr="00AD78CA">
              <w:rPr>
                <w:snapToGrid w:val="0"/>
                <w:color w:val="000000"/>
                <w:sz w:val="20"/>
              </w:rPr>
              <w:t>K</w:t>
            </w:r>
          </w:p>
        </w:tc>
        <w:tc>
          <w:tcPr>
            <w:tcW w:w="1418" w:type="dxa"/>
          </w:tcPr>
          <w:p w:rsidR="00890F29" w:rsidRPr="00AD78CA" w:rsidRDefault="00890F29" w:rsidP="000D7797">
            <w:pPr>
              <w:spacing w:after="0"/>
              <w:ind w:left="0"/>
              <w:jc w:val="center"/>
              <w:rPr>
                <w:snapToGrid w:val="0"/>
                <w:color w:val="000000"/>
                <w:sz w:val="20"/>
              </w:rPr>
            </w:pPr>
            <w:r>
              <w:rPr>
                <w:snapToGrid w:val="0"/>
                <w:color w:val="000000"/>
                <w:sz w:val="20"/>
              </w:rPr>
              <w:t>0..1</w:t>
            </w:r>
          </w:p>
        </w:tc>
        <w:tc>
          <w:tcPr>
            <w:tcW w:w="1559" w:type="dxa"/>
          </w:tcPr>
          <w:p w:rsidR="00890F29" w:rsidRPr="00AD78CA" w:rsidRDefault="00890F29" w:rsidP="000D7797">
            <w:pPr>
              <w:spacing w:after="0"/>
              <w:ind w:left="0"/>
              <w:rPr>
                <w:snapToGrid w:val="0"/>
                <w:color w:val="000000"/>
                <w:sz w:val="20"/>
              </w:rPr>
            </w:pPr>
            <w:r w:rsidRPr="00AD78CA">
              <w:rPr>
                <w:snapToGrid w:val="0"/>
                <w:color w:val="000000"/>
                <w:sz w:val="20"/>
              </w:rPr>
              <w:t>Date</w:t>
            </w:r>
          </w:p>
        </w:tc>
      </w:tr>
      <w:tr w:rsidR="00277C68" w:rsidRPr="00AD78CA" w:rsidTr="007D7A5D">
        <w:trPr>
          <w:cantSplit/>
        </w:trPr>
        <w:tc>
          <w:tcPr>
            <w:tcW w:w="283" w:type="dxa"/>
            <w:tcBorders>
              <w:left w:val="single" w:sz="4" w:space="0" w:color="auto"/>
              <w:right w:val="single" w:sz="4" w:space="0" w:color="auto"/>
            </w:tcBorders>
          </w:tcPr>
          <w:p w:rsidR="00277C68" w:rsidRPr="00AD78CA" w:rsidRDefault="00277C68" w:rsidP="00890F29">
            <w:pPr>
              <w:spacing w:after="0"/>
              <w:ind w:left="-56" w:firstLine="56"/>
              <w:rPr>
                <w:b/>
                <w:snapToGrid w:val="0"/>
                <w:color w:val="000000"/>
                <w:sz w:val="20"/>
              </w:rPr>
            </w:pPr>
          </w:p>
        </w:tc>
        <w:tc>
          <w:tcPr>
            <w:tcW w:w="283" w:type="dxa"/>
            <w:tcBorders>
              <w:left w:val="single" w:sz="4" w:space="0" w:color="auto"/>
              <w:right w:val="single" w:sz="4" w:space="0" w:color="auto"/>
            </w:tcBorders>
          </w:tcPr>
          <w:p w:rsidR="00277C68" w:rsidRPr="00AD78CA" w:rsidRDefault="00277C68">
            <w:pPr>
              <w:spacing w:after="0"/>
              <w:ind w:left="0"/>
              <w:rPr>
                <w:b/>
                <w:snapToGrid w:val="0"/>
                <w:color w:val="000000"/>
                <w:sz w:val="20"/>
              </w:rPr>
            </w:pPr>
          </w:p>
        </w:tc>
        <w:tc>
          <w:tcPr>
            <w:tcW w:w="2836" w:type="dxa"/>
            <w:gridSpan w:val="3"/>
            <w:tcBorders>
              <w:left w:val="single" w:sz="4" w:space="0" w:color="auto"/>
              <w:bottom w:val="single" w:sz="4" w:space="0" w:color="auto"/>
              <w:right w:val="single" w:sz="4" w:space="0" w:color="auto"/>
            </w:tcBorders>
          </w:tcPr>
          <w:p w:rsidR="00277C68" w:rsidRPr="00AD78CA" w:rsidRDefault="00277C68" w:rsidP="00265E67">
            <w:pPr>
              <w:spacing w:after="0"/>
              <w:ind w:left="0"/>
              <w:rPr>
                <w:b/>
                <w:snapToGrid w:val="0"/>
                <w:color w:val="000000"/>
                <w:sz w:val="20"/>
              </w:rPr>
            </w:pPr>
            <w:r w:rsidRPr="00AD78CA">
              <w:rPr>
                <w:b/>
                <w:snapToGrid w:val="0"/>
                <w:color w:val="000000"/>
                <w:sz w:val="20"/>
              </w:rPr>
              <w:t>TaxTotalsInfo</w:t>
            </w:r>
          </w:p>
        </w:tc>
        <w:tc>
          <w:tcPr>
            <w:tcW w:w="6368" w:type="dxa"/>
            <w:gridSpan w:val="2"/>
            <w:tcBorders>
              <w:top w:val="single" w:sz="4" w:space="0" w:color="auto"/>
              <w:left w:val="single" w:sz="4" w:space="0" w:color="auto"/>
              <w:bottom w:val="single" w:sz="4" w:space="0" w:color="auto"/>
              <w:right w:val="single" w:sz="4" w:space="0" w:color="auto"/>
            </w:tcBorders>
          </w:tcPr>
          <w:p w:rsidR="00277C68" w:rsidRPr="00AD78CA" w:rsidRDefault="00FC27DD">
            <w:pPr>
              <w:spacing w:after="0"/>
              <w:ind w:left="0"/>
              <w:rPr>
                <w:b/>
                <w:snapToGrid w:val="0"/>
                <w:color w:val="000000"/>
                <w:sz w:val="20"/>
              </w:rPr>
            </w:pPr>
            <w:r>
              <w:rPr>
                <w:b/>
                <w:snapToGrid w:val="0"/>
                <w:color w:val="000000"/>
                <w:sz w:val="20"/>
              </w:rPr>
              <w:t>S</w:t>
            </w:r>
            <w:r w:rsidR="00277C68" w:rsidRPr="00AD78CA">
              <w:rPr>
                <w:b/>
                <w:snapToGrid w:val="0"/>
                <w:color w:val="000000"/>
                <w:sz w:val="20"/>
              </w:rPr>
              <w:t xml:space="preserve">pesifisering av sum avgifter utover MVA pr. Kode/type. </w:t>
            </w:r>
            <w:r w:rsidR="00277C68" w:rsidRPr="00AD78CA">
              <w:rPr>
                <w:b/>
                <w:snapToGrid w:val="0"/>
                <w:color w:val="000000"/>
                <w:sz w:val="20"/>
              </w:rPr>
              <w:br/>
              <w:t>Null eller mange forekomster</w:t>
            </w:r>
          </w:p>
        </w:tc>
        <w:tc>
          <w:tcPr>
            <w:tcW w:w="1003" w:type="dxa"/>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jc w:val="center"/>
              <w:rPr>
                <w:b/>
                <w:snapToGrid w:val="0"/>
                <w:color w:val="000000"/>
                <w:sz w:val="20"/>
              </w:rPr>
            </w:pPr>
            <w:r w:rsidRPr="00AD78CA">
              <w:rPr>
                <w:b/>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277C68" w:rsidRPr="00AD78CA" w:rsidRDefault="00265E67" w:rsidP="00265E67">
            <w:pPr>
              <w:spacing w:after="0"/>
              <w:ind w:left="0"/>
              <w:jc w:val="center"/>
              <w:rPr>
                <w:b/>
                <w:snapToGrid w:val="0"/>
                <w:color w:val="000000"/>
                <w:sz w:val="20"/>
              </w:rPr>
            </w:pPr>
            <w:r>
              <w:rPr>
                <w:snapToGrid w:val="0"/>
                <w:color w:val="000000"/>
                <w:sz w:val="20"/>
              </w:rPr>
              <w:t>0..</w:t>
            </w:r>
            <w:r w:rsidR="002930F1">
              <w:rPr>
                <w:snapToGrid w:val="0"/>
                <w:color w:val="000000"/>
                <w:sz w:val="20"/>
              </w:rPr>
              <w:t>*</w:t>
            </w:r>
          </w:p>
        </w:tc>
        <w:tc>
          <w:tcPr>
            <w:tcW w:w="1559" w:type="dxa"/>
            <w:tcBorders>
              <w:top w:val="single" w:sz="4" w:space="0" w:color="auto"/>
              <w:left w:val="single" w:sz="4" w:space="0" w:color="auto"/>
              <w:bottom w:val="single" w:sz="4" w:space="0" w:color="auto"/>
              <w:right w:val="single" w:sz="4" w:space="0" w:color="auto"/>
            </w:tcBorders>
          </w:tcPr>
          <w:p w:rsidR="00277C68" w:rsidRPr="00AD78CA" w:rsidRDefault="00D71562">
            <w:pPr>
              <w:spacing w:after="0"/>
              <w:ind w:left="0"/>
              <w:rPr>
                <w:b/>
                <w:snapToGrid w:val="0"/>
                <w:color w:val="000000"/>
                <w:sz w:val="20"/>
              </w:rPr>
            </w:pPr>
            <w:r w:rsidRPr="00AD78CA">
              <w:rPr>
                <w:b/>
                <w:snapToGrid w:val="0"/>
                <w:color w:val="000000"/>
                <w:sz w:val="20"/>
              </w:rPr>
              <w:t>TaxTotalsInfo</w:t>
            </w:r>
            <w:r>
              <w:rPr>
                <w:b/>
                <w:snapToGrid w:val="0"/>
                <w:color w:val="000000"/>
                <w:sz w:val="20"/>
              </w:rPr>
              <w:t>Type</w:t>
            </w:r>
          </w:p>
        </w:tc>
      </w:tr>
      <w:tr w:rsidR="00277C68" w:rsidRPr="00AD78CA" w:rsidTr="007D7A5D">
        <w:trPr>
          <w:cantSplit/>
        </w:trPr>
        <w:tc>
          <w:tcPr>
            <w:tcW w:w="283" w:type="dxa"/>
            <w:vMerge w:val="restart"/>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83" w:type="dxa"/>
            <w:vMerge w:val="restart"/>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88" w:type="dxa"/>
            <w:vMerge w:val="restart"/>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548" w:type="dxa"/>
            <w:gridSpan w:val="2"/>
            <w:tcBorders>
              <w:top w:val="single" w:sz="4" w:space="0" w:color="auto"/>
              <w:left w:val="single" w:sz="4" w:space="0" w:color="auto"/>
              <w:bottom w:val="single" w:sz="4" w:space="0" w:color="auto"/>
              <w:right w:val="single" w:sz="4" w:space="0" w:color="auto"/>
            </w:tcBorders>
          </w:tcPr>
          <w:p w:rsidR="00277C68" w:rsidRPr="00AD78CA" w:rsidRDefault="00277C68" w:rsidP="00265E67">
            <w:pPr>
              <w:spacing w:after="0"/>
              <w:ind w:left="0"/>
              <w:rPr>
                <w:snapToGrid w:val="0"/>
                <w:color w:val="000000"/>
                <w:sz w:val="20"/>
              </w:rPr>
            </w:pPr>
            <w:r w:rsidRPr="00AD78CA">
              <w:rPr>
                <w:snapToGrid w:val="0"/>
                <w:color w:val="000000"/>
                <w:sz w:val="20"/>
              </w:rPr>
              <w:t>TaxCode</w:t>
            </w:r>
          </w:p>
        </w:tc>
        <w:tc>
          <w:tcPr>
            <w:tcW w:w="6368" w:type="dxa"/>
            <w:gridSpan w:val="2"/>
            <w:tcBorders>
              <w:top w:val="single" w:sz="4" w:space="0" w:color="auto"/>
              <w:left w:val="single" w:sz="4" w:space="0" w:color="auto"/>
              <w:bottom w:val="single" w:sz="4" w:space="0" w:color="auto"/>
              <w:right w:val="single" w:sz="4" w:space="0" w:color="auto"/>
            </w:tcBorders>
          </w:tcPr>
          <w:p w:rsidR="00277C68" w:rsidRPr="00544CFC" w:rsidRDefault="00FC27DD">
            <w:pPr>
              <w:spacing w:after="0"/>
              <w:ind w:left="0"/>
              <w:rPr>
                <w:snapToGrid w:val="0"/>
                <w:color w:val="000000"/>
                <w:sz w:val="20"/>
                <w:lang w:val="nn-NO"/>
              </w:rPr>
            </w:pPr>
            <w:r w:rsidRPr="00544CFC">
              <w:rPr>
                <w:snapToGrid w:val="0"/>
                <w:color w:val="000000"/>
                <w:sz w:val="20"/>
                <w:lang w:val="nn-NO"/>
              </w:rPr>
              <w:t>Kode for a</w:t>
            </w:r>
            <w:r w:rsidR="00994D8B" w:rsidRPr="00544CFC">
              <w:rPr>
                <w:snapToGrid w:val="0"/>
                <w:color w:val="000000"/>
                <w:sz w:val="20"/>
                <w:lang w:val="nn-NO"/>
              </w:rPr>
              <w:t>vgiftskode ihht. a</w:t>
            </w:r>
            <w:r w:rsidR="00277C68" w:rsidRPr="00544CFC">
              <w:rPr>
                <w:snapToGrid w:val="0"/>
                <w:color w:val="000000"/>
                <w:sz w:val="20"/>
                <w:lang w:val="nn-NO"/>
              </w:rPr>
              <w:t>vtale</w:t>
            </w:r>
          </w:p>
        </w:tc>
        <w:tc>
          <w:tcPr>
            <w:tcW w:w="1003" w:type="dxa"/>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277C68" w:rsidRPr="00AD78CA" w:rsidRDefault="00265E67" w:rsidP="00265E67">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rPr>
                <w:snapToGrid w:val="0"/>
                <w:color w:val="000000"/>
                <w:sz w:val="20"/>
              </w:rPr>
            </w:pPr>
            <w:r w:rsidRPr="00AD78CA">
              <w:rPr>
                <w:snapToGrid w:val="0"/>
                <w:color w:val="000000"/>
                <w:sz w:val="20"/>
              </w:rPr>
              <w:t>String</w:t>
            </w:r>
          </w:p>
        </w:tc>
      </w:tr>
      <w:tr w:rsidR="00277C68" w:rsidRPr="00AD78CA" w:rsidTr="007D7A5D">
        <w:trPr>
          <w:cantSplit/>
        </w:trPr>
        <w:tc>
          <w:tcPr>
            <w:tcW w:w="283" w:type="dxa"/>
            <w:vMerge/>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83" w:type="dxa"/>
            <w:vMerge/>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88" w:type="dxa"/>
            <w:vMerge/>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548" w:type="dxa"/>
            <w:gridSpan w:val="2"/>
            <w:tcBorders>
              <w:top w:val="single" w:sz="4" w:space="0" w:color="auto"/>
              <w:left w:val="single" w:sz="4" w:space="0" w:color="auto"/>
              <w:bottom w:val="single" w:sz="4" w:space="0" w:color="auto"/>
              <w:right w:val="single" w:sz="4" w:space="0" w:color="auto"/>
            </w:tcBorders>
          </w:tcPr>
          <w:p w:rsidR="00277C68" w:rsidRPr="00AD78CA" w:rsidRDefault="00277C68" w:rsidP="00265E67">
            <w:pPr>
              <w:spacing w:after="0"/>
              <w:ind w:left="0"/>
              <w:rPr>
                <w:snapToGrid w:val="0"/>
                <w:color w:val="000000"/>
                <w:sz w:val="20"/>
              </w:rPr>
            </w:pPr>
            <w:r w:rsidRPr="00AD78CA">
              <w:rPr>
                <w:snapToGrid w:val="0"/>
                <w:color w:val="000000"/>
                <w:sz w:val="20"/>
              </w:rPr>
              <w:t>TaxDescription</w:t>
            </w:r>
          </w:p>
        </w:tc>
        <w:tc>
          <w:tcPr>
            <w:tcW w:w="6368" w:type="dxa"/>
            <w:gridSpan w:val="2"/>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rPr>
                <w:snapToGrid w:val="0"/>
                <w:color w:val="000000"/>
                <w:sz w:val="20"/>
              </w:rPr>
            </w:pPr>
            <w:r w:rsidRPr="00AD78CA">
              <w:rPr>
                <w:snapToGrid w:val="0"/>
                <w:color w:val="000000"/>
                <w:sz w:val="20"/>
              </w:rPr>
              <w:t>Beskrivelse av type avgift, re</w:t>
            </w:r>
            <w:r w:rsidR="00994D8B">
              <w:rPr>
                <w:snapToGrid w:val="0"/>
                <w:color w:val="000000"/>
                <w:sz w:val="20"/>
              </w:rPr>
              <w:t>f. kode</w:t>
            </w:r>
          </w:p>
        </w:tc>
        <w:tc>
          <w:tcPr>
            <w:tcW w:w="1003" w:type="dxa"/>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277C68" w:rsidRPr="00AD78CA" w:rsidRDefault="00265E67" w:rsidP="00265E67">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rPr>
                <w:snapToGrid w:val="0"/>
                <w:color w:val="000000"/>
                <w:sz w:val="20"/>
              </w:rPr>
            </w:pPr>
            <w:r w:rsidRPr="00AD78CA">
              <w:rPr>
                <w:snapToGrid w:val="0"/>
                <w:color w:val="000000"/>
                <w:sz w:val="20"/>
              </w:rPr>
              <w:t>String</w:t>
            </w:r>
          </w:p>
        </w:tc>
      </w:tr>
      <w:tr w:rsidR="00277C68" w:rsidRPr="00AD78CA" w:rsidTr="007D7A5D">
        <w:trPr>
          <w:cantSplit/>
        </w:trPr>
        <w:tc>
          <w:tcPr>
            <w:tcW w:w="283" w:type="dxa"/>
            <w:vMerge/>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83" w:type="dxa"/>
            <w:vMerge/>
            <w:tcBorders>
              <w:left w:val="single" w:sz="4" w:space="0" w:color="auto"/>
              <w:right w:val="single" w:sz="4" w:space="0" w:color="auto"/>
            </w:tcBorders>
          </w:tcPr>
          <w:p w:rsidR="00277C68" w:rsidRPr="00AD78CA" w:rsidRDefault="00277C68">
            <w:pPr>
              <w:spacing w:after="0"/>
              <w:ind w:left="0"/>
              <w:rPr>
                <w:snapToGrid w:val="0"/>
                <w:color w:val="000000"/>
                <w:sz w:val="20"/>
              </w:rPr>
            </w:pPr>
          </w:p>
        </w:tc>
        <w:tc>
          <w:tcPr>
            <w:tcW w:w="288" w:type="dxa"/>
            <w:vMerge/>
            <w:tcBorders>
              <w:left w:val="single" w:sz="4" w:space="0" w:color="auto"/>
              <w:bottom w:val="single" w:sz="4" w:space="0" w:color="auto"/>
              <w:right w:val="single" w:sz="4" w:space="0" w:color="auto"/>
            </w:tcBorders>
          </w:tcPr>
          <w:p w:rsidR="00277C68" w:rsidRPr="00AD78CA" w:rsidRDefault="00277C68">
            <w:pPr>
              <w:spacing w:after="0"/>
              <w:ind w:left="0"/>
              <w:rPr>
                <w:snapToGrid w:val="0"/>
                <w:color w:val="000000"/>
                <w:sz w:val="20"/>
              </w:rPr>
            </w:pPr>
          </w:p>
        </w:tc>
        <w:tc>
          <w:tcPr>
            <w:tcW w:w="2548" w:type="dxa"/>
            <w:gridSpan w:val="2"/>
            <w:tcBorders>
              <w:top w:val="single" w:sz="4" w:space="0" w:color="auto"/>
              <w:left w:val="single" w:sz="4" w:space="0" w:color="auto"/>
              <w:bottom w:val="single" w:sz="4" w:space="0" w:color="auto"/>
              <w:right w:val="single" w:sz="4" w:space="0" w:color="auto"/>
            </w:tcBorders>
          </w:tcPr>
          <w:p w:rsidR="00277C68" w:rsidRPr="00AD78CA" w:rsidRDefault="00277C68" w:rsidP="00265E67">
            <w:pPr>
              <w:spacing w:after="0"/>
              <w:ind w:left="0"/>
              <w:rPr>
                <w:snapToGrid w:val="0"/>
                <w:color w:val="000000"/>
                <w:sz w:val="20"/>
              </w:rPr>
            </w:pPr>
            <w:r w:rsidRPr="00AD78CA">
              <w:rPr>
                <w:snapToGrid w:val="0"/>
                <w:color w:val="000000"/>
                <w:sz w:val="20"/>
              </w:rPr>
              <w:t>TaxAmount</w:t>
            </w:r>
          </w:p>
        </w:tc>
        <w:tc>
          <w:tcPr>
            <w:tcW w:w="6368" w:type="dxa"/>
            <w:gridSpan w:val="2"/>
            <w:tcBorders>
              <w:top w:val="single" w:sz="4" w:space="0" w:color="auto"/>
              <w:left w:val="single" w:sz="4" w:space="0" w:color="auto"/>
              <w:bottom w:val="single" w:sz="4" w:space="0" w:color="auto"/>
              <w:right w:val="single" w:sz="4" w:space="0" w:color="auto"/>
            </w:tcBorders>
          </w:tcPr>
          <w:p w:rsidR="00277C68" w:rsidRPr="00AD78CA" w:rsidRDefault="00FC27DD">
            <w:pPr>
              <w:spacing w:after="0"/>
              <w:ind w:left="0"/>
              <w:rPr>
                <w:snapToGrid w:val="0"/>
                <w:color w:val="000000"/>
                <w:sz w:val="20"/>
              </w:rPr>
            </w:pPr>
            <w:r>
              <w:rPr>
                <w:snapToGrid w:val="0"/>
                <w:color w:val="000000"/>
                <w:sz w:val="20"/>
              </w:rPr>
              <w:t>Avgiftsb</w:t>
            </w:r>
            <w:r w:rsidR="00277C68" w:rsidRPr="00AD78CA">
              <w:rPr>
                <w:snapToGrid w:val="0"/>
                <w:color w:val="000000"/>
                <w:sz w:val="20"/>
              </w:rPr>
              <w:t>eløp for den aktuelle koden</w:t>
            </w:r>
          </w:p>
        </w:tc>
        <w:tc>
          <w:tcPr>
            <w:tcW w:w="1003" w:type="dxa"/>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277C68" w:rsidRPr="00AD78CA" w:rsidRDefault="00265E67" w:rsidP="00265E67">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277C68" w:rsidRPr="00AD78CA" w:rsidRDefault="00277C68">
            <w:pPr>
              <w:spacing w:after="0"/>
              <w:ind w:left="0"/>
              <w:rPr>
                <w:snapToGrid w:val="0"/>
                <w:color w:val="000000"/>
                <w:sz w:val="20"/>
              </w:rPr>
            </w:pPr>
            <w:r w:rsidRPr="00AD78CA">
              <w:rPr>
                <w:snapToGrid w:val="0"/>
                <w:color w:val="000000"/>
                <w:sz w:val="20"/>
              </w:rPr>
              <w:t>Decimal</w:t>
            </w:r>
          </w:p>
        </w:tc>
      </w:tr>
      <w:tr w:rsidR="00277C68" w:rsidRPr="00AD78CA" w:rsidTr="007D7A5D">
        <w:trPr>
          <w:cantSplit/>
        </w:trPr>
        <w:tc>
          <w:tcPr>
            <w:tcW w:w="283" w:type="dxa"/>
            <w:tcBorders>
              <w:left w:val="single" w:sz="4" w:space="0" w:color="auto"/>
              <w:right w:val="single" w:sz="4" w:space="0" w:color="auto"/>
            </w:tcBorders>
          </w:tcPr>
          <w:p w:rsidR="00277C68" w:rsidRPr="00AD78CA" w:rsidRDefault="00277C68" w:rsidP="005D7B19">
            <w:pPr>
              <w:spacing w:after="0"/>
              <w:ind w:left="0"/>
              <w:rPr>
                <w:b/>
                <w:snapToGrid w:val="0"/>
                <w:color w:val="000000"/>
                <w:sz w:val="20"/>
              </w:rPr>
            </w:pPr>
          </w:p>
        </w:tc>
        <w:tc>
          <w:tcPr>
            <w:tcW w:w="283" w:type="dxa"/>
            <w:tcBorders>
              <w:left w:val="single" w:sz="4" w:space="0" w:color="auto"/>
              <w:right w:val="single" w:sz="4" w:space="0" w:color="auto"/>
            </w:tcBorders>
          </w:tcPr>
          <w:p w:rsidR="00277C68" w:rsidRPr="00AD78CA" w:rsidRDefault="00277C68" w:rsidP="005D7B19">
            <w:pPr>
              <w:spacing w:after="0"/>
              <w:ind w:left="0"/>
              <w:rPr>
                <w:b/>
                <w:snapToGrid w:val="0"/>
                <w:color w:val="000000"/>
                <w:sz w:val="20"/>
              </w:rPr>
            </w:pPr>
          </w:p>
        </w:tc>
        <w:tc>
          <w:tcPr>
            <w:tcW w:w="2836" w:type="dxa"/>
            <w:gridSpan w:val="3"/>
            <w:tcBorders>
              <w:left w:val="single" w:sz="4" w:space="0" w:color="auto"/>
              <w:bottom w:val="single" w:sz="4" w:space="0" w:color="auto"/>
              <w:right w:val="single" w:sz="4" w:space="0" w:color="auto"/>
            </w:tcBorders>
          </w:tcPr>
          <w:p w:rsidR="00277C68" w:rsidRPr="00AD78CA" w:rsidRDefault="00277C68" w:rsidP="00265E67">
            <w:pPr>
              <w:spacing w:after="0"/>
              <w:ind w:left="0"/>
              <w:rPr>
                <w:b/>
                <w:snapToGrid w:val="0"/>
                <w:color w:val="000000"/>
                <w:sz w:val="20"/>
              </w:rPr>
            </w:pPr>
            <w:r w:rsidRPr="00AD78CA">
              <w:rPr>
                <w:b/>
                <w:snapToGrid w:val="0"/>
                <w:color w:val="000000"/>
                <w:sz w:val="20"/>
              </w:rPr>
              <w:t>DiscountTotals</w:t>
            </w:r>
          </w:p>
        </w:tc>
        <w:tc>
          <w:tcPr>
            <w:tcW w:w="6368" w:type="dxa"/>
            <w:gridSpan w:val="2"/>
            <w:tcBorders>
              <w:top w:val="single" w:sz="4" w:space="0" w:color="auto"/>
              <w:left w:val="single" w:sz="4" w:space="0" w:color="auto"/>
              <w:bottom w:val="single" w:sz="4" w:space="0" w:color="auto"/>
              <w:right w:val="single" w:sz="4" w:space="0" w:color="auto"/>
            </w:tcBorders>
          </w:tcPr>
          <w:p w:rsidR="00277C68" w:rsidRPr="00AD78CA" w:rsidRDefault="00277C68" w:rsidP="005D7B19">
            <w:pPr>
              <w:spacing w:after="0"/>
              <w:ind w:left="0"/>
              <w:rPr>
                <w:b/>
                <w:snapToGrid w:val="0"/>
                <w:color w:val="000000"/>
                <w:sz w:val="20"/>
              </w:rPr>
            </w:pPr>
            <w:r w:rsidRPr="00AD78CA">
              <w:rPr>
                <w:b/>
                <w:snapToGrid w:val="0"/>
                <w:color w:val="000000"/>
                <w:sz w:val="20"/>
              </w:rPr>
              <w:t>Spesifisering av sum rabatter pr. kode.</w:t>
            </w:r>
            <w:r w:rsidRPr="00AD78CA">
              <w:rPr>
                <w:b/>
                <w:snapToGrid w:val="0"/>
                <w:color w:val="000000"/>
                <w:sz w:val="20"/>
              </w:rPr>
              <w:br/>
              <w:t>Null eller mange forekomster</w:t>
            </w:r>
          </w:p>
        </w:tc>
        <w:tc>
          <w:tcPr>
            <w:tcW w:w="1003" w:type="dxa"/>
            <w:tcBorders>
              <w:top w:val="single" w:sz="4" w:space="0" w:color="auto"/>
              <w:left w:val="single" w:sz="4" w:space="0" w:color="auto"/>
              <w:bottom w:val="single" w:sz="4" w:space="0" w:color="auto"/>
              <w:right w:val="single" w:sz="4" w:space="0" w:color="auto"/>
            </w:tcBorders>
          </w:tcPr>
          <w:p w:rsidR="00277C68" w:rsidRPr="00AD78CA" w:rsidRDefault="00277C68" w:rsidP="005D7B19">
            <w:pPr>
              <w:spacing w:after="0"/>
              <w:ind w:left="0"/>
              <w:jc w:val="center"/>
              <w:rPr>
                <w:b/>
                <w:snapToGrid w:val="0"/>
                <w:color w:val="000000"/>
                <w:sz w:val="20"/>
              </w:rPr>
            </w:pPr>
            <w:r w:rsidRPr="00AD78CA">
              <w:rPr>
                <w:b/>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277C68" w:rsidRPr="00FC27DD" w:rsidRDefault="00265E67" w:rsidP="00265E67">
            <w:pPr>
              <w:spacing w:after="0"/>
              <w:ind w:left="0"/>
              <w:jc w:val="center"/>
              <w:rPr>
                <w:b/>
                <w:snapToGrid w:val="0"/>
                <w:color w:val="000000"/>
                <w:sz w:val="20"/>
              </w:rPr>
            </w:pPr>
            <w:r w:rsidRPr="00FC27DD">
              <w:rPr>
                <w:b/>
                <w:snapToGrid w:val="0"/>
                <w:color w:val="000000"/>
                <w:sz w:val="20"/>
              </w:rPr>
              <w:t>0..</w:t>
            </w:r>
            <w:r w:rsidR="002930F1" w:rsidRPr="00FC27DD">
              <w:rPr>
                <w:b/>
                <w:snapToGrid w:val="0"/>
                <w:color w:val="000000"/>
                <w:sz w:val="20"/>
              </w:rPr>
              <w:t>*</w:t>
            </w:r>
          </w:p>
        </w:tc>
        <w:tc>
          <w:tcPr>
            <w:tcW w:w="1559" w:type="dxa"/>
            <w:tcBorders>
              <w:top w:val="single" w:sz="4" w:space="0" w:color="auto"/>
              <w:left w:val="single" w:sz="4" w:space="0" w:color="auto"/>
              <w:bottom w:val="single" w:sz="4" w:space="0" w:color="auto"/>
              <w:right w:val="single" w:sz="4" w:space="0" w:color="auto"/>
            </w:tcBorders>
          </w:tcPr>
          <w:p w:rsidR="00277C68" w:rsidRPr="00AD78CA" w:rsidRDefault="00FC27DD" w:rsidP="005D7B19">
            <w:pPr>
              <w:spacing w:after="0"/>
              <w:ind w:left="0"/>
              <w:rPr>
                <w:b/>
                <w:snapToGrid w:val="0"/>
                <w:color w:val="000000"/>
                <w:sz w:val="20"/>
              </w:rPr>
            </w:pPr>
            <w:r>
              <w:rPr>
                <w:b/>
                <w:snapToGrid w:val="0"/>
                <w:color w:val="000000"/>
                <w:sz w:val="20"/>
              </w:rPr>
              <w:t>DiscountChargesAndTaxType</w:t>
            </w:r>
          </w:p>
        </w:tc>
      </w:tr>
      <w:tr w:rsidR="00295AEF" w:rsidRPr="00AD78CA" w:rsidTr="007D7A5D">
        <w:trPr>
          <w:cantSplit/>
        </w:trPr>
        <w:tc>
          <w:tcPr>
            <w:tcW w:w="283" w:type="dxa"/>
            <w:vMerge w:val="restart"/>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83" w:type="dxa"/>
            <w:vMerge w:val="restart"/>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88" w:type="dxa"/>
            <w:vMerge w:val="restart"/>
            <w:tcBorders>
              <w:top w:val="single" w:sz="4" w:space="0" w:color="auto"/>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548" w:type="dxa"/>
            <w:gridSpan w:val="2"/>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Code</w:t>
            </w:r>
          </w:p>
        </w:tc>
        <w:tc>
          <w:tcPr>
            <w:tcW w:w="6368" w:type="dxa"/>
            <w:gridSpan w:val="2"/>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Pr>
                <w:snapToGrid w:val="0"/>
                <w:color w:val="000000"/>
                <w:sz w:val="20"/>
              </w:rPr>
              <w:t>Kode for r</w:t>
            </w:r>
            <w:r w:rsidRPr="00AD78CA">
              <w:rPr>
                <w:snapToGrid w:val="0"/>
                <w:color w:val="000000"/>
                <w:sz w:val="20"/>
              </w:rPr>
              <w:t>abatt</w:t>
            </w:r>
            <w:r>
              <w:rPr>
                <w:snapToGrid w:val="0"/>
                <w:color w:val="000000"/>
                <w:sz w:val="20"/>
              </w:rPr>
              <w:t xml:space="preserve"> ihht. a</w:t>
            </w:r>
            <w:r w:rsidRPr="00AD78CA">
              <w:rPr>
                <w:snapToGrid w:val="0"/>
                <w:color w:val="000000"/>
                <w:sz w:val="20"/>
              </w:rPr>
              <w:t>vtale</w:t>
            </w:r>
          </w:p>
        </w:tc>
        <w:tc>
          <w:tcPr>
            <w:tcW w:w="1003"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String</w:t>
            </w:r>
          </w:p>
        </w:tc>
      </w:tr>
      <w:tr w:rsidR="00295AEF" w:rsidRPr="00AD78CA" w:rsidTr="007D7A5D">
        <w:trPr>
          <w:cantSplit/>
        </w:trPr>
        <w:tc>
          <w:tcPr>
            <w:tcW w:w="283" w:type="dxa"/>
            <w:vMerge/>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83" w:type="dxa"/>
            <w:vMerge/>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88" w:type="dxa"/>
            <w:vMerge/>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548" w:type="dxa"/>
            <w:gridSpan w:val="2"/>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Description</w:t>
            </w:r>
          </w:p>
        </w:tc>
        <w:tc>
          <w:tcPr>
            <w:tcW w:w="6368" w:type="dxa"/>
            <w:gridSpan w:val="2"/>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Beskrivelse av type rabatt, ref. Kode</w:t>
            </w:r>
          </w:p>
        </w:tc>
        <w:tc>
          <w:tcPr>
            <w:tcW w:w="1003"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String</w:t>
            </w:r>
          </w:p>
        </w:tc>
      </w:tr>
      <w:tr w:rsidR="00295AEF" w:rsidRPr="00AD78CA" w:rsidTr="007D7A5D">
        <w:trPr>
          <w:cantSplit/>
        </w:trPr>
        <w:tc>
          <w:tcPr>
            <w:tcW w:w="283" w:type="dxa"/>
            <w:vMerge/>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83" w:type="dxa"/>
            <w:vMerge/>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88" w:type="dxa"/>
            <w:vMerge/>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548" w:type="dxa"/>
            <w:gridSpan w:val="2"/>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Percent</w:t>
            </w:r>
          </w:p>
        </w:tc>
        <w:tc>
          <w:tcPr>
            <w:tcW w:w="6368" w:type="dxa"/>
            <w:gridSpan w:val="2"/>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Rabattprosent</w:t>
            </w:r>
          </w:p>
        </w:tc>
        <w:tc>
          <w:tcPr>
            <w:tcW w:w="1003"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Decimal</w:t>
            </w:r>
          </w:p>
        </w:tc>
      </w:tr>
      <w:tr w:rsidR="00295AEF" w:rsidRPr="00AD78CA" w:rsidTr="007D7A5D">
        <w:trPr>
          <w:cantSplit/>
        </w:trPr>
        <w:tc>
          <w:tcPr>
            <w:tcW w:w="283" w:type="dxa"/>
            <w:vMerge/>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83" w:type="dxa"/>
            <w:vMerge/>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88" w:type="dxa"/>
            <w:vMerge/>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548" w:type="dxa"/>
            <w:gridSpan w:val="2"/>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BaseAmount</w:t>
            </w:r>
          </w:p>
        </w:tc>
        <w:tc>
          <w:tcPr>
            <w:tcW w:w="6368" w:type="dxa"/>
            <w:gridSpan w:val="2"/>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Rabattgrunnlag</w:t>
            </w:r>
          </w:p>
        </w:tc>
        <w:tc>
          <w:tcPr>
            <w:tcW w:w="1003"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Decimal</w:t>
            </w:r>
          </w:p>
        </w:tc>
      </w:tr>
      <w:tr w:rsidR="00295AEF" w:rsidRPr="00AD78CA" w:rsidTr="007D7A5D">
        <w:trPr>
          <w:cantSplit/>
        </w:trPr>
        <w:tc>
          <w:tcPr>
            <w:tcW w:w="283" w:type="dxa"/>
            <w:vMerge/>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83" w:type="dxa"/>
            <w:vMerge/>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88" w:type="dxa"/>
            <w:vMerge/>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548" w:type="dxa"/>
            <w:gridSpan w:val="2"/>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Amount</w:t>
            </w:r>
          </w:p>
        </w:tc>
        <w:tc>
          <w:tcPr>
            <w:tcW w:w="6368" w:type="dxa"/>
            <w:gridSpan w:val="2"/>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Rabatt</w:t>
            </w:r>
            <w:r>
              <w:rPr>
                <w:snapToGrid w:val="0"/>
                <w:color w:val="000000"/>
                <w:sz w:val="20"/>
              </w:rPr>
              <w:t>beløp</w:t>
            </w:r>
          </w:p>
        </w:tc>
        <w:tc>
          <w:tcPr>
            <w:tcW w:w="1003"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Decimal</w:t>
            </w:r>
          </w:p>
        </w:tc>
      </w:tr>
      <w:tr w:rsidR="00295AEF" w:rsidRPr="00AD78CA" w:rsidTr="007D7A5D">
        <w:trPr>
          <w:cantSplit/>
        </w:trPr>
        <w:tc>
          <w:tcPr>
            <w:tcW w:w="283" w:type="dxa"/>
            <w:vMerge/>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83" w:type="dxa"/>
            <w:vMerge/>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88" w:type="dxa"/>
            <w:vMerge/>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548" w:type="dxa"/>
            <w:gridSpan w:val="2"/>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Quantity</w:t>
            </w:r>
          </w:p>
        </w:tc>
        <w:tc>
          <w:tcPr>
            <w:tcW w:w="6368" w:type="dxa"/>
            <w:gridSpan w:val="2"/>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Kvantum</w:t>
            </w:r>
            <w:r>
              <w:rPr>
                <w:snapToGrid w:val="0"/>
                <w:color w:val="000000"/>
                <w:sz w:val="20"/>
              </w:rPr>
              <w:t xml:space="preserve">: </w:t>
            </w:r>
            <w:r w:rsidRPr="00AD78CA">
              <w:rPr>
                <w:snapToGrid w:val="0"/>
                <w:color w:val="000000"/>
                <w:sz w:val="20"/>
              </w:rPr>
              <w:t>Angis dersom rabatten er relatert til et kvantum</w:t>
            </w:r>
          </w:p>
        </w:tc>
        <w:tc>
          <w:tcPr>
            <w:tcW w:w="1003"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Decimal</w:t>
            </w:r>
          </w:p>
        </w:tc>
      </w:tr>
      <w:tr w:rsidR="00295AEF" w:rsidRPr="00AD78CA" w:rsidTr="007D7A5D">
        <w:trPr>
          <w:cantSplit/>
        </w:trPr>
        <w:tc>
          <w:tcPr>
            <w:tcW w:w="283" w:type="dxa"/>
            <w:vMerge/>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83" w:type="dxa"/>
            <w:vMerge/>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88" w:type="dxa"/>
            <w:vMerge/>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548" w:type="dxa"/>
            <w:gridSpan w:val="2"/>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UnitOfMeasure</w:t>
            </w:r>
          </w:p>
        </w:tc>
        <w:tc>
          <w:tcPr>
            <w:tcW w:w="6368" w:type="dxa"/>
            <w:gridSpan w:val="2"/>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Enhet relatert til kvantum</w:t>
            </w:r>
          </w:p>
        </w:tc>
        <w:tc>
          <w:tcPr>
            <w:tcW w:w="1003"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String</w:t>
            </w:r>
          </w:p>
        </w:tc>
      </w:tr>
      <w:tr w:rsidR="00295AEF" w:rsidRPr="00AD78CA" w:rsidTr="007D7A5D">
        <w:trPr>
          <w:cantSplit/>
        </w:trPr>
        <w:tc>
          <w:tcPr>
            <w:tcW w:w="283" w:type="dxa"/>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83" w:type="dxa"/>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88" w:type="dxa"/>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548" w:type="dxa"/>
            <w:gridSpan w:val="2"/>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RatePerUnit</w:t>
            </w:r>
          </w:p>
        </w:tc>
        <w:tc>
          <w:tcPr>
            <w:tcW w:w="6368" w:type="dxa"/>
            <w:gridSpan w:val="2"/>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Sats</w:t>
            </w:r>
            <w:r>
              <w:rPr>
                <w:snapToGrid w:val="0"/>
                <w:color w:val="000000"/>
                <w:sz w:val="20"/>
              </w:rPr>
              <w:t xml:space="preserve">: </w:t>
            </w:r>
            <w:r w:rsidRPr="00AD78CA">
              <w:rPr>
                <w:snapToGrid w:val="0"/>
                <w:color w:val="000000"/>
                <w:sz w:val="20"/>
              </w:rPr>
              <w:t xml:space="preserve">Angis dersom rabatten beregnes ut fra en sats pr. Enhet </w:t>
            </w:r>
          </w:p>
        </w:tc>
        <w:tc>
          <w:tcPr>
            <w:tcW w:w="1003"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Decimal</w:t>
            </w:r>
          </w:p>
        </w:tc>
      </w:tr>
      <w:tr w:rsidR="00295AEF" w:rsidRPr="009F3320" w:rsidTr="007D7A5D">
        <w:trPr>
          <w:cantSplit/>
        </w:trPr>
        <w:tc>
          <w:tcPr>
            <w:tcW w:w="283" w:type="dxa"/>
            <w:tcBorders>
              <w:left w:val="single" w:sz="4" w:space="0" w:color="auto"/>
              <w:right w:val="single" w:sz="4" w:space="0" w:color="auto"/>
            </w:tcBorders>
          </w:tcPr>
          <w:p w:rsidR="00295AEF" w:rsidRPr="009F3320" w:rsidRDefault="00295AEF" w:rsidP="00295AEF">
            <w:pPr>
              <w:spacing w:after="0"/>
              <w:ind w:left="0"/>
              <w:rPr>
                <w:b/>
                <w:snapToGrid w:val="0"/>
                <w:color w:val="000000"/>
                <w:sz w:val="20"/>
              </w:rPr>
            </w:pPr>
          </w:p>
        </w:tc>
        <w:tc>
          <w:tcPr>
            <w:tcW w:w="283" w:type="dxa"/>
            <w:tcBorders>
              <w:left w:val="single" w:sz="4" w:space="0" w:color="auto"/>
              <w:right w:val="single" w:sz="4" w:space="0" w:color="auto"/>
            </w:tcBorders>
          </w:tcPr>
          <w:p w:rsidR="00295AEF" w:rsidRPr="009F3320" w:rsidRDefault="00295AEF" w:rsidP="00295AEF">
            <w:pPr>
              <w:spacing w:after="0"/>
              <w:ind w:left="0"/>
              <w:rPr>
                <w:b/>
                <w:snapToGrid w:val="0"/>
                <w:color w:val="000000"/>
                <w:sz w:val="20"/>
              </w:rPr>
            </w:pPr>
          </w:p>
        </w:tc>
        <w:tc>
          <w:tcPr>
            <w:tcW w:w="288" w:type="dxa"/>
            <w:tcBorders>
              <w:left w:val="single" w:sz="4" w:space="0" w:color="auto"/>
              <w:right w:val="single" w:sz="4" w:space="0" w:color="auto"/>
            </w:tcBorders>
          </w:tcPr>
          <w:p w:rsidR="00295AEF" w:rsidRPr="009F3320" w:rsidRDefault="00295AEF" w:rsidP="00295AEF">
            <w:pPr>
              <w:spacing w:after="0"/>
              <w:ind w:left="0"/>
              <w:rPr>
                <w:b/>
                <w:snapToGrid w:val="0"/>
                <w:color w:val="000000"/>
                <w:sz w:val="20"/>
              </w:rPr>
            </w:pPr>
          </w:p>
        </w:tc>
        <w:tc>
          <w:tcPr>
            <w:tcW w:w="2548" w:type="dxa"/>
            <w:gridSpan w:val="2"/>
            <w:tcBorders>
              <w:top w:val="single" w:sz="4" w:space="0" w:color="auto"/>
              <w:left w:val="single" w:sz="4" w:space="0" w:color="auto"/>
              <w:bottom w:val="single" w:sz="4" w:space="0" w:color="auto"/>
              <w:right w:val="single" w:sz="4" w:space="0" w:color="auto"/>
            </w:tcBorders>
          </w:tcPr>
          <w:p w:rsidR="00295AEF" w:rsidRPr="009F3320" w:rsidRDefault="00295AEF" w:rsidP="00295AEF">
            <w:pPr>
              <w:spacing w:after="0"/>
              <w:ind w:left="0"/>
              <w:rPr>
                <w:b/>
                <w:snapToGrid w:val="0"/>
                <w:color w:val="000000"/>
                <w:sz w:val="20"/>
              </w:rPr>
            </w:pPr>
            <w:r w:rsidRPr="009F3320">
              <w:rPr>
                <w:b/>
                <w:snapToGrid w:val="0"/>
                <w:color w:val="000000"/>
                <w:sz w:val="20"/>
              </w:rPr>
              <w:t>VatInfo</w:t>
            </w:r>
          </w:p>
        </w:tc>
        <w:tc>
          <w:tcPr>
            <w:tcW w:w="6368" w:type="dxa"/>
            <w:gridSpan w:val="2"/>
            <w:tcBorders>
              <w:top w:val="single" w:sz="4" w:space="0" w:color="auto"/>
              <w:left w:val="single" w:sz="4" w:space="0" w:color="auto"/>
              <w:bottom w:val="single" w:sz="4" w:space="0" w:color="auto"/>
              <w:right w:val="single" w:sz="4" w:space="0" w:color="auto"/>
            </w:tcBorders>
          </w:tcPr>
          <w:p w:rsidR="00295AEF" w:rsidRPr="00126010" w:rsidRDefault="00295AEF" w:rsidP="00295AEF">
            <w:pPr>
              <w:spacing w:after="0"/>
              <w:ind w:left="0"/>
              <w:rPr>
                <w:b/>
                <w:snapToGrid w:val="0"/>
                <w:color w:val="000000"/>
                <w:sz w:val="20"/>
              </w:rPr>
            </w:pPr>
            <w:r w:rsidRPr="00126010">
              <w:rPr>
                <w:b/>
                <w:snapToGrid w:val="0"/>
                <w:color w:val="000000"/>
                <w:sz w:val="20"/>
              </w:rPr>
              <w:t xml:space="preserve">MVA som beregnes på </w:t>
            </w:r>
            <w:r>
              <w:rPr>
                <w:b/>
                <w:snapToGrid w:val="0"/>
                <w:color w:val="000000"/>
                <w:sz w:val="20"/>
              </w:rPr>
              <w:t>rabatten</w:t>
            </w:r>
          </w:p>
        </w:tc>
        <w:tc>
          <w:tcPr>
            <w:tcW w:w="1003" w:type="dxa"/>
            <w:tcBorders>
              <w:top w:val="single" w:sz="4" w:space="0" w:color="auto"/>
              <w:left w:val="single" w:sz="4" w:space="0" w:color="auto"/>
              <w:bottom w:val="single" w:sz="4" w:space="0" w:color="auto"/>
              <w:right w:val="single" w:sz="4" w:space="0" w:color="auto"/>
            </w:tcBorders>
          </w:tcPr>
          <w:p w:rsidR="00295AEF" w:rsidRPr="009F3320" w:rsidRDefault="00295AEF" w:rsidP="00295AEF">
            <w:pPr>
              <w:spacing w:after="0"/>
              <w:ind w:left="0"/>
              <w:jc w:val="center"/>
              <w:rPr>
                <w:b/>
                <w:snapToGrid w:val="0"/>
                <w:color w:val="000000"/>
                <w:sz w:val="20"/>
              </w:rPr>
            </w:pPr>
            <w:r w:rsidRPr="009F3320">
              <w:rPr>
                <w:b/>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295AEF" w:rsidRPr="009F3320" w:rsidRDefault="00295AEF" w:rsidP="00295AEF">
            <w:pPr>
              <w:spacing w:after="0"/>
              <w:ind w:left="0"/>
              <w:jc w:val="center"/>
              <w:rPr>
                <w:b/>
                <w:snapToGrid w:val="0"/>
                <w:color w:val="000000"/>
                <w:sz w:val="20"/>
              </w:rPr>
            </w:pPr>
            <w:r w:rsidRPr="009F3320">
              <w:rPr>
                <w:b/>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295AEF" w:rsidRPr="009F3320" w:rsidRDefault="00295AEF" w:rsidP="00295AEF">
            <w:pPr>
              <w:spacing w:after="0"/>
              <w:ind w:left="0"/>
              <w:rPr>
                <w:b/>
                <w:snapToGrid w:val="0"/>
                <w:color w:val="000000"/>
                <w:sz w:val="20"/>
              </w:rPr>
            </w:pPr>
            <w:r w:rsidRPr="00126010">
              <w:rPr>
                <w:b/>
                <w:snapToGrid w:val="0"/>
                <w:color w:val="000000"/>
                <w:sz w:val="20"/>
              </w:rPr>
              <w:t>VatInfoType</w:t>
            </w:r>
          </w:p>
        </w:tc>
      </w:tr>
      <w:tr w:rsidR="00295AEF" w:rsidRPr="00AD78CA" w:rsidTr="007D7A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83" w:type="dxa"/>
            <w:vMerge w:val="restart"/>
            <w:tcBorders>
              <w:top w:val="nil"/>
              <w:bottom w:val="nil"/>
            </w:tcBorders>
          </w:tcPr>
          <w:p w:rsidR="00295AEF" w:rsidRPr="00AD78CA" w:rsidRDefault="00295AEF" w:rsidP="00295AEF">
            <w:pPr>
              <w:spacing w:after="0"/>
              <w:ind w:left="0"/>
              <w:rPr>
                <w:snapToGrid w:val="0"/>
                <w:color w:val="000000"/>
                <w:sz w:val="20"/>
              </w:rPr>
            </w:pPr>
          </w:p>
        </w:tc>
        <w:tc>
          <w:tcPr>
            <w:tcW w:w="283" w:type="dxa"/>
            <w:vMerge w:val="restart"/>
            <w:tcBorders>
              <w:top w:val="nil"/>
              <w:bottom w:val="nil"/>
            </w:tcBorders>
          </w:tcPr>
          <w:p w:rsidR="00295AEF" w:rsidRPr="00AD78CA" w:rsidRDefault="00295AEF" w:rsidP="00295AEF">
            <w:pPr>
              <w:spacing w:after="0"/>
              <w:ind w:left="0"/>
              <w:rPr>
                <w:snapToGrid w:val="0"/>
                <w:color w:val="000000"/>
                <w:sz w:val="20"/>
              </w:rPr>
            </w:pPr>
          </w:p>
        </w:tc>
        <w:tc>
          <w:tcPr>
            <w:tcW w:w="288" w:type="dxa"/>
            <w:vMerge w:val="restart"/>
            <w:tcBorders>
              <w:top w:val="nil"/>
              <w:bottom w:val="nil"/>
            </w:tcBorders>
          </w:tcPr>
          <w:p w:rsidR="00295AEF" w:rsidRPr="00AD78CA" w:rsidRDefault="00295AEF" w:rsidP="00295AEF">
            <w:pPr>
              <w:spacing w:after="0"/>
              <w:ind w:left="0"/>
              <w:rPr>
                <w:snapToGrid w:val="0"/>
                <w:color w:val="000000"/>
                <w:sz w:val="20"/>
              </w:rPr>
            </w:pPr>
          </w:p>
        </w:tc>
        <w:tc>
          <w:tcPr>
            <w:tcW w:w="288" w:type="dxa"/>
            <w:vMerge w:val="restart"/>
            <w:tcBorders>
              <w:top w:val="single" w:sz="4" w:space="0" w:color="auto"/>
            </w:tcBorders>
          </w:tcPr>
          <w:p w:rsidR="00295AEF" w:rsidRPr="00AD78CA" w:rsidRDefault="00295AEF" w:rsidP="00295AEF">
            <w:pPr>
              <w:spacing w:after="0"/>
              <w:ind w:left="0"/>
              <w:rPr>
                <w:snapToGrid w:val="0"/>
                <w:color w:val="000000"/>
                <w:sz w:val="20"/>
              </w:rPr>
            </w:pPr>
          </w:p>
        </w:tc>
        <w:tc>
          <w:tcPr>
            <w:tcW w:w="2260" w:type="dxa"/>
            <w:tcBorders>
              <w:top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VatPercent</w:t>
            </w:r>
          </w:p>
        </w:tc>
        <w:tc>
          <w:tcPr>
            <w:tcW w:w="6368" w:type="dxa"/>
            <w:gridSpan w:val="2"/>
            <w:tcBorders>
              <w:top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MVA-prosent</w:t>
            </w:r>
            <w:r>
              <w:rPr>
                <w:snapToGrid w:val="0"/>
                <w:color w:val="000000"/>
                <w:sz w:val="20"/>
              </w:rPr>
              <w:t xml:space="preserve">: </w:t>
            </w:r>
            <w:r w:rsidRPr="00AD78CA">
              <w:rPr>
                <w:snapToGrid w:val="0"/>
                <w:color w:val="000000"/>
                <w:sz w:val="20"/>
              </w:rPr>
              <w:t>P.t.. 0, 7, 11 eller 25</w:t>
            </w:r>
          </w:p>
        </w:tc>
        <w:tc>
          <w:tcPr>
            <w:tcW w:w="1003" w:type="dxa"/>
          </w:tcPr>
          <w:p w:rsidR="00295AEF" w:rsidRPr="00AD78CA" w:rsidRDefault="00295AEF" w:rsidP="00295AEF">
            <w:pPr>
              <w:spacing w:after="0"/>
              <w:ind w:left="0"/>
              <w:jc w:val="center"/>
              <w:rPr>
                <w:snapToGrid w:val="0"/>
                <w:color w:val="000000"/>
                <w:sz w:val="20"/>
              </w:rPr>
            </w:pPr>
            <w:r w:rsidRPr="00AD78CA">
              <w:rPr>
                <w:snapToGrid w:val="0"/>
                <w:color w:val="000000"/>
                <w:sz w:val="20"/>
              </w:rPr>
              <w:t>K</w:t>
            </w:r>
          </w:p>
        </w:tc>
        <w:tc>
          <w:tcPr>
            <w:tcW w:w="1418" w:type="dxa"/>
          </w:tcPr>
          <w:p w:rsidR="00295AEF" w:rsidRPr="00AD78CA" w:rsidRDefault="00295AEF" w:rsidP="00295AEF">
            <w:pPr>
              <w:spacing w:after="0"/>
              <w:ind w:left="0"/>
              <w:jc w:val="center"/>
              <w:rPr>
                <w:snapToGrid w:val="0"/>
                <w:color w:val="000000"/>
                <w:sz w:val="20"/>
              </w:rPr>
            </w:pPr>
            <w:r>
              <w:rPr>
                <w:snapToGrid w:val="0"/>
                <w:color w:val="000000"/>
                <w:sz w:val="20"/>
              </w:rPr>
              <w:t>0..1</w:t>
            </w:r>
          </w:p>
        </w:tc>
        <w:tc>
          <w:tcPr>
            <w:tcW w:w="1559" w:type="dxa"/>
          </w:tcPr>
          <w:p w:rsidR="00295AEF" w:rsidRPr="00AD78CA" w:rsidRDefault="00295AEF" w:rsidP="00295AEF">
            <w:pPr>
              <w:spacing w:after="0"/>
              <w:ind w:left="0"/>
              <w:rPr>
                <w:snapToGrid w:val="0"/>
                <w:color w:val="000000"/>
                <w:sz w:val="20"/>
              </w:rPr>
            </w:pPr>
            <w:r w:rsidRPr="00AD78CA">
              <w:rPr>
                <w:snapToGrid w:val="0"/>
                <w:color w:val="000000"/>
                <w:sz w:val="20"/>
              </w:rPr>
              <w:t>Decimal</w:t>
            </w:r>
          </w:p>
        </w:tc>
      </w:tr>
      <w:tr w:rsidR="00295AEF" w:rsidRPr="00AD78CA" w:rsidTr="007D7A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83" w:type="dxa"/>
            <w:vMerge/>
            <w:tcBorders>
              <w:top w:val="nil"/>
              <w:bottom w:val="nil"/>
            </w:tcBorders>
          </w:tcPr>
          <w:p w:rsidR="00295AEF" w:rsidRPr="00AD78CA" w:rsidRDefault="00295AEF" w:rsidP="00295AEF">
            <w:pPr>
              <w:spacing w:after="0"/>
              <w:ind w:left="0"/>
              <w:rPr>
                <w:snapToGrid w:val="0"/>
                <w:color w:val="000000"/>
                <w:sz w:val="20"/>
              </w:rPr>
            </w:pPr>
          </w:p>
        </w:tc>
        <w:tc>
          <w:tcPr>
            <w:tcW w:w="283" w:type="dxa"/>
            <w:vMerge/>
            <w:tcBorders>
              <w:top w:val="nil"/>
              <w:bottom w:val="nil"/>
            </w:tcBorders>
          </w:tcPr>
          <w:p w:rsidR="00295AEF" w:rsidRPr="00AD78CA" w:rsidRDefault="00295AEF" w:rsidP="00295AEF">
            <w:pPr>
              <w:spacing w:after="0"/>
              <w:ind w:left="0"/>
              <w:rPr>
                <w:snapToGrid w:val="0"/>
                <w:color w:val="000000"/>
                <w:sz w:val="20"/>
              </w:rPr>
            </w:pPr>
          </w:p>
        </w:tc>
        <w:tc>
          <w:tcPr>
            <w:tcW w:w="288" w:type="dxa"/>
            <w:vMerge/>
            <w:tcBorders>
              <w:top w:val="nil"/>
              <w:bottom w:val="nil"/>
            </w:tcBorders>
          </w:tcPr>
          <w:p w:rsidR="00295AEF" w:rsidRPr="00AD78CA" w:rsidRDefault="00295AEF" w:rsidP="00295AEF">
            <w:pPr>
              <w:spacing w:after="0"/>
              <w:ind w:left="0"/>
              <w:rPr>
                <w:snapToGrid w:val="0"/>
                <w:color w:val="000000"/>
                <w:sz w:val="20"/>
              </w:rPr>
            </w:pPr>
          </w:p>
        </w:tc>
        <w:tc>
          <w:tcPr>
            <w:tcW w:w="288" w:type="dxa"/>
            <w:vMerge/>
          </w:tcPr>
          <w:p w:rsidR="00295AEF" w:rsidRPr="00AD78CA" w:rsidRDefault="00295AEF" w:rsidP="00295AEF">
            <w:pPr>
              <w:spacing w:after="0"/>
              <w:ind w:left="0"/>
              <w:rPr>
                <w:snapToGrid w:val="0"/>
                <w:color w:val="000000"/>
                <w:sz w:val="20"/>
              </w:rPr>
            </w:pPr>
          </w:p>
        </w:tc>
        <w:tc>
          <w:tcPr>
            <w:tcW w:w="2260" w:type="dxa"/>
          </w:tcPr>
          <w:p w:rsidR="00295AEF" w:rsidRPr="00AD78CA" w:rsidRDefault="00295AEF" w:rsidP="00295AEF">
            <w:pPr>
              <w:spacing w:after="0"/>
              <w:ind w:left="0"/>
              <w:rPr>
                <w:snapToGrid w:val="0"/>
                <w:color w:val="000000"/>
                <w:sz w:val="20"/>
              </w:rPr>
            </w:pPr>
            <w:r w:rsidRPr="00AD78CA">
              <w:rPr>
                <w:snapToGrid w:val="0"/>
                <w:color w:val="000000"/>
                <w:sz w:val="20"/>
              </w:rPr>
              <w:t>VatBaseAmount</w:t>
            </w:r>
          </w:p>
        </w:tc>
        <w:tc>
          <w:tcPr>
            <w:tcW w:w="6368" w:type="dxa"/>
            <w:gridSpan w:val="2"/>
          </w:tcPr>
          <w:p w:rsidR="00295AEF" w:rsidRPr="00AD78CA" w:rsidRDefault="00295AEF" w:rsidP="00295AEF">
            <w:pPr>
              <w:spacing w:after="0"/>
              <w:ind w:left="0"/>
              <w:rPr>
                <w:snapToGrid w:val="0"/>
                <w:color w:val="000000"/>
                <w:sz w:val="20"/>
              </w:rPr>
            </w:pPr>
            <w:r w:rsidRPr="00AD78CA">
              <w:rPr>
                <w:snapToGrid w:val="0"/>
                <w:color w:val="000000"/>
                <w:sz w:val="20"/>
              </w:rPr>
              <w:t>MVA-grunnlag</w:t>
            </w:r>
            <w:r>
              <w:rPr>
                <w:snapToGrid w:val="0"/>
                <w:color w:val="000000"/>
                <w:sz w:val="20"/>
              </w:rPr>
              <w:t xml:space="preserve">: </w:t>
            </w:r>
            <w:r w:rsidRPr="00AD78CA">
              <w:rPr>
                <w:snapToGrid w:val="0"/>
                <w:color w:val="000000"/>
                <w:sz w:val="20"/>
              </w:rPr>
              <w:t>Grunnlag for MVA-beregningen for den aktuelle satsen</w:t>
            </w:r>
          </w:p>
        </w:tc>
        <w:tc>
          <w:tcPr>
            <w:tcW w:w="1003" w:type="dxa"/>
          </w:tcPr>
          <w:p w:rsidR="00295AEF" w:rsidRPr="00AD78CA" w:rsidRDefault="00295AEF" w:rsidP="00295AEF">
            <w:pPr>
              <w:spacing w:after="0"/>
              <w:ind w:left="0"/>
              <w:jc w:val="center"/>
              <w:rPr>
                <w:snapToGrid w:val="0"/>
                <w:color w:val="000000"/>
                <w:sz w:val="20"/>
              </w:rPr>
            </w:pPr>
            <w:r w:rsidRPr="00AD78CA">
              <w:rPr>
                <w:snapToGrid w:val="0"/>
                <w:color w:val="000000"/>
                <w:sz w:val="20"/>
              </w:rPr>
              <w:t>K</w:t>
            </w:r>
          </w:p>
        </w:tc>
        <w:tc>
          <w:tcPr>
            <w:tcW w:w="1418" w:type="dxa"/>
          </w:tcPr>
          <w:p w:rsidR="00295AEF" w:rsidRPr="00AD78CA" w:rsidRDefault="00295AEF" w:rsidP="00295AEF">
            <w:pPr>
              <w:spacing w:after="0"/>
              <w:ind w:left="0"/>
              <w:jc w:val="center"/>
              <w:rPr>
                <w:snapToGrid w:val="0"/>
                <w:color w:val="000000"/>
                <w:sz w:val="20"/>
              </w:rPr>
            </w:pPr>
            <w:r>
              <w:rPr>
                <w:snapToGrid w:val="0"/>
                <w:color w:val="000000"/>
                <w:sz w:val="20"/>
              </w:rPr>
              <w:t>0..1</w:t>
            </w:r>
          </w:p>
        </w:tc>
        <w:tc>
          <w:tcPr>
            <w:tcW w:w="1559" w:type="dxa"/>
          </w:tcPr>
          <w:p w:rsidR="00295AEF" w:rsidRPr="00AD78CA" w:rsidRDefault="00295AEF" w:rsidP="00295AEF">
            <w:pPr>
              <w:spacing w:after="0"/>
              <w:ind w:left="0"/>
              <w:rPr>
                <w:snapToGrid w:val="0"/>
                <w:color w:val="000000"/>
                <w:sz w:val="20"/>
              </w:rPr>
            </w:pPr>
            <w:r w:rsidRPr="00AD78CA">
              <w:rPr>
                <w:snapToGrid w:val="0"/>
                <w:color w:val="000000"/>
                <w:sz w:val="20"/>
              </w:rPr>
              <w:t>Decimal</w:t>
            </w:r>
          </w:p>
        </w:tc>
      </w:tr>
      <w:tr w:rsidR="00295AEF" w:rsidRPr="00AD78CA" w:rsidTr="007D7A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83" w:type="dxa"/>
            <w:vMerge/>
            <w:tcBorders>
              <w:top w:val="nil"/>
              <w:bottom w:val="nil"/>
            </w:tcBorders>
          </w:tcPr>
          <w:p w:rsidR="00295AEF" w:rsidRPr="00AD78CA" w:rsidRDefault="00295AEF" w:rsidP="00295AEF">
            <w:pPr>
              <w:spacing w:after="0"/>
              <w:ind w:left="0"/>
              <w:rPr>
                <w:snapToGrid w:val="0"/>
                <w:color w:val="000000"/>
                <w:sz w:val="20"/>
              </w:rPr>
            </w:pPr>
          </w:p>
        </w:tc>
        <w:tc>
          <w:tcPr>
            <w:tcW w:w="283" w:type="dxa"/>
            <w:vMerge/>
            <w:tcBorders>
              <w:top w:val="nil"/>
              <w:bottom w:val="nil"/>
            </w:tcBorders>
          </w:tcPr>
          <w:p w:rsidR="00295AEF" w:rsidRPr="00AD78CA" w:rsidRDefault="00295AEF" w:rsidP="00295AEF">
            <w:pPr>
              <w:spacing w:after="0"/>
              <w:ind w:left="0"/>
              <w:rPr>
                <w:snapToGrid w:val="0"/>
                <w:color w:val="000000"/>
                <w:sz w:val="20"/>
              </w:rPr>
            </w:pPr>
          </w:p>
        </w:tc>
        <w:tc>
          <w:tcPr>
            <w:tcW w:w="288" w:type="dxa"/>
            <w:vMerge/>
            <w:tcBorders>
              <w:top w:val="nil"/>
              <w:bottom w:val="nil"/>
            </w:tcBorders>
          </w:tcPr>
          <w:p w:rsidR="00295AEF" w:rsidRPr="00AD78CA" w:rsidRDefault="00295AEF" w:rsidP="00295AEF">
            <w:pPr>
              <w:spacing w:after="0"/>
              <w:ind w:left="0"/>
              <w:rPr>
                <w:snapToGrid w:val="0"/>
                <w:color w:val="000000"/>
                <w:sz w:val="20"/>
              </w:rPr>
            </w:pPr>
          </w:p>
        </w:tc>
        <w:tc>
          <w:tcPr>
            <w:tcW w:w="288" w:type="dxa"/>
            <w:vMerge/>
          </w:tcPr>
          <w:p w:rsidR="00295AEF" w:rsidRPr="00AD78CA" w:rsidRDefault="00295AEF" w:rsidP="00295AEF">
            <w:pPr>
              <w:spacing w:after="0"/>
              <w:ind w:left="0"/>
              <w:rPr>
                <w:snapToGrid w:val="0"/>
                <w:color w:val="000000"/>
                <w:sz w:val="20"/>
              </w:rPr>
            </w:pPr>
          </w:p>
        </w:tc>
        <w:tc>
          <w:tcPr>
            <w:tcW w:w="2260" w:type="dxa"/>
          </w:tcPr>
          <w:p w:rsidR="00295AEF" w:rsidRPr="00AD78CA" w:rsidRDefault="00295AEF" w:rsidP="00295AEF">
            <w:pPr>
              <w:spacing w:after="0"/>
              <w:ind w:left="0"/>
              <w:rPr>
                <w:snapToGrid w:val="0"/>
                <w:color w:val="000000"/>
                <w:sz w:val="20"/>
              </w:rPr>
            </w:pPr>
            <w:r w:rsidRPr="00AD78CA">
              <w:rPr>
                <w:snapToGrid w:val="0"/>
                <w:color w:val="000000"/>
                <w:sz w:val="20"/>
              </w:rPr>
              <w:t>VatAmount</w:t>
            </w:r>
          </w:p>
        </w:tc>
        <w:tc>
          <w:tcPr>
            <w:tcW w:w="6368" w:type="dxa"/>
            <w:gridSpan w:val="2"/>
          </w:tcPr>
          <w:p w:rsidR="00295AEF" w:rsidRPr="00AD78CA" w:rsidRDefault="00295AEF" w:rsidP="00295AEF">
            <w:pPr>
              <w:spacing w:after="0"/>
              <w:ind w:left="0"/>
              <w:rPr>
                <w:snapToGrid w:val="0"/>
                <w:color w:val="000000"/>
                <w:sz w:val="20"/>
              </w:rPr>
            </w:pPr>
            <w:r w:rsidRPr="00AD78CA">
              <w:rPr>
                <w:snapToGrid w:val="0"/>
                <w:color w:val="000000"/>
                <w:sz w:val="20"/>
              </w:rPr>
              <w:t>MVA-beløp</w:t>
            </w:r>
            <w:r>
              <w:rPr>
                <w:snapToGrid w:val="0"/>
                <w:color w:val="000000"/>
                <w:sz w:val="20"/>
              </w:rPr>
              <w:t xml:space="preserve">: </w:t>
            </w:r>
            <w:r w:rsidRPr="00AD78CA">
              <w:rPr>
                <w:snapToGrid w:val="0"/>
                <w:color w:val="000000"/>
                <w:sz w:val="20"/>
              </w:rPr>
              <w:t>Beløp for den aktuelle satsen</w:t>
            </w:r>
          </w:p>
        </w:tc>
        <w:tc>
          <w:tcPr>
            <w:tcW w:w="1003" w:type="dxa"/>
          </w:tcPr>
          <w:p w:rsidR="00295AEF" w:rsidRPr="00AD78CA" w:rsidRDefault="00295AEF" w:rsidP="00295AEF">
            <w:pPr>
              <w:spacing w:after="0"/>
              <w:ind w:left="0"/>
              <w:jc w:val="center"/>
              <w:rPr>
                <w:snapToGrid w:val="0"/>
                <w:color w:val="000000"/>
                <w:sz w:val="20"/>
              </w:rPr>
            </w:pPr>
            <w:r w:rsidRPr="00AD78CA">
              <w:rPr>
                <w:snapToGrid w:val="0"/>
                <w:color w:val="000000"/>
                <w:sz w:val="20"/>
              </w:rPr>
              <w:t>K</w:t>
            </w:r>
          </w:p>
        </w:tc>
        <w:tc>
          <w:tcPr>
            <w:tcW w:w="1418" w:type="dxa"/>
          </w:tcPr>
          <w:p w:rsidR="00295AEF" w:rsidRPr="00AD78CA" w:rsidRDefault="00295AEF" w:rsidP="00295AEF">
            <w:pPr>
              <w:spacing w:after="0"/>
              <w:ind w:left="0"/>
              <w:jc w:val="center"/>
              <w:rPr>
                <w:snapToGrid w:val="0"/>
                <w:color w:val="000000"/>
                <w:sz w:val="20"/>
              </w:rPr>
            </w:pPr>
            <w:r>
              <w:rPr>
                <w:snapToGrid w:val="0"/>
                <w:color w:val="000000"/>
                <w:sz w:val="20"/>
              </w:rPr>
              <w:t>0..1</w:t>
            </w:r>
          </w:p>
        </w:tc>
        <w:tc>
          <w:tcPr>
            <w:tcW w:w="1559" w:type="dxa"/>
          </w:tcPr>
          <w:p w:rsidR="00295AEF" w:rsidRPr="00AD78CA" w:rsidRDefault="00295AEF" w:rsidP="00295AEF">
            <w:pPr>
              <w:spacing w:after="0"/>
              <w:ind w:left="0"/>
              <w:rPr>
                <w:snapToGrid w:val="0"/>
                <w:color w:val="000000"/>
                <w:sz w:val="20"/>
              </w:rPr>
            </w:pPr>
            <w:r w:rsidRPr="00AD78CA">
              <w:rPr>
                <w:snapToGrid w:val="0"/>
                <w:color w:val="000000"/>
                <w:sz w:val="20"/>
              </w:rPr>
              <w:t>Decimal</w:t>
            </w:r>
          </w:p>
        </w:tc>
      </w:tr>
      <w:tr w:rsidR="00295AEF" w:rsidRPr="00AD78CA" w:rsidTr="007D7A5D">
        <w:trPr>
          <w:cantSplit/>
        </w:trPr>
        <w:tc>
          <w:tcPr>
            <w:tcW w:w="283" w:type="dxa"/>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83" w:type="dxa"/>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88" w:type="dxa"/>
            <w:tcBorders>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548" w:type="dxa"/>
            <w:gridSpan w:val="2"/>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Pr>
                <w:snapToGrid w:val="0"/>
                <w:color w:val="000000"/>
                <w:sz w:val="20"/>
              </w:rPr>
              <w:t>CalculationSequence</w:t>
            </w:r>
          </w:p>
        </w:tc>
        <w:tc>
          <w:tcPr>
            <w:tcW w:w="6368" w:type="dxa"/>
            <w:gridSpan w:val="2"/>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Pr>
                <w:snapToGrid w:val="0"/>
                <w:color w:val="000000"/>
                <w:sz w:val="20"/>
              </w:rPr>
              <w:t>Angir rekkefølge for beregning av rabatter</w:t>
            </w:r>
            <w:r w:rsidRPr="00AD78CA">
              <w:rPr>
                <w:snapToGrid w:val="0"/>
                <w:color w:val="000000"/>
                <w:sz w:val="20"/>
              </w:rPr>
              <w:t xml:space="preserve"> </w:t>
            </w:r>
          </w:p>
        </w:tc>
        <w:tc>
          <w:tcPr>
            <w:tcW w:w="1003"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Pr>
                <w:snapToGrid w:val="0"/>
                <w:color w:val="000000"/>
                <w:sz w:val="20"/>
              </w:rPr>
              <w:t>String</w:t>
            </w:r>
          </w:p>
        </w:tc>
      </w:tr>
      <w:tr w:rsidR="00277C68" w:rsidRPr="00AD78CA" w:rsidTr="007D7A5D">
        <w:trPr>
          <w:cantSplit/>
        </w:trPr>
        <w:tc>
          <w:tcPr>
            <w:tcW w:w="283" w:type="dxa"/>
            <w:tcBorders>
              <w:left w:val="single" w:sz="4" w:space="0" w:color="auto"/>
              <w:right w:val="single" w:sz="4" w:space="0" w:color="auto"/>
            </w:tcBorders>
          </w:tcPr>
          <w:p w:rsidR="00277C68" w:rsidRPr="00AD78CA" w:rsidRDefault="00277C68" w:rsidP="005D7B19">
            <w:pPr>
              <w:keepNext/>
              <w:keepLines/>
              <w:spacing w:after="0"/>
              <w:ind w:left="0"/>
              <w:rPr>
                <w:b/>
                <w:snapToGrid w:val="0"/>
                <w:color w:val="000000"/>
                <w:sz w:val="20"/>
              </w:rPr>
            </w:pPr>
          </w:p>
        </w:tc>
        <w:tc>
          <w:tcPr>
            <w:tcW w:w="283" w:type="dxa"/>
            <w:tcBorders>
              <w:left w:val="single" w:sz="4" w:space="0" w:color="auto"/>
              <w:right w:val="single" w:sz="4" w:space="0" w:color="auto"/>
            </w:tcBorders>
          </w:tcPr>
          <w:p w:rsidR="00277C68" w:rsidRPr="00AD78CA" w:rsidRDefault="00277C68" w:rsidP="005D7B19">
            <w:pPr>
              <w:keepNext/>
              <w:keepLines/>
              <w:spacing w:after="0"/>
              <w:ind w:left="0"/>
              <w:rPr>
                <w:b/>
                <w:snapToGrid w:val="0"/>
                <w:color w:val="000000"/>
                <w:sz w:val="20"/>
              </w:rPr>
            </w:pPr>
          </w:p>
        </w:tc>
        <w:tc>
          <w:tcPr>
            <w:tcW w:w="2836" w:type="dxa"/>
            <w:gridSpan w:val="3"/>
            <w:tcBorders>
              <w:left w:val="single" w:sz="4" w:space="0" w:color="auto"/>
              <w:right w:val="single" w:sz="4" w:space="0" w:color="auto"/>
            </w:tcBorders>
          </w:tcPr>
          <w:p w:rsidR="00277C68" w:rsidRPr="00AD78CA" w:rsidRDefault="00277C68" w:rsidP="00265E67">
            <w:pPr>
              <w:keepNext/>
              <w:keepLines/>
              <w:spacing w:after="0"/>
              <w:ind w:left="0"/>
              <w:rPr>
                <w:b/>
                <w:snapToGrid w:val="0"/>
                <w:color w:val="000000"/>
                <w:sz w:val="20"/>
              </w:rPr>
            </w:pPr>
            <w:r w:rsidRPr="00AD78CA">
              <w:rPr>
                <w:b/>
                <w:snapToGrid w:val="0"/>
                <w:color w:val="000000"/>
                <w:sz w:val="20"/>
              </w:rPr>
              <w:t>ChargesTotals</w:t>
            </w:r>
          </w:p>
        </w:tc>
        <w:tc>
          <w:tcPr>
            <w:tcW w:w="6368" w:type="dxa"/>
            <w:gridSpan w:val="2"/>
            <w:tcBorders>
              <w:top w:val="single" w:sz="4" w:space="0" w:color="auto"/>
              <w:left w:val="single" w:sz="4" w:space="0" w:color="auto"/>
              <w:bottom w:val="single" w:sz="4" w:space="0" w:color="auto"/>
              <w:right w:val="single" w:sz="4" w:space="0" w:color="auto"/>
            </w:tcBorders>
          </w:tcPr>
          <w:p w:rsidR="00277C68" w:rsidRPr="00AD78CA" w:rsidRDefault="00277C68" w:rsidP="005D7B19">
            <w:pPr>
              <w:keepNext/>
              <w:keepLines/>
              <w:spacing w:after="0"/>
              <w:ind w:left="0"/>
              <w:rPr>
                <w:b/>
                <w:snapToGrid w:val="0"/>
                <w:color w:val="000000"/>
                <w:sz w:val="20"/>
              </w:rPr>
            </w:pPr>
            <w:r w:rsidRPr="00AD78CA">
              <w:rPr>
                <w:b/>
                <w:snapToGrid w:val="0"/>
                <w:color w:val="000000"/>
                <w:sz w:val="20"/>
              </w:rPr>
              <w:t>Spesifisering av sum tillegg pr. kode.</w:t>
            </w:r>
            <w:r w:rsidRPr="00AD78CA">
              <w:rPr>
                <w:b/>
                <w:snapToGrid w:val="0"/>
                <w:color w:val="000000"/>
                <w:sz w:val="20"/>
              </w:rPr>
              <w:br/>
              <w:t>Null eller mange forekomster</w:t>
            </w:r>
          </w:p>
        </w:tc>
        <w:tc>
          <w:tcPr>
            <w:tcW w:w="1003" w:type="dxa"/>
            <w:tcBorders>
              <w:top w:val="single" w:sz="4" w:space="0" w:color="auto"/>
              <w:left w:val="single" w:sz="4" w:space="0" w:color="auto"/>
              <w:bottom w:val="single" w:sz="4" w:space="0" w:color="auto"/>
              <w:right w:val="single" w:sz="4" w:space="0" w:color="auto"/>
            </w:tcBorders>
          </w:tcPr>
          <w:p w:rsidR="00277C68" w:rsidRPr="00AD78CA" w:rsidRDefault="00277C68" w:rsidP="005D7B19">
            <w:pPr>
              <w:keepNext/>
              <w:keepLines/>
              <w:spacing w:after="0"/>
              <w:ind w:left="0"/>
              <w:jc w:val="center"/>
              <w:rPr>
                <w:b/>
                <w:snapToGrid w:val="0"/>
                <w:color w:val="000000"/>
                <w:sz w:val="20"/>
              </w:rPr>
            </w:pPr>
            <w:r w:rsidRPr="00AD78CA">
              <w:rPr>
                <w:b/>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277C68" w:rsidRPr="00FC27DD" w:rsidRDefault="00265E67" w:rsidP="00265E67">
            <w:pPr>
              <w:keepNext/>
              <w:keepLines/>
              <w:spacing w:after="0"/>
              <w:ind w:left="0"/>
              <w:jc w:val="center"/>
              <w:rPr>
                <w:b/>
                <w:snapToGrid w:val="0"/>
                <w:color w:val="000000"/>
                <w:sz w:val="20"/>
              </w:rPr>
            </w:pPr>
            <w:r w:rsidRPr="00FC27DD">
              <w:rPr>
                <w:b/>
                <w:snapToGrid w:val="0"/>
                <w:color w:val="000000"/>
                <w:sz w:val="20"/>
              </w:rPr>
              <w:t>0..</w:t>
            </w:r>
            <w:r w:rsidR="002F3FFE" w:rsidRPr="00FC27DD">
              <w:rPr>
                <w:b/>
                <w:snapToGrid w:val="0"/>
                <w:color w:val="000000"/>
                <w:sz w:val="20"/>
              </w:rPr>
              <w:t>*</w:t>
            </w:r>
          </w:p>
        </w:tc>
        <w:tc>
          <w:tcPr>
            <w:tcW w:w="1559" w:type="dxa"/>
            <w:tcBorders>
              <w:top w:val="single" w:sz="4" w:space="0" w:color="auto"/>
              <w:left w:val="single" w:sz="4" w:space="0" w:color="auto"/>
              <w:bottom w:val="single" w:sz="4" w:space="0" w:color="auto"/>
              <w:right w:val="single" w:sz="4" w:space="0" w:color="auto"/>
            </w:tcBorders>
          </w:tcPr>
          <w:p w:rsidR="00277C68" w:rsidRPr="00AD78CA" w:rsidRDefault="00FC27DD" w:rsidP="005D7B19">
            <w:pPr>
              <w:keepNext/>
              <w:keepLines/>
              <w:spacing w:after="0"/>
              <w:ind w:left="0"/>
              <w:rPr>
                <w:b/>
                <w:snapToGrid w:val="0"/>
                <w:color w:val="000000"/>
                <w:sz w:val="20"/>
              </w:rPr>
            </w:pPr>
            <w:r>
              <w:rPr>
                <w:b/>
                <w:snapToGrid w:val="0"/>
                <w:color w:val="000000"/>
                <w:sz w:val="20"/>
              </w:rPr>
              <w:t>DiscountChargesAndTaxType</w:t>
            </w:r>
          </w:p>
        </w:tc>
      </w:tr>
      <w:tr w:rsidR="00295AEF" w:rsidRPr="00AD78CA" w:rsidTr="007D7A5D">
        <w:trPr>
          <w:cantSplit/>
        </w:trPr>
        <w:tc>
          <w:tcPr>
            <w:tcW w:w="283" w:type="dxa"/>
            <w:vMerge w:val="restart"/>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83" w:type="dxa"/>
            <w:vMerge w:val="restart"/>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88" w:type="dxa"/>
            <w:vMerge w:val="restart"/>
            <w:tcBorders>
              <w:top w:val="single" w:sz="4" w:space="0" w:color="auto"/>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548" w:type="dxa"/>
            <w:gridSpan w:val="2"/>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Code</w:t>
            </w:r>
          </w:p>
        </w:tc>
        <w:tc>
          <w:tcPr>
            <w:tcW w:w="6368" w:type="dxa"/>
            <w:gridSpan w:val="2"/>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Pr>
                <w:snapToGrid w:val="0"/>
                <w:color w:val="000000"/>
                <w:sz w:val="20"/>
              </w:rPr>
              <w:t>Kode for t</w:t>
            </w:r>
            <w:r w:rsidRPr="00AD78CA">
              <w:rPr>
                <w:snapToGrid w:val="0"/>
                <w:color w:val="000000"/>
                <w:sz w:val="20"/>
              </w:rPr>
              <w:t>illegg</w:t>
            </w:r>
            <w:r>
              <w:rPr>
                <w:snapToGrid w:val="0"/>
                <w:color w:val="000000"/>
                <w:sz w:val="20"/>
              </w:rPr>
              <w:t xml:space="preserve"> ihht. a</w:t>
            </w:r>
            <w:r w:rsidRPr="00AD78CA">
              <w:rPr>
                <w:snapToGrid w:val="0"/>
                <w:color w:val="000000"/>
                <w:sz w:val="20"/>
              </w:rPr>
              <w:t>vtale</w:t>
            </w:r>
          </w:p>
        </w:tc>
        <w:tc>
          <w:tcPr>
            <w:tcW w:w="1003"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String</w:t>
            </w:r>
          </w:p>
        </w:tc>
      </w:tr>
      <w:tr w:rsidR="00295AEF" w:rsidRPr="00AD78CA" w:rsidTr="007D7A5D">
        <w:trPr>
          <w:cantSplit/>
        </w:trPr>
        <w:tc>
          <w:tcPr>
            <w:tcW w:w="283" w:type="dxa"/>
            <w:vMerge/>
            <w:tcBorders>
              <w:left w:val="single" w:sz="4" w:space="0" w:color="auto"/>
              <w:right w:val="single" w:sz="4" w:space="0" w:color="auto"/>
            </w:tcBorders>
          </w:tcPr>
          <w:p w:rsidR="00295AEF" w:rsidRPr="00AD78CA" w:rsidRDefault="00295AEF" w:rsidP="00295AEF">
            <w:pPr>
              <w:keepNext/>
              <w:keepLines/>
              <w:spacing w:after="0"/>
              <w:ind w:left="0"/>
              <w:rPr>
                <w:snapToGrid w:val="0"/>
                <w:color w:val="000000"/>
                <w:sz w:val="20"/>
              </w:rPr>
            </w:pPr>
          </w:p>
        </w:tc>
        <w:tc>
          <w:tcPr>
            <w:tcW w:w="283" w:type="dxa"/>
            <w:vMerge/>
            <w:tcBorders>
              <w:left w:val="single" w:sz="4" w:space="0" w:color="auto"/>
              <w:right w:val="single" w:sz="4" w:space="0" w:color="auto"/>
            </w:tcBorders>
          </w:tcPr>
          <w:p w:rsidR="00295AEF" w:rsidRPr="00AD78CA" w:rsidRDefault="00295AEF" w:rsidP="00295AEF">
            <w:pPr>
              <w:keepNext/>
              <w:keepLines/>
              <w:spacing w:after="0"/>
              <w:ind w:left="0"/>
              <w:rPr>
                <w:snapToGrid w:val="0"/>
                <w:color w:val="000000"/>
                <w:sz w:val="20"/>
              </w:rPr>
            </w:pPr>
          </w:p>
        </w:tc>
        <w:tc>
          <w:tcPr>
            <w:tcW w:w="288" w:type="dxa"/>
            <w:vMerge/>
            <w:tcBorders>
              <w:left w:val="single" w:sz="4" w:space="0" w:color="auto"/>
              <w:right w:val="single" w:sz="4" w:space="0" w:color="auto"/>
            </w:tcBorders>
          </w:tcPr>
          <w:p w:rsidR="00295AEF" w:rsidRPr="00AD78CA" w:rsidRDefault="00295AEF" w:rsidP="00295AEF">
            <w:pPr>
              <w:keepNext/>
              <w:keepLines/>
              <w:spacing w:after="0"/>
              <w:ind w:left="0"/>
              <w:rPr>
                <w:snapToGrid w:val="0"/>
                <w:color w:val="000000"/>
                <w:sz w:val="20"/>
              </w:rPr>
            </w:pPr>
          </w:p>
        </w:tc>
        <w:tc>
          <w:tcPr>
            <w:tcW w:w="2548" w:type="dxa"/>
            <w:gridSpan w:val="2"/>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Description</w:t>
            </w:r>
          </w:p>
        </w:tc>
        <w:tc>
          <w:tcPr>
            <w:tcW w:w="6368" w:type="dxa"/>
            <w:gridSpan w:val="2"/>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Beskrivelse av type tillegg, ref. Kode</w:t>
            </w:r>
          </w:p>
        </w:tc>
        <w:tc>
          <w:tcPr>
            <w:tcW w:w="1003"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keepNext/>
              <w:keepLines/>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keepNext/>
              <w:keepLines/>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keepNext/>
              <w:keepLines/>
              <w:spacing w:after="0"/>
              <w:ind w:left="0"/>
              <w:rPr>
                <w:snapToGrid w:val="0"/>
                <w:color w:val="000000"/>
                <w:sz w:val="20"/>
              </w:rPr>
            </w:pPr>
            <w:r w:rsidRPr="00AD78CA">
              <w:rPr>
                <w:snapToGrid w:val="0"/>
                <w:color w:val="000000"/>
                <w:sz w:val="20"/>
              </w:rPr>
              <w:t>String</w:t>
            </w:r>
          </w:p>
        </w:tc>
      </w:tr>
      <w:tr w:rsidR="00295AEF" w:rsidRPr="00AD78CA" w:rsidTr="007D7A5D">
        <w:trPr>
          <w:cantSplit/>
        </w:trPr>
        <w:tc>
          <w:tcPr>
            <w:tcW w:w="283" w:type="dxa"/>
            <w:vMerge/>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83" w:type="dxa"/>
            <w:vMerge/>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88" w:type="dxa"/>
            <w:vMerge/>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548" w:type="dxa"/>
            <w:gridSpan w:val="2"/>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Percent</w:t>
            </w:r>
          </w:p>
        </w:tc>
        <w:tc>
          <w:tcPr>
            <w:tcW w:w="6368" w:type="dxa"/>
            <w:gridSpan w:val="2"/>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Tilleggsprosent</w:t>
            </w:r>
          </w:p>
        </w:tc>
        <w:tc>
          <w:tcPr>
            <w:tcW w:w="1003"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Decimal</w:t>
            </w:r>
          </w:p>
        </w:tc>
      </w:tr>
      <w:tr w:rsidR="00295AEF" w:rsidRPr="00AD78CA" w:rsidTr="007D7A5D">
        <w:trPr>
          <w:cantSplit/>
        </w:trPr>
        <w:tc>
          <w:tcPr>
            <w:tcW w:w="283" w:type="dxa"/>
            <w:vMerge/>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83" w:type="dxa"/>
            <w:vMerge/>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88" w:type="dxa"/>
            <w:vMerge/>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548" w:type="dxa"/>
            <w:gridSpan w:val="2"/>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BaseAmount</w:t>
            </w:r>
          </w:p>
        </w:tc>
        <w:tc>
          <w:tcPr>
            <w:tcW w:w="6368" w:type="dxa"/>
            <w:gridSpan w:val="2"/>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Tilleggsgrunnlag</w:t>
            </w:r>
          </w:p>
        </w:tc>
        <w:tc>
          <w:tcPr>
            <w:tcW w:w="1003"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Decimal</w:t>
            </w:r>
          </w:p>
        </w:tc>
      </w:tr>
      <w:tr w:rsidR="00295AEF" w:rsidRPr="00AD78CA" w:rsidTr="007D7A5D">
        <w:trPr>
          <w:cantSplit/>
        </w:trPr>
        <w:tc>
          <w:tcPr>
            <w:tcW w:w="283" w:type="dxa"/>
            <w:vMerge/>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83" w:type="dxa"/>
            <w:vMerge/>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88" w:type="dxa"/>
            <w:vMerge/>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548" w:type="dxa"/>
            <w:gridSpan w:val="2"/>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Amount</w:t>
            </w:r>
          </w:p>
        </w:tc>
        <w:tc>
          <w:tcPr>
            <w:tcW w:w="6368" w:type="dxa"/>
            <w:gridSpan w:val="2"/>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Tilleggsbeløp</w:t>
            </w:r>
          </w:p>
        </w:tc>
        <w:tc>
          <w:tcPr>
            <w:tcW w:w="1003"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Decimal</w:t>
            </w:r>
          </w:p>
        </w:tc>
      </w:tr>
      <w:tr w:rsidR="00295AEF" w:rsidRPr="00AD78CA" w:rsidTr="007D7A5D">
        <w:trPr>
          <w:cantSplit/>
        </w:trPr>
        <w:tc>
          <w:tcPr>
            <w:tcW w:w="283" w:type="dxa"/>
            <w:vMerge/>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83" w:type="dxa"/>
            <w:vMerge/>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88" w:type="dxa"/>
            <w:vMerge/>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548" w:type="dxa"/>
            <w:gridSpan w:val="2"/>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Quantity</w:t>
            </w:r>
          </w:p>
        </w:tc>
        <w:tc>
          <w:tcPr>
            <w:tcW w:w="6368" w:type="dxa"/>
            <w:gridSpan w:val="2"/>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Kvantum</w:t>
            </w:r>
            <w:r>
              <w:rPr>
                <w:snapToGrid w:val="0"/>
                <w:color w:val="000000"/>
                <w:sz w:val="20"/>
              </w:rPr>
              <w:t xml:space="preserve">: </w:t>
            </w:r>
            <w:r w:rsidRPr="00AD78CA">
              <w:rPr>
                <w:snapToGrid w:val="0"/>
                <w:color w:val="000000"/>
                <w:sz w:val="20"/>
              </w:rPr>
              <w:t>Angis dersom tillegget er relatert til et kvantum</w:t>
            </w:r>
          </w:p>
        </w:tc>
        <w:tc>
          <w:tcPr>
            <w:tcW w:w="1003"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Decimal</w:t>
            </w:r>
          </w:p>
        </w:tc>
      </w:tr>
      <w:tr w:rsidR="00295AEF" w:rsidRPr="00AD78CA" w:rsidTr="007D7A5D">
        <w:trPr>
          <w:cantSplit/>
        </w:trPr>
        <w:tc>
          <w:tcPr>
            <w:tcW w:w="283" w:type="dxa"/>
            <w:vMerge/>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83" w:type="dxa"/>
            <w:vMerge/>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88" w:type="dxa"/>
            <w:vMerge/>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548" w:type="dxa"/>
            <w:gridSpan w:val="2"/>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UnitOfMeasure</w:t>
            </w:r>
          </w:p>
        </w:tc>
        <w:tc>
          <w:tcPr>
            <w:tcW w:w="6368" w:type="dxa"/>
            <w:gridSpan w:val="2"/>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Enhet relatert til kvantum</w:t>
            </w:r>
          </w:p>
        </w:tc>
        <w:tc>
          <w:tcPr>
            <w:tcW w:w="1003"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String</w:t>
            </w:r>
          </w:p>
        </w:tc>
      </w:tr>
      <w:tr w:rsidR="00295AEF" w:rsidRPr="00AD78CA" w:rsidTr="007D7A5D">
        <w:trPr>
          <w:cantSplit/>
        </w:trPr>
        <w:tc>
          <w:tcPr>
            <w:tcW w:w="283" w:type="dxa"/>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83" w:type="dxa"/>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88" w:type="dxa"/>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548" w:type="dxa"/>
            <w:gridSpan w:val="2"/>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RatePerUnit</w:t>
            </w:r>
          </w:p>
        </w:tc>
        <w:tc>
          <w:tcPr>
            <w:tcW w:w="6368" w:type="dxa"/>
            <w:gridSpan w:val="2"/>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Sats</w:t>
            </w:r>
            <w:r>
              <w:rPr>
                <w:snapToGrid w:val="0"/>
                <w:color w:val="000000"/>
                <w:sz w:val="20"/>
              </w:rPr>
              <w:t>:</w:t>
            </w:r>
            <w:r w:rsidRPr="00AD78CA">
              <w:rPr>
                <w:snapToGrid w:val="0"/>
                <w:color w:val="000000"/>
                <w:sz w:val="20"/>
              </w:rPr>
              <w:t xml:space="preserve"> Angis dersom tillegget beregnes ut fra en sats pr. Enhet </w:t>
            </w:r>
          </w:p>
        </w:tc>
        <w:tc>
          <w:tcPr>
            <w:tcW w:w="1003"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Decimal</w:t>
            </w:r>
          </w:p>
        </w:tc>
      </w:tr>
      <w:tr w:rsidR="00295AEF" w:rsidRPr="00016C21" w:rsidTr="007D7A5D">
        <w:trPr>
          <w:cantSplit/>
        </w:trPr>
        <w:tc>
          <w:tcPr>
            <w:tcW w:w="283" w:type="dxa"/>
            <w:tcBorders>
              <w:left w:val="single" w:sz="4" w:space="0" w:color="auto"/>
              <w:right w:val="single" w:sz="4" w:space="0" w:color="auto"/>
            </w:tcBorders>
          </w:tcPr>
          <w:p w:rsidR="00295AEF" w:rsidRPr="00016C21" w:rsidRDefault="00295AEF" w:rsidP="00295AEF">
            <w:pPr>
              <w:spacing w:after="0"/>
              <w:ind w:left="0"/>
              <w:rPr>
                <w:b/>
                <w:snapToGrid w:val="0"/>
                <w:color w:val="000000"/>
                <w:sz w:val="20"/>
              </w:rPr>
            </w:pPr>
          </w:p>
        </w:tc>
        <w:tc>
          <w:tcPr>
            <w:tcW w:w="283" w:type="dxa"/>
            <w:tcBorders>
              <w:left w:val="single" w:sz="4" w:space="0" w:color="auto"/>
              <w:right w:val="single" w:sz="4" w:space="0" w:color="auto"/>
            </w:tcBorders>
          </w:tcPr>
          <w:p w:rsidR="00295AEF" w:rsidRPr="00016C21" w:rsidRDefault="00295AEF" w:rsidP="00295AEF">
            <w:pPr>
              <w:spacing w:after="0"/>
              <w:ind w:left="0"/>
              <w:rPr>
                <w:b/>
                <w:snapToGrid w:val="0"/>
                <w:color w:val="000000"/>
                <w:sz w:val="20"/>
              </w:rPr>
            </w:pPr>
          </w:p>
        </w:tc>
        <w:tc>
          <w:tcPr>
            <w:tcW w:w="288" w:type="dxa"/>
            <w:tcBorders>
              <w:left w:val="single" w:sz="4" w:space="0" w:color="auto"/>
              <w:right w:val="single" w:sz="4" w:space="0" w:color="auto"/>
            </w:tcBorders>
          </w:tcPr>
          <w:p w:rsidR="00295AEF" w:rsidRPr="00016C21" w:rsidRDefault="00295AEF" w:rsidP="00295AEF">
            <w:pPr>
              <w:spacing w:after="0"/>
              <w:ind w:left="0"/>
              <w:rPr>
                <w:b/>
                <w:snapToGrid w:val="0"/>
                <w:color w:val="000000"/>
                <w:sz w:val="20"/>
              </w:rPr>
            </w:pPr>
          </w:p>
        </w:tc>
        <w:tc>
          <w:tcPr>
            <w:tcW w:w="2548" w:type="dxa"/>
            <w:gridSpan w:val="2"/>
            <w:tcBorders>
              <w:top w:val="single" w:sz="4" w:space="0" w:color="auto"/>
              <w:left w:val="single" w:sz="4" w:space="0" w:color="auto"/>
              <w:bottom w:val="single" w:sz="4" w:space="0" w:color="auto"/>
              <w:right w:val="single" w:sz="4" w:space="0" w:color="auto"/>
            </w:tcBorders>
          </w:tcPr>
          <w:p w:rsidR="00295AEF" w:rsidRPr="00016C21" w:rsidRDefault="00295AEF" w:rsidP="00295AEF">
            <w:pPr>
              <w:spacing w:after="0"/>
              <w:ind w:left="0"/>
              <w:rPr>
                <w:b/>
                <w:snapToGrid w:val="0"/>
                <w:color w:val="000000"/>
                <w:sz w:val="20"/>
              </w:rPr>
            </w:pPr>
            <w:r w:rsidRPr="00016C21">
              <w:rPr>
                <w:b/>
                <w:snapToGrid w:val="0"/>
                <w:color w:val="000000"/>
                <w:sz w:val="20"/>
              </w:rPr>
              <w:t>VatInfo</w:t>
            </w:r>
          </w:p>
        </w:tc>
        <w:tc>
          <w:tcPr>
            <w:tcW w:w="6368" w:type="dxa"/>
            <w:gridSpan w:val="2"/>
            <w:tcBorders>
              <w:top w:val="single" w:sz="4" w:space="0" w:color="auto"/>
              <w:left w:val="single" w:sz="4" w:space="0" w:color="auto"/>
              <w:bottom w:val="single" w:sz="4" w:space="0" w:color="auto"/>
              <w:right w:val="single" w:sz="4" w:space="0" w:color="auto"/>
            </w:tcBorders>
          </w:tcPr>
          <w:p w:rsidR="00295AEF" w:rsidRPr="00016C21" w:rsidRDefault="00295AEF" w:rsidP="00295AEF">
            <w:pPr>
              <w:spacing w:after="0"/>
              <w:ind w:left="0"/>
              <w:rPr>
                <w:b/>
                <w:snapToGrid w:val="0"/>
                <w:color w:val="000000"/>
                <w:sz w:val="20"/>
              </w:rPr>
            </w:pPr>
            <w:r w:rsidRPr="00016C21">
              <w:rPr>
                <w:b/>
                <w:snapToGrid w:val="0"/>
                <w:color w:val="000000"/>
                <w:sz w:val="20"/>
              </w:rPr>
              <w:t>MVA som beregnes på tillegget</w:t>
            </w:r>
          </w:p>
        </w:tc>
        <w:tc>
          <w:tcPr>
            <w:tcW w:w="1003" w:type="dxa"/>
            <w:tcBorders>
              <w:top w:val="single" w:sz="4" w:space="0" w:color="auto"/>
              <w:left w:val="single" w:sz="4" w:space="0" w:color="auto"/>
              <w:bottom w:val="single" w:sz="4" w:space="0" w:color="auto"/>
              <w:right w:val="single" w:sz="4" w:space="0" w:color="auto"/>
            </w:tcBorders>
          </w:tcPr>
          <w:p w:rsidR="00295AEF" w:rsidRPr="00016C21" w:rsidRDefault="00295AEF" w:rsidP="00295AEF">
            <w:pPr>
              <w:spacing w:after="0"/>
              <w:ind w:left="0"/>
              <w:jc w:val="center"/>
              <w:rPr>
                <w:b/>
                <w:snapToGrid w:val="0"/>
                <w:color w:val="000000"/>
                <w:sz w:val="20"/>
              </w:rPr>
            </w:pPr>
            <w:r w:rsidRPr="00016C21">
              <w:rPr>
                <w:b/>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295AEF" w:rsidRPr="00016C21" w:rsidRDefault="00295AEF" w:rsidP="00295AEF">
            <w:pPr>
              <w:spacing w:after="0"/>
              <w:ind w:left="0"/>
              <w:jc w:val="center"/>
              <w:rPr>
                <w:b/>
                <w:snapToGrid w:val="0"/>
                <w:color w:val="000000"/>
                <w:sz w:val="20"/>
              </w:rPr>
            </w:pPr>
            <w:r w:rsidRPr="00016C21">
              <w:rPr>
                <w:b/>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295AEF" w:rsidRPr="00016C21" w:rsidRDefault="00295AEF" w:rsidP="00295AEF">
            <w:pPr>
              <w:spacing w:after="0"/>
              <w:ind w:left="0"/>
              <w:rPr>
                <w:b/>
                <w:snapToGrid w:val="0"/>
                <w:color w:val="000000"/>
                <w:sz w:val="20"/>
              </w:rPr>
            </w:pPr>
            <w:r w:rsidRPr="00126010">
              <w:rPr>
                <w:b/>
                <w:snapToGrid w:val="0"/>
                <w:color w:val="000000"/>
                <w:sz w:val="20"/>
              </w:rPr>
              <w:t>VatInfoType</w:t>
            </w:r>
          </w:p>
        </w:tc>
      </w:tr>
      <w:tr w:rsidR="00295AEF" w:rsidRPr="00AD78CA" w:rsidTr="007D7A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83" w:type="dxa"/>
            <w:vMerge w:val="restart"/>
            <w:tcBorders>
              <w:top w:val="nil"/>
              <w:bottom w:val="nil"/>
            </w:tcBorders>
          </w:tcPr>
          <w:p w:rsidR="00295AEF" w:rsidRPr="00AD78CA" w:rsidRDefault="00295AEF" w:rsidP="00295AEF">
            <w:pPr>
              <w:spacing w:after="0"/>
              <w:ind w:left="0"/>
              <w:rPr>
                <w:snapToGrid w:val="0"/>
                <w:color w:val="000000"/>
                <w:sz w:val="20"/>
              </w:rPr>
            </w:pPr>
          </w:p>
        </w:tc>
        <w:tc>
          <w:tcPr>
            <w:tcW w:w="283" w:type="dxa"/>
            <w:vMerge w:val="restart"/>
            <w:tcBorders>
              <w:top w:val="nil"/>
              <w:bottom w:val="nil"/>
            </w:tcBorders>
          </w:tcPr>
          <w:p w:rsidR="00295AEF" w:rsidRPr="00AD78CA" w:rsidRDefault="00295AEF" w:rsidP="00295AEF">
            <w:pPr>
              <w:spacing w:after="0"/>
              <w:ind w:left="0"/>
              <w:rPr>
                <w:snapToGrid w:val="0"/>
                <w:color w:val="000000"/>
                <w:sz w:val="20"/>
              </w:rPr>
            </w:pPr>
          </w:p>
        </w:tc>
        <w:tc>
          <w:tcPr>
            <w:tcW w:w="288" w:type="dxa"/>
            <w:vMerge w:val="restart"/>
            <w:tcBorders>
              <w:top w:val="nil"/>
              <w:bottom w:val="nil"/>
            </w:tcBorders>
          </w:tcPr>
          <w:p w:rsidR="00295AEF" w:rsidRPr="00AD78CA" w:rsidRDefault="00295AEF" w:rsidP="00295AEF">
            <w:pPr>
              <w:spacing w:after="0"/>
              <w:ind w:left="0"/>
              <w:rPr>
                <w:snapToGrid w:val="0"/>
                <w:color w:val="000000"/>
                <w:sz w:val="20"/>
              </w:rPr>
            </w:pPr>
          </w:p>
        </w:tc>
        <w:tc>
          <w:tcPr>
            <w:tcW w:w="288" w:type="dxa"/>
            <w:vMerge w:val="restart"/>
            <w:tcBorders>
              <w:top w:val="single" w:sz="4" w:space="0" w:color="auto"/>
            </w:tcBorders>
          </w:tcPr>
          <w:p w:rsidR="00295AEF" w:rsidRPr="00AD78CA" w:rsidRDefault="00295AEF" w:rsidP="00295AEF">
            <w:pPr>
              <w:spacing w:after="0"/>
              <w:ind w:left="0"/>
              <w:rPr>
                <w:snapToGrid w:val="0"/>
                <w:color w:val="000000"/>
                <w:sz w:val="20"/>
              </w:rPr>
            </w:pPr>
          </w:p>
        </w:tc>
        <w:tc>
          <w:tcPr>
            <w:tcW w:w="2260" w:type="dxa"/>
            <w:tcBorders>
              <w:top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VatPercent</w:t>
            </w:r>
          </w:p>
        </w:tc>
        <w:tc>
          <w:tcPr>
            <w:tcW w:w="6368" w:type="dxa"/>
            <w:gridSpan w:val="2"/>
            <w:tcBorders>
              <w:top w:val="single" w:sz="4" w:space="0" w:color="auto"/>
            </w:tcBorders>
          </w:tcPr>
          <w:p w:rsidR="00295AEF" w:rsidRPr="00AD78CA" w:rsidRDefault="00295AEF" w:rsidP="00295AEF">
            <w:pPr>
              <w:spacing w:after="0"/>
              <w:ind w:left="0"/>
              <w:rPr>
                <w:snapToGrid w:val="0"/>
                <w:color w:val="000000"/>
                <w:sz w:val="20"/>
              </w:rPr>
            </w:pPr>
            <w:r w:rsidRPr="00AD78CA">
              <w:rPr>
                <w:snapToGrid w:val="0"/>
                <w:color w:val="000000"/>
                <w:sz w:val="20"/>
              </w:rPr>
              <w:t>MVA-prosent</w:t>
            </w:r>
            <w:r>
              <w:rPr>
                <w:snapToGrid w:val="0"/>
                <w:color w:val="000000"/>
                <w:sz w:val="20"/>
              </w:rPr>
              <w:t xml:space="preserve">: </w:t>
            </w:r>
            <w:r w:rsidRPr="00AD78CA">
              <w:rPr>
                <w:snapToGrid w:val="0"/>
                <w:color w:val="000000"/>
                <w:sz w:val="20"/>
              </w:rPr>
              <w:t>P.t.. 0, 7, 11 eller 25</w:t>
            </w:r>
          </w:p>
        </w:tc>
        <w:tc>
          <w:tcPr>
            <w:tcW w:w="1003" w:type="dxa"/>
          </w:tcPr>
          <w:p w:rsidR="00295AEF" w:rsidRPr="00AD78CA" w:rsidRDefault="00295AEF" w:rsidP="00295AEF">
            <w:pPr>
              <w:spacing w:after="0"/>
              <w:ind w:left="0"/>
              <w:jc w:val="center"/>
              <w:rPr>
                <w:snapToGrid w:val="0"/>
                <w:color w:val="000000"/>
                <w:sz w:val="20"/>
              </w:rPr>
            </w:pPr>
            <w:r w:rsidRPr="00AD78CA">
              <w:rPr>
                <w:snapToGrid w:val="0"/>
                <w:color w:val="000000"/>
                <w:sz w:val="20"/>
              </w:rPr>
              <w:t>K</w:t>
            </w:r>
          </w:p>
        </w:tc>
        <w:tc>
          <w:tcPr>
            <w:tcW w:w="1418" w:type="dxa"/>
          </w:tcPr>
          <w:p w:rsidR="00295AEF" w:rsidRPr="00AD78CA" w:rsidRDefault="00295AEF" w:rsidP="00295AEF">
            <w:pPr>
              <w:spacing w:after="0"/>
              <w:ind w:left="0"/>
              <w:jc w:val="center"/>
              <w:rPr>
                <w:snapToGrid w:val="0"/>
                <w:color w:val="000000"/>
                <w:sz w:val="20"/>
              </w:rPr>
            </w:pPr>
            <w:r>
              <w:rPr>
                <w:snapToGrid w:val="0"/>
                <w:color w:val="000000"/>
                <w:sz w:val="20"/>
              </w:rPr>
              <w:t>0..1</w:t>
            </w:r>
          </w:p>
        </w:tc>
        <w:tc>
          <w:tcPr>
            <w:tcW w:w="1559" w:type="dxa"/>
          </w:tcPr>
          <w:p w:rsidR="00295AEF" w:rsidRPr="00AD78CA" w:rsidRDefault="00295AEF" w:rsidP="00295AEF">
            <w:pPr>
              <w:spacing w:after="0"/>
              <w:ind w:left="0"/>
              <w:rPr>
                <w:snapToGrid w:val="0"/>
                <w:color w:val="000000"/>
                <w:sz w:val="20"/>
              </w:rPr>
            </w:pPr>
            <w:r w:rsidRPr="00AD78CA">
              <w:rPr>
                <w:snapToGrid w:val="0"/>
                <w:color w:val="000000"/>
                <w:sz w:val="20"/>
              </w:rPr>
              <w:t>Decimal</w:t>
            </w:r>
          </w:p>
        </w:tc>
      </w:tr>
      <w:tr w:rsidR="00295AEF" w:rsidRPr="00AD78CA" w:rsidTr="007D7A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83" w:type="dxa"/>
            <w:vMerge/>
            <w:tcBorders>
              <w:top w:val="nil"/>
              <w:bottom w:val="nil"/>
            </w:tcBorders>
          </w:tcPr>
          <w:p w:rsidR="00295AEF" w:rsidRPr="00AD78CA" w:rsidRDefault="00295AEF" w:rsidP="00295AEF">
            <w:pPr>
              <w:spacing w:after="0"/>
              <w:ind w:left="0"/>
              <w:rPr>
                <w:snapToGrid w:val="0"/>
                <w:color w:val="000000"/>
                <w:sz w:val="20"/>
              </w:rPr>
            </w:pPr>
          </w:p>
        </w:tc>
        <w:tc>
          <w:tcPr>
            <w:tcW w:w="283" w:type="dxa"/>
            <w:vMerge/>
            <w:tcBorders>
              <w:top w:val="nil"/>
              <w:bottom w:val="nil"/>
            </w:tcBorders>
          </w:tcPr>
          <w:p w:rsidR="00295AEF" w:rsidRPr="00AD78CA" w:rsidRDefault="00295AEF" w:rsidP="00295AEF">
            <w:pPr>
              <w:spacing w:after="0"/>
              <w:ind w:left="0"/>
              <w:rPr>
                <w:snapToGrid w:val="0"/>
                <w:color w:val="000000"/>
                <w:sz w:val="20"/>
              </w:rPr>
            </w:pPr>
          </w:p>
        </w:tc>
        <w:tc>
          <w:tcPr>
            <w:tcW w:w="288" w:type="dxa"/>
            <w:vMerge/>
            <w:tcBorders>
              <w:top w:val="nil"/>
              <w:bottom w:val="nil"/>
            </w:tcBorders>
          </w:tcPr>
          <w:p w:rsidR="00295AEF" w:rsidRPr="00AD78CA" w:rsidRDefault="00295AEF" w:rsidP="00295AEF">
            <w:pPr>
              <w:spacing w:after="0"/>
              <w:ind w:left="0"/>
              <w:rPr>
                <w:snapToGrid w:val="0"/>
                <w:color w:val="000000"/>
                <w:sz w:val="20"/>
              </w:rPr>
            </w:pPr>
          </w:p>
        </w:tc>
        <w:tc>
          <w:tcPr>
            <w:tcW w:w="288" w:type="dxa"/>
            <w:vMerge/>
          </w:tcPr>
          <w:p w:rsidR="00295AEF" w:rsidRPr="00AD78CA" w:rsidRDefault="00295AEF" w:rsidP="00295AEF">
            <w:pPr>
              <w:spacing w:after="0"/>
              <w:ind w:left="0"/>
              <w:rPr>
                <w:snapToGrid w:val="0"/>
                <w:color w:val="000000"/>
                <w:sz w:val="20"/>
              </w:rPr>
            </w:pPr>
          </w:p>
        </w:tc>
        <w:tc>
          <w:tcPr>
            <w:tcW w:w="2260" w:type="dxa"/>
          </w:tcPr>
          <w:p w:rsidR="00295AEF" w:rsidRPr="00AD78CA" w:rsidRDefault="00295AEF" w:rsidP="00295AEF">
            <w:pPr>
              <w:spacing w:after="0"/>
              <w:ind w:left="0"/>
              <w:rPr>
                <w:snapToGrid w:val="0"/>
                <w:color w:val="000000"/>
                <w:sz w:val="20"/>
              </w:rPr>
            </w:pPr>
            <w:r w:rsidRPr="00AD78CA">
              <w:rPr>
                <w:snapToGrid w:val="0"/>
                <w:color w:val="000000"/>
                <w:sz w:val="20"/>
              </w:rPr>
              <w:t>VatBaseAmount</w:t>
            </w:r>
          </w:p>
        </w:tc>
        <w:tc>
          <w:tcPr>
            <w:tcW w:w="6368" w:type="dxa"/>
            <w:gridSpan w:val="2"/>
          </w:tcPr>
          <w:p w:rsidR="00295AEF" w:rsidRPr="00AD78CA" w:rsidRDefault="00295AEF" w:rsidP="00295AEF">
            <w:pPr>
              <w:spacing w:after="0"/>
              <w:ind w:left="0"/>
              <w:rPr>
                <w:snapToGrid w:val="0"/>
                <w:color w:val="000000"/>
                <w:sz w:val="20"/>
              </w:rPr>
            </w:pPr>
            <w:r w:rsidRPr="00AD78CA">
              <w:rPr>
                <w:snapToGrid w:val="0"/>
                <w:color w:val="000000"/>
                <w:sz w:val="20"/>
              </w:rPr>
              <w:t>MVA-grunnlag</w:t>
            </w:r>
            <w:r>
              <w:rPr>
                <w:snapToGrid w:val="0"/>
                <w:color w:val="000000"/>
                <w:sz w:val="20"/>
              </w:rPr>
              <w:t xml:space="preserve">: </w:t>
            </w:r>
            <w:r w:rsidRPr="00AD78CA">
              <w:rPr>
                <w:snapToGrid w:val="0"/>
                <w:color w:val="000000"/>
                <w:sz w:val="20"/>
              </w:rPr>
              <w:t>Grunnlag for MVA-beregningen for den aktuelle satsen</w:t>
            </w:r>
          </w:p>
        </w:tc>
        <w:tc>
          <w:tcPr>
            <w:tcW w:w="1003" w:type="dxa"/>
          </w:tcPr>
          <w:p w:rsidR="00295AEF" w:rsidRPr="00AD78CA" w:rsidRDefault="00295AEF" w:rsidP="00295AEF">
            <w:pPr>
              <w:spacing w:after="0"/>
              <w:ind w:left="0"/>
              <w:jc w:val="center"/>
              <w:rPr>
                <w:snapToGrid w:val="0"/>
                <w:color w:val="000000"/>
                <w:sz w:val="20"/>
              </w:rPr>
            </w:pPr>
            <w:r w:rsidRPr="00AD78CA">
              <w:rPr>
                <w:snapToGrid w:val="0"/>
                <w:color w:val="000000"/>
                <w:sz w:val="20"/>
              </w:rPr>
              <w:t>K</w:t>
            </w:r>
          </w:p>
        </w:tc>
        <w:tc>
          <w:tcPr>
            <w:tcW w:w="1418" w:type="dxa"/>
          </w:tcPr>
          <w:p w:rsidR="00295AEF" w:rsidRPr="00AD78CA" w:rsidRDefault="00295AEF" w:rsidP="00295AEF">
            <w:pPr>
              <w:spacing w:after="0"/>
              <w:ind w:left="0"/>
              <w:jc w:val="center"/>
              <w:rPr>
                <w:snapToGrid w:val="0"/>
                <w:color w:val="000000"/>
                <w:sz w:val="20"/>
              </w:rPr>
            </w:pPr>
            <w:r>
              <w:rPr>
                <w:snapToGrid w:val="0"/>
                <w:color w:val="000000"/>
                <w:sz w:val="20"/>
              </w:rPr>
              <w:t>0..1</w:t>
            </w:r>
          </w:p>
        </w:tc>
        <w:tc>
          <w:tcPr>
            <w:tcW w:w="1559" w:type="dxa"/>
          </w:tcPr>
          <w:p w:rsidR="00295AEF" w:rsidRPr="00AD78CA" w:rsidRDefault="00295AEF" w:rsidP="00295AEF">
            <w:pPr>
              <w:spacing w:after="0"/>
              <w:ind w:left="0"/>
              <w:rPr>
                <w:snapToGrid w:val="0"/>
                <w:color w:val="000000"/>
                <w:sz w:val="20"/>
              </w:rPr>
            </w:pPr>
            <w:r w:rsidRPr="00AD78CA">
              <w:rPr>
                <w:snapToGrid w:val="0"/>
                <w:color w:val="000000"/>
                <w:sz w:val="20"/>
              </w:rPr>
              <w:t>Decimal</w:t>
            </w:r>
          </w:p>
        </w:tc>
      </w:tr>
      <w:tr w:rsidR="00295AEF" w:rsidRPr="00AD78CA" w:rsidTr="007D7A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283" w:type="dxa"/>
            <w:vMerge/>
            <w:tcBorders>
              <w:top w:val="nil"/>
              <w:bottom w:val="nil"/>
            </w:tcBorders>
          </w:tcPr>
          <w:p w:rsidR="00295AEF" w:rsidRPr="00AD78CA" w:rsidRDefault="00295AEF" w:rsidP="00295AEF">
            <w:pPr>
              <w:spacing w:after="0"/>
              <w:ind w:left="0"/>
              <w:rPr>
                <w:snapToGrid w:val="0"/>
                <w:color w:val="000000"/>
                <w:sz w:val="20"/>
              </w:rPr>
            </w:pPr>
          </w:p>
        </w:tc>
        <w:tc>
          <w:tcPr>
            <w:tcW w:w="283" w:type="dxa"/>
            <w:vMerge/>
            <w:tcBorders>
              <w:top w:val="nil"/>
              <w:bottom w:val="nil"/>
            </w:tcBorders>
          </w:tcPr>
          <w:p w:rsidR="00295AEF" w:rsidRPr="00AD78CA" w:rsidRDefault="00295AEF" w:rsidP="00295AEF">
            <w:pPr>
              <w:spacing w:after="0"/>
              <w:ind w:left="0"/>
              <w:rPr>
                <w:snapToGrid w:val="0"/>
                <w:color w:val="000000"/>
                <w:sz w:val="20"/>
              </w:rPr>
            </w:pPr>
          </w:p>
        </w:tc>
        <w:tc>
          <w:tcPr>
            <w:tcW w:w="288" w:type="dxa"/>
            <w:vMerge/>
            <w:tcBorders>
              <w:top w:val="nil"/>
              <w:bottom w:val="nil"/>
            </w:tcBorders>
          </w:tcPr>
          <w:p w:rsidR="00295AEF" w:rsidRPr="00AD78CA" w:rsidRDefault="00295AEF" w:rsidP="00295AEF">
            <w:pPr>
              <w:spacing w:after="0"/>
              <w:ind w:left="0"/>
              <w:rPr>
                <w:snapToGrid w:val="0"/>
                <w:color w:val="000000"/>
                <w:sz w:val="20"/>
              </w:rPr>
            </w:pPr>
          </w:p>
        </w:tc>
        <w:tc>
          <w:tcPr>
            <w:tcW w:w="288" w:type="dxa"/>
            <w:vMerge/>
          </w:tcPr>
          <w:p w:rsidR="00295AEF" w:rsidRPr="00AD78CA" w:rsidRDefault="00295AEF" w:rsidP="00295AEF">
            <w:pPr>
              <w:spacing w:after="0"/>
              <w:ind w:left="0"/>
              <w:rPr>
                <w:snapToGrid w:val="0"/>
                <w:color w:val="000000"/>
                <w:sz w:val="20"/>
              </w:rPr>
            </w:pPr>
          </w:p>
        </w:tc>
        <w:tc>
          <w:tcPr>
            <w:tcW w:w="2260" w:type="dxa"/>
          </w:tcPr>
          <w:p w:rsidR="00295AEF" w:rsidRPr="00AD78CA" w:rsidRDefault="00295AEF" w:rsidP="00295AEF">
            <w:pPr>
              <w:spacing w:after="0"/>
              <w:ind w:left="0"/>
              <w:rPr>
                <w:snapToGrid w:val="0"/>
                <w:color w:val="000000"/>
                <w:sz w:val="20"/>
              </w:rPr>
            </w:pPr>
            <w:r w:rsidRPr="00AD78CA">
              <w:rPr>
                <w:snapToGrid w:val="0"/>
                <w:color w:val="000000"/>
                <w:sz w:val="20"/>
              </w:rPr>
              <w:t>VatAmount</w:t>
            </w:r>
          </w:p>
        </w:tc>
        <w:tc>
          <w:tcPr>
            <w:tcW w:w="6368" w:type="dxa"/>
            <w:gridSpan w:val="2"/>
          </w:tcPr>
          <w:p w:rsidR="00295AEF" w:rsidRPr="00AD78CA" w:rsidRDefault="00295AEF" w:rsidP="00295AEF">
            <w:pPr>
              <w:spacing w:after="0"/>
              <w:ind w:left="0"/>
              <w:rPr>
                <w:snapToGrid w:val="0"/>
                <w:color w:val="000000"/>
                <w:sz w:val="20"/>
              </w:rPr>
            </w:pPr>
            <w:r w:rsidRPr="00AD78CA">
              <w:rPr>
                <w:snapToGrid w:val="0"/>
                <w:color w:val="000000"/>
                <w:sz w:val="20"/>
              </w:rPr>
              <w:t>MVA-beløp</w:t>
            </w:r>
            <w:r>
              <w:rPr>
                <w:snapToGrid w:val="0"/>
                <w:color w:val="000000"/>
                <w:sz w:val="20"/>
              </w:rPr>
              <w:t xml:space="preserve">: </w:t>
            </w:r>
            <w:r w:rsidRPr="00AD78CA">
              <w:rPr>
                <w:snapToGrid w:val="0"/>
                <w:color w:val="000000"/>
                <w:sz w:val="20"/>
              </w:rPr>
              <w:t>Beløp for den aktuelle satsen</w:t>
            </w:r>
          </w:p>
        </w:tc>
        <w:tc>
          <w:tcPr>
            <w:tcW w:w="1003" w:type="dxa"/>
          </w:tcPr>
          <w:p w:rsidR="00295AEF" w:rsidRPr="00AD78CA" w:rsidRDefault="00295AEF" w:rsidP="00295AEF">
            <w:pPr>
              <w:spacing w:after="0"/>
              <w:ind w:left="0"/>
              <w:jc w:val="center"/>
              <w:rPr>
                <w:snapToGrid w:val="0"/>
                <w:color w:val="000000"/>
                <w:sz w:val="20"/>
              </w:rPr>
            </w:pPr>
            <w:r w:rsidRPr="00AD78CA">
              <w:rPr>
                <w:snapToGrid w:val="0"/>
                <w:color w:val="000000"/>
                <w:sz w:val="20"/>
              </w:rPr>
              <w:t>K</w:t>
            </w:r>
          </w:p>
        </w:tc>
        <w:tc>
          <w:tcPr>
            <w:tcW w:w="1418" w:type="dxa"/>
          </w:tcPr>
          <w:p w:rsidR="00295AEF" w:rsidRPr="00AD78CA" w:rsidRDefault="00295AEF" w:rsidP="00295AEF">
            <w:pPr>
              <w:spacing w:after="0"/>
              <w:ind w:left="0"/>
              <w:jc w:val="center"/>
              <w:rPr>
                <w:snapToGrid w:val="0"/>
                <w:color w:val="000000"/>
                <w:sz w:val="20"/>
              </w:rPr>
            </w:pPr>
            <w:r>
              <w:rPr>
                <w:snapToGrid w:val="0"/>
                <w:color w:val="000000"/>
                <w:sz w:val="20"/>
              </w:rPr>
              <w:t>0..1</w:t>
            </w:r>
          </w:p>
        </w:tc>
        <w:tc>
          <w:tcPr>
            <w:tcW w:w="1559" w:type="dxa"/>
          </w:tcPr>
          <w:p w:rsidR="00295AEF" w:rsidRPr="00AD78CA" w:rsidRDefault="00295AEF" w:rsidP="00295AEF">
            <w:pPr>
              <w:spacing w:after="0"/>
              <w:ind w:left="0"/>
              <w:rPr>
                <w:snapToGrid w:val="0"/>
                <w:color w:val="000000"/>
                <w:sz w:val="20"/>
              </w:rPr>
            </w:pPr>
            <w:r w:rsidRPr="00AD78CA">
              <w:rPr>
                <w:snapToGrid w:val="0"/>
                <w:color w:val="000000"/>
                <w:sz w:val="20"/>
              </w:rPr>
              <w:t>Decimal</w:t>
            </w:r>
          </w:p>
        </w:tc>
      </w:tr>
      <w:tr w:rsidR="00295AEF" w:rsidRPr="00AD78CA" w:rsidTr="007D7A5D">
        <w:trPr>
          <w:cantSplit/>
        </w:trPr>
        <w:tc>
          <w:tcPr>
            <w:tcW w:w="283" w:type="dxa"/>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83" w:type="dxa"/>
            <w:tcBorders>
              <w:left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88" w:type="dxa"/>
            <w:tcBorders>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p>
        </w:tc>
        <w:tc>
          <w:tcPr>
            <w:tcW w:w="2548" w:type="dxa"/>
            <w:gridSpan w:val="2"/>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Pr>
                <w:snapToGrid w:val="0"/>
                <w:color w:val="000000"/>
                <w:sz w:val="20"/>
              </w:rPr>
              <w:t>CalculationSequence</w:t>
            </w:r>
          </w:p>
        </w:tc>
        <w:tc>
          <w:tcPr>
            <w:tcW w:w="6368" w:type="dxa"/>
            <w:gridSpan w:val="2"/>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Pr>
                <w:snapToGrid w:val="0"/>
                <w:color w:val="000000"/>
                <w:sz w:val="20"/>
              </w:rPr>
              <w:t>Angir rekkefølge for beregning av tillegg</w:t>
            </w:r>
            <w:r w:rsidRPr="00AD78CA">
              <w:rPr>
                <w:snapToGrid w:val="0"/>
                <w:color w:val="000000"/>
                <w:sz w:val="20"/>
              </w:rPr>
              <w:t xml:space="preserve"> </w:t>
            </w:r>
          </w:p>
        </w:tc>
        <w:tc>
          <w:tcPr>
            <w:tcW w:w="1003"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295AEF" w:rsidRPr="00AD78CA" w:rsidRDefault="00295AEF" w:rsidP="00295AEF">
            <w:pPr>
              <w:spacing w:after="0"/>
              <w:ind w:left="0"/>
              <w:rPr>
                <w:snapToGrid w:val="0"/>
                <w:color w:val="000000"/>
                <w:sz w:val="20"/>
              </w:rPr>
            </w:pPr>
            <w:r>
              <w:rPr>
                <w:snapToGrid w:val="0"/>
                <w:color w:val="000000"/>
                <w:sz w:val="20"/>
              </w:rPr>
              <w:t>String</w:t>
            </w:r>
          </w:p>
        </w:tc>
      </w:tr>
      <w:tr w:rsidR="00277C68" w:rsidRPr="00FC27DD" w:rsidTr="007D7A5D">
        <w:trPr>
          <w:cantSplit/>
        </w:trPr>
        <w:tc>
          <w:tcPr>
            <w:tcW w:w="283" w:type="dxa"/>
            <w:tcBorders>
              <w:left w:val="single" w:sz="4" w:space="0" w:color="auto"/>
              <w:right w:val="single" w:sz="4" w:space="0" w:color="auto"/>
            </w:tcBorders>
          </w:tcPr>
          <w:p w:rsidR="00277C68" w:rsidRPr="00FC27DD" w:rsidRDefault="00277C68">
            <w:pPr>
              <w:spacing w:after="0"/>
              <w:ind w:left="0"/>
              <w:rPr>
                <w:b/>
                <w:snapToGrid w:val="0"/>
                <w:color w:val="000000"/>
                <w:sz w:val="20"/>
              </w:rPr>
            </w:pPr>
          </w:p>
        </w:tc>
        <w:tc>
          <w:tcPr>
            <w:tcW w:w="283" w:type="dxa"/>
            <w:tcBorders>
              <w:left w:val="single" w:sz="4" w:space="0" w:color="auto"/>
              <w:right w:val="single" w:sz="4" w:space="0" w:color="auto"/>
            </w:tcBorders>
          </w:tcPr>
          <w:p w:rsidR="00277C68" w:rsidRPr="00FC27DD" w:rsidRDefault="00277C68">
            <w:pPr>
              <w:spacing w:after="0"/>
              <w:ind w:left="0"/>
              <w:rPr>
                <w:b/>
                <w:snapToGrid w:val="0"/>
                <w:color w:val="000000"/>
                <w:sz w:val="20"/>
              </w:rPr>
            </w:pPr>
          </w:p>
        </w:tc>
        <w:tc>
          <w:tcPr>
            <w:tcW w:w="2836" w:type="dxa"/>
            <w:gridSpan w:val="3"/>
            <w:tcBorders>
              <w:top w:val="single" w:sz="4" w:space="0" w:color="auto"/>
              <w:left w:val="single" w:sz="4" w:space="0" w:color="auto"/>
              <w:bottom w:val="single" w:sz="4" w:space="0" w:color="auto"/>
              <w:right w:val="single" w:sz="4" w:space="0" w:color="auto"/>
            </w:tcBorders>
          </w:tcPr>
          <w:p w:rsidR="00277C68" w:rsidRPr="00FC27DD" w:rsidRDefault="00277C68" w:rsidP="00265E67">
            <w:pPr>
              <w:keepNext/>
              <w:keepLines/>
              <w:spacing w:after="0"/>
              <w:ind w:left="0"/>
              <w:rPr>
                <w:b/>
                <w:snapToGrid w:val="0"/>
                <w:color w:val="000000"/>
                <w:sz w:val="20"/>
              </w:rPr>
            </w:pPr>
            <w:r w:rsidRPr="00FC27DD">
              <w:rPr>
                <w:b/>
                <w:snapToGrid w:val="0"/>
                <w:color w:val="000000"/>
                <w:sz w:val="20"/>
              </w:rPr>
              <w:t>ActualPayment</w:t>
            </w:r>
          </w:p>
        </w:tc>
        <w:tc>
          <w:tcPr>
            <w:tcW w:w="6368" w:type="dxa"/>
            <w:gridSpan w:val="2"/>
            <w:tcBorders>
              <w:top w:val="single" w:sz="4" w:space="0" w:color="auto"/>
              <w:left w:val="single" w:sz="4" w:space="0" w:color="auto"/>
              <w:bottom w:val="single" w:sz="4" w:space="0" w:color="auto"/>
              <w:right w:val="single" w:sz="4" w:space="0" w:color="auto"/>
            </w:tcBorders>
          </w:tcPr>
          <w:p w:rsidR="00277C68" w:rsidRPr="00FC27DD" w:rsidRDefault="00277C68">
            <w:pPr>
              <w:spacing w:after="0"/>
              <w:ind w:left="0"/>
              <w:rPr>
                <w:b/>
                <w:snapToGrid w:val="0"/>
                <w:color w:val="000000"/>
                <w:sz w:val="20"/>
              </w:rPr>
            </w:pPr>
            <w:r w:rsidRPr="00FC27DD">
              <w:rPr>
                <w:b/>
                <w:snapToGrid w:val="0"/>
                <w:color w:val="000000"/>
                <w:sz w:val="20"/>
              </w:rPr>
              <w:t xml:space="preserve">Faktisk beløp å betale: Angis dersom beløp å betale er forskjellig fra fakturert beløp. </w:t>
            </w:r>
          </w:p>
        </w:tc>
        <w:tc>
          <w:tcPr>
            <w:tcW w:w="1003" w:type="dxa"/>
            <w:tcBorders>
              <w:top w:val="single" w:sz="4" w:space="0" w:color="auto"/>
              <w:left w:val="single" w:sz="4" w:space="0" w:color="auto"/>
              <w:bottom w:val="single" w:sz="4" w:space="0" w:color="auto"/>
              <w:right w:val="single" w:sz="4" w:space="0" w:color="auto"/>
            </w:tcBorders>
          </w:tcPr>
          <w:p w:rsidR="00277C68" w:rsidRPr="00FC27DD" w:rsidRDefault="00277C68">
            <w:pPr>
              <w:spacing w:after="0"/>
              <w:ind w:left="0"/>
              <w:jc w:val="center"/>
              <w:rPr>
                <w:b/>
                <w:snapToGrid w:val="0"/>
                <w:color w:val="000000"/>
                <w:sz w:val="20"/>
              </w:rPr>
            </w:pPr>
            <w:r w:rsidRPr="00FC27DD">
              <w:rPr>
                <w:b/>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277C68" w:rsidRPr="00FC27DD" w:rsidRDefault="00265E67" w:rsidP="00265E67">
            <w:pPr>
              <w:keepNext/>
              <w:keepLines/>
              <w:ind w:left="0"/>
              <w:jc w:val="center"/>
              <w:rPr>
                <w:b/>
                <w:snapToGrid w:val="0"/>
                <w:color w:val="000000"/>
                <w:sz w:val="20"/>
              </w:rPr>
            </w:pPr>
            <w:r w:rsidRPr="00FC27DD">
              <w:rPr>
                <w:b/>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277C68" w:rsidRPr="00FC27DD" w:rsidRDefault="00277C68">
            <w:pPr>
              <w:keepNext/>
              <w:keepLines/>
              <w:ind w:left="0"/>
              <w:rPr>
                <w:b/>
                <w:snapToGrid w:val="0"/>
                <w:color w:val="000000"/>
                <w:sz w:val="20"/>
              </w:rPr>
            </w:pPr>
            <w:r w:rsidRPr="00FC27DD">
              <w:rPr>
                <w:b/>
                <w:snapToGrid w:val="0"/>
                <w:color w:val="000000"/>
                <w:sz w:val="20"/>
              </w:rPr>
              <w:t>Decimal</w:t>
            </w:r>
          </w:p>
        </w:tc>
      </w:tr>
      <w:tr w:rsidR="00277C68" w:rsidRPr="00AD78CA" w:rsidTr="007D7A5D">
        <w:trPr>
          <w:cantSplit/>
        </w:trPr>
        <w:tc>
          <w:tcPr>
            <w:tcW w:w="283" w:type="dxa"/>
            <w:tcBorders>
              <w:left w:val="single" w:sz="4" w:space="0" w:color="auto"/>
              <w:right w:val="single" w:sz="4" w:space="0" w:color="auto"/>
            </w:tcBorders>
          </w:tcPr>
          <w:p w:rsidR="00277C68" w:rsidRPr="00AD78CA" w:rsidRDefault="00277C68" w:rsidP="00BF6AC7">
            <w:pPr>
              <w:spacing w:after="0"/>
              <w:ind w:left="0"/>
              <w:rPr>
                <w:snapToGrid w:val="0"/>
                <w:color w:val="000000"/>
                <w:sz w:val="20"/>
              </w:rPr>
            </w:pPr>
          </w:p>
        </w:tc>
        <w:tc>
          <w:tcPr>
            <w:tcW w:w="283" w:type="dxa"/>
            <w:tcBorders>
              <w:left w:val="single" w:sz="4" w:space="0" w:color="auto"/>
              <w:right w:val="single" w:sz="4" w:space="0" w:color="auto"/>
            </w:tcBorders>
          </w:tcPr>
          <w:p w:rsidR="00277C68" w:rsidRPr="00AD78CA" w:rsidRDefault="00277C68" w:rsidP="00BF6AC7">
            <w:pPr>
              <w:spacing w:after="0"/>
              <w:ind w:left="0"/>
              <w:rPr>
                <w:snapToGrid w:val="0"/>
                <w:color w:val="000000"/>
                <w:sz w:val="20"/>
              </w:rPr>
            </w:pPr>
          </w:p>
        </w:tc>
        <w:tc>
          <w:tcPr>
            <w:tcW w:w="288" w:type="dxa"/>
            <w:tcBorders>
              <w:top w:val="single" w:sz="4" w:space="0" w:color="auto"/>
              <w:left w:val="single" w:sz="4" w:space="0" w:color="auto"/>
              <w:right w:val="single" w:sz="4" w:space="0" w:color="auto"/>
            </w:tcBorders>
          </w:tcPr>
          <w:p w:rsidR="00277C68" w:rsidRPr="00AD78CA" w:rsidRDefault="00277C68" w:rsidP="00BF6AC7">
            <w:pPr>
              <w:spacing w:after="0"/>
              <w:ind w:left="0"/>
              <w:rPr>
                <w:snapToGrid w:val="0"/>
                <w:color w:val="000000"/>
                <w:sz w:val="20"/>
              </w:rPr>
            </w:pPr>
          </w:p>
        </w:tc>
        <w:tc>
          <w:tcPr>
            <w:tcW w:w="2548" w:type="dxa"/>
            <w:gridSpan w:val="2"/>
            <w:tcBorders>
              <w:top w:val="single" w:sz="4" w:space="0" w:color="auto"/>
              <w:left w:val="single" w:sz="4" w:space="0" w:color="auto"/>
              <w:right w:val="single" w:sz="4" w:space="0" w:color="auto"/>
            </w:tcBorders>
          </w:tcPr>
          <w:p w:rsidR="00277C68" w:rsidRPr="00AD78CA" w:rsidRDefault="00277C68" w:rsidP="00265E67">
            <w:pPr>
              <w:spacing w:after="0"/>
              <w:ind w:left="0"/>
              <w:rPr>
                <w:snapToGrid w:val="0"/>
                <w:color w:val="000000"/>
                <w:sz w:val="20"/>
              </w:rPr>
            </w:pPr>
            <w:r w:rsidRPr="00AD78CA">
              <w:rPr>
                <w:snapToGrid w:val="0"/>
                <w:color w:val="000000"/>
                <w:sz w:val="20"/>
              </w:rPr>
              <w:t>@Currency</w:t>
            </w:r>
          </w:p>
        </w:tc>
        <w:tc>
          <w:tcPr>
            <w:tcW w:w="6368" w:type="dxa"/>
            <w:gridSpan w:val="2"/>
            <w:tcBorders>
              <w:top w:val="single" w:sz="4" w:space="0" w:color="auto"/>
              <w:left w:val="single" w:sz="4" w:space="0" w:color="auto"/>
              <w:bottom w:val="single" w:sz="4" w:space="0" w:color="auto"/>
              <w:right w:val="single" w:sz="4" w:space="0" w:color="auto"/>
            </w:tcBorders>
          </w:tcPr>
          <w:p w:rsidR="00277C68" w:rsidRPr="00AD78CA" w:rsidRDefault="001930BB" w:rsidP="00BF6AC7">
            <w:pPr>
              <w:spacing w:after="0"/>
              <w:ind w:left="0"/>
              <w:rPr>
                <w:snapToGrid w:val="0"/>
                <w:color w:val="000000"/>
                <w:sz w:val="20"/>
              </w:rPr>
            </w:pPr>
            <w:r>
              <w:rPr>
                <w:snapToGrid w:val="0"/>
                <w:color w:val="000000"/>
                <w:sz w:val="20"/>
              </w:rPr>
              <w:t xml:space="preserve">Valuta. </w:t>
            </w:r>
            <w:r w:rsidR="00277C68" w:rsidRPr="00AD78CA">
              <w:rPr>
                <w:snapToGrid w:val="0"/>
                <w:color w:val="000000"/>
                <w:sz w:val="20"/>
              </w:rPr>
              <w:t>ISO Alpha kode (3 tegn) ISO 4217</w:t>
            </w:r>
          </w:p>
        </w:tc>
        <w:tc>
          <w:tcPr>
            <w:tcW w:w="1003" w:type="dxa"/>
            <w:tcBorders>
              <w:top w:val="single" w:sz="4" w:space="0" w:color="auto"/>
              <w:left w:val="single" w:sz="4" w:space="0" w:color="auto"/>
              <w:bottom w:val="single" w:sz="4" w:space="0" w:color="auto"/>
              <w:right w:val="single" w:sz="4" w:space="0" w:color="auto"/>
            </w:tcBorders>
          </w:tcPr>
          <w:p w:rsidR="00277C68" w:rsidRPr="00AD78CA" w:rsidRDefault="00277C68" w:rsidP="00BF6AC7">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277C68" w:rsidRPr="00AD78CA" w:rsidRDefault="00265E67" w:rsidP="00265E67">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277C68" w:rsidRPr="00AD78CA" w:rsidRDefault="00277C68" w:rsidP="00BF6AC7">
            <w:pPr>
              <w:spacing w:after="0"/>
              <w:ind w:left="0"/>
              <w:rPr>
                <w:snapToGrid w:val="0"/>
                <w:color w:val="000000"/>
                <w:sz w:val="20"/>
              </w:rPr>
            </w:pPr>
            <w:r w:rsidRPr="00AD78CA">
              <w:rPr>
                <w:snapToGrid w:val="0"/>
                <w:color w:val="000000"/>
                <w:sz w:val="20"/>
              </w:rPr>
              <w:t>String</w:t>
            </w:r>
          </w:p>
        </w:tc>
      </w:tr>
      <w:tr w:rsidR="00277C68" w:rsidRPr="00AD78CA" w:rsidTr="007D7A5D">
        <w:trPr>
          <w:cantSplit/>
        </w:trPr>
        <w:tc>
          <w:tcPr>
            <w:tcW w:w="283" w:type="dxa"/>
            <w:tcBorders>
              <w:left w:val="single" w:sz="4" w:space="0" w:color="auto"/>
              <w:right w:val="single" w:sz="4" w:space="0" w:color="auto"/>
            </w:tcBorders>
          </w:tcPr>
          <w:p w:rsidR="00277C68" w:rsidRPr="00AD78CA" w:rsidRDefault="00277C68" w:rsidP="00BF6AC7">
            <w:pPr>
              <w:spacing w:after="0"/>
              <w:ind w:left="0"/>
              <w:rPr>
                <w:snapToGrid w:val="0"/>
                <w:color w:val="000000"/>
                <w:sz w:val="20"/>
              </w:rPr>
            </w:pPr>
          </w:p>
        </w:tc>
        <w:tc>
          <w:tcPr>
            <w:tcW w:w="283" w:type="dxa"/>
            <w:tcBorders>
              <w:left w:val="single" w:sz="4" w:space="0" w:color="auto"/>
              <w:right w:val="single" w:sz="4" w:space="0" w:color="auto"/>
            </w:tcBorders>
          </w:tcPr>
          <w:p w:rsidR="00277C68" w:rsidRPr="00AD78CA" w:rsidRDefault="00277C68" w:rsidP="00BF6AC7">
            <w:pPr>
              <w:spacing w:after="0"/>
              <w:ind w:left="0"/>
              <w:rPr>
                <w:snapToGrid w:val="0"/>
                <w:color w:val="000000"/>
                <w:sz w:val="20"/>
              </w:rPr>
            </w:pPr>
          </w:p>
        </w:tc>
        <w:tc>
          <w:tcPr>
            <w:tcW w:w="288" w:type="dxa"/>
            <w:tcBorders>
              <w:left w:val="single" w:sz="4" w:space="0" w:color="auto"/>
              <w:right w:val="single" w:sz="4" w:space="0" w:color="auto"/>
            </w:tcBorders>
          </w:tcPr>
          <w:p w:rsidR="00277C68" w:rsidRPr="00AD78CA" w:rsidRDefault="00277C68" w:rsidP="00BF6AC7">
            <w:pPr>
              <w:spacing w:after="0"/>
              <w:ind w:left="0"/>
              <w:rPr>
                <w:snapToGrid w:val="0"/>
                <w:color w:val="000000"/>
                <w:sz w:val="20"/>
              </w:rPr>
            </w:pPr>
          </w:p>
        </w:tc>
        <w:tc>
          <w:tcPr>
            <w:tcW w:w="2548" w:type="dxa"/>
            <w:gridSpan w:val="2"/>
            <w:tcBorders>
              <w:left w:val="single" w:sz="4" w:space="0" w:color="auto"/>
              <w:right w:val="single" w:sz="4" w:space="0" w:color="auto"/>
            </w:tcBorders>
          </w:tcPr>
          <w:p w:rsidR="00277C68" w:rsidRPr="00AD78CA" w:rsidRDefault="00277C68" w:rsidP="00265E67">
            <w:pPr>
              <w:spacing w:after="0"/>
              <w:ind w:left="0"/>
              <w:rPr>
                <w:snapToGrid w:val="0"/>
                <w:color w:val="000000"/>
                <w:sz w:val="20"/>
              </w:rPr>
            </w:pPr>
            <w:r w:rsidRPr="00AD78CA">
              <w:rPr>
                <w:snapToGrid w:val="0"/>
                <w:color w:val="000000"/>
                <w:sz w:val="20"/>
              </w:rPr>
              <w:t>@integerValue</w:t>
            </w:r>
          </w:p>
        </w:tc>
        <w:tc>
          <w:tcPr>
            <w:tcW w:w="6368" w:type="dxa"/>
            <w:gridSpan w:val="2"/>
            <w:tcBorders>
              <w:top w:val="single" w:sz="4" w:space="0" w:color="auto"/>
              <w:left w:val="single" w:sz="4" w:space="0" w:color="auto"/>
              <w:bottom w:val="single" w:sz="4" w:space="0" w:color="auto"/>
              <w:right w:val="single" w:sz="4" w:space="0" w:color="auto"/>
            </w:tcBorders>
          </w:tcPr>
          <w:p w:rsidR="00277C68" w:rsidRPr="00AD78CA" w:rsidRDefault="00277C68" w:rsidP="00BF6AC7">
            <w:pPr>
              <w:spacing w:after="0"/>
              <w:ind w:left="0"/>
              <w:rPr>
                <w:snapToGrid w:val="0"/>
                <w:color w:val="000000"/>
                <w:sz w:val="20"/>
              </w:rPr>
            </w:pPr>
            <w:r w:rsidRPr="00AD78CA">
              <w:rPr>
                <w:snapToGrid w:val="0"/>
                <w:color w:val="000000"/>
                <w:sz w:val="20"/>
              </w:rPr>
              <w:t>Heltallsdel av faktisk beløp</w:t>
            </w:r>
          </w:p>
        </w:tc>
        <w:tc>
          <w:tcPr>
            <w:tcW w:w="1003" w:type="dxa"/>
            <w:tcBorders>
              <w:top w:val="single" w:sz="4" w:space="0" w:color="auto"/>
              <w:left w:val="single" w:sz="4" w:space="0" w:color="auto"/>
              <w:bottom w:val="single" w:sz="4" w:space="0" w:color="auto"/>
              <w:right w:val="single" w:sz="4" w:space="0" w:color="auto"/>
            </w:tcBorders>
          </w:tcPr>
          <w:p w:rsidR="00277C68" w:rsidRPr="00AD78CA" w:rsidRDefault="00277C68" w:rsidP="00BF6AC7">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277C68" w:rsidRPr="00AD78CA" w:rsidRDefault="00265E67" w:rsidP="00265E67">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277C68" w:rsidRPr="00AD78CA" w:rsidRDefault="00277C68" w:rsidP="00BF6AC7">
            <w:pPr>
              <w:spacing w:after="0"/>
              <w:ind w:left="0"/>
              <w:rPr>
                <w:snapToGrid w:val="0"/>
                <w:color w:val="000000"/>
                <w:sz w:val="20"/>
              </w:rPr>
            </w:pPr>
            <w:r w:rsidRPr="00AD78CA">
              <w:rPr>
                <w:snapToGrid w:val="0"/>
                <w:color w:val="000000"/>
                <w:sz w:val="20"/>
              </w:rPr>
              <w:t>Integer</w:t>
            </w:r>
          </w:p>
        </w:tc>
      </w:tr>
      <w:tr w:rsidR="00277C68" w:rsidRPr="00AD78CA" w:rsidTr="007D7A5D">
        <w:trPr>
          <w:cantSplit/>
        </w:trPr>
        <w:tc>
          <w:tcPr>
            <w:tcW w:w="283" w:type="dxa"/>
            <w:tcBorders>
              <w:left w:val="single" w:sz="4" w:space="0" w:color="auto"/>
              <w:right w:val="single" w:sz="4" w:space="0" w:color="auto"/>
            </w:tcBorders>
          </w:tcPr>
          <w:p w:rsidR="00277C68" w:rsidRPr="00AD78CA" w:rsidRDefault="00277C68" w:rsidP="00BF6AC7">
            <w:pPr>
              <w:spacing w:after="0"/>
              <w:ind w:left="0"/>
              <w:rPr>
                <w:snapToGrid w:val="0"/>
                <w:color w:val="000000"/>
                <w:sz w:val="20"/>
              </w:rPr>
            </w:pPr>
          </w:p>
        </w:tc>
        <w:tc>
          <w:tcPr>
            <w:tcW w:w="283" w:type="dxa"/>
            <w:tcBorders>
              <w:left w:val="single" w:sz="4" w:space="0" w:color="auto"/>
              <w:right w:val="single" w:sz="4" w:space="0" w:color="auto"/>
            </w:tcBorders>
          </w:tcPr>
          <w:p w:rsidR="00277C68" w:rsidRPr="00AD78CA" w:rsidRDefault="00277C68" w:rsidP="00BF6AC7">
            <w:pPr>
              <w:spacing w:after="0"/>
              <w:ind w:left="0"/>
              <w:rPr>
                <w:snapToGrid w:val="0"/>
                <w:color w:val="000000"/>
                <w:sz w:val="20"/>
              </w:rPr>
            </w:pPr>
          </w:p>
        </w:tc>
        <w:tc>
          <w:tcPr>
            <w:tcW w:w="288" w:type="dxa"/>
            <w:tcBorders>
              <w:left w:val="single" w:sz="4" w:space="0" w:color="auto"/>
              <w:right w:val="single" w:sz="4" w:space="0" w:color="auto"/>
            </w:tcBorders>
          </w:tcPr>
          <w:p w:rsidR="00277C68" w:rsidRPr="00AD78CA" w:rsidRDefault="00277C68" w:rsidP="00BF6AC7">
            <w:pPr>
              <w:spacing w:after="0"/>
              <w:ind w:left="0"/>
              <w:rPr>
                <w:snapToGrid w:val="0"/>
                <w:color w:val="000000"/>
                <w:sz w:val="20"/>
              </w:rPr>
            </w:pPr>
          </w:p>
        </w:tc>
        <w:tc>
          <w:tcPr>
            <w:tcW w:w="2548" w:type="dxa"/>
            <w:gridSpan w:val="2"/>
            <w:tcBorders>
              <w:left w:val="single" w:sz="4" w:space="0" w:color="auto"/>
              <w:right w:val="single" w:sz="4" w:space="0" w:color="auto"/>
            </w:tcBorders>
          </w:tcPr>
          <w:p w:rsidR="00277C68" w:rsidRPr="00AD78CA" w:rsidRDefault="00277C68" w:rsidP="00265E67">
            <w:pPr>
              <w:spacing w:after="0"/>
              <w:ind w:left="0"/>
              <w:rPr>
                <w:snapToGrid w:val="0"/>
                <w:color w:val="000000"/>
                <w:sz w:val="20"/>
              </w:rPr>
            </w:pPr>
            <w:r w:rsidRPr="00AD78CA">
              <w:rPr>
                <w:snapToGrid w:val="0"/>
                <w:color w:val="000000"/>
                <w:sz w:val="20"/>
              </w:rPr>
              <w:t>@decimalValue</w:t>
            </w:r>
          </w:p>
        </w:tc>
        <w:tc>
          <w:tcPr>
            <w:tcW w:w="6368" w:type="dxa"/>
            <w:gridSpan w:val="2"/>
            <w:tcBorders>
              <w:top w:val="single" w:sz="4" w:space="0" w:color="auto"/>
              <w:left w:val="single" w:sz="4" w:space="0" w:color="auto"/>
              <w:bottom w:val="single" w:sz="4" w:space="0" w:color="auto"/>
              <w:right w:val="single" w:sz="4" w:space="0" w:color="auto"/>
            </w:tcBorders>
          </w:tcPr>
          <w:p w:rsidR="00277C68" w:rsidRPr="00AD78CA" w:rsidRDefault="00277C68" w:rsidP="00BF6AC7">
            <w:pPr>
              <w:spacing w:after="0"/>
              <w:ind w:left="0"/>
              <w:rPr>
                <w:snapToGrid w:val="0"/>
                <w:color w:val="000000"/>
                <w:sz w:val="20"/>
              </w:rPr>
            </w:pPr>
            <w:r w:rsidRPr="00AD78CA">
              <w:rPr>
                <w:snapToGrid w:val="0"/>
                <w:color w:val="000000"/>
                <w:sz w:val="20"/>
              </w:rPr>
              <w:t>Desimaldel av faktisk beløp</w:t>
            </w:r>
          </w:p>
        </w:tc>
        <w:tc>
          <w:tcPr>
            <w:tcW w:w="1003" w:type="dxa"/>
            <w:tcBorders>
              <w:top w:val="single" w:sz="4" w:space="0" w:color="auto"/>
              <w:left w:val="single" w:sz="4" w:space="0" w:color="auto"/>
              <w:bottom w:val="single" w:sz="4" w:space="0" w:color="auto"/>
              <w:right w:val="single" w:sz="4" w:space="0" w:color="auto"/>
            </w:tcBorders>
          </w:tcPr>
          <w:p w:rsidR="00277C68" w:rsidRPr="00AD78CA" w:rsidRDefault="00277C68" w:rsidP="00BF6AC7">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277C68" w:rsidRPr="00AD78CA" w:rsidRDefault="00265E67" w:rsidP="00265E67">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277C68" w:rsidRPr="00AD78CA" w:rsidRDefault="00277C68" w:rsidP="00BF6AC7">
            <w:pPr>
              <w:spacing w:after="0"/>
              <w:ind w:left="0"/>
              <w:rPr>
                <w:snapToGrid w:val="0"/>
                <w:color w:val="000000"/>
                <w:sz w:val="20"/>
              </w:rPr>
            </w:pPr>
            <w:r w:rsidRPr="00AD78CA">
              <w:rPr>
                <w:snapToGrid w:val="0"/>
                <w:color w:val="000000"/>
                <w:sz w:val="20"/>
              </w:rPr>
              <w:t>Integer</w:t>
            </w:r>
          </w:p>
        </w:tc>
      </w:tr>
      <w:tr w:rsidR="00277C68" w:rsidRPr="00AD78CA" w:rsidTr="007D7A5D">
        <w:trPr>
          <w:cantSplit/>
        </w:trPr>
        <w:tc>
          <w:tcPr>
            <w:tcW w:w="283" w:type="dxa"/>
            <w:tcBorders>
              <w:left w:val="single" w:sz="4" w:space="0" w:color="auto"/>
              <w:bottom w:val="single" w:sz="4" w:space="0" w:color="auto"/>
              <w:right w:val="single" w:sz="4" w:space="0" w:color="auto"/>
            </w:tcBorders>
          </w:tcPr>
          <w:p w:rsidR="00277C68" w:rsidRPr="00AD78CA" w:rsidRDefault="00277C68" w:rsidP="00BF6AC7">
            <w:pPr>
              <w:spacing w:after="0"/>
              <w:ind w:left="0"/>
              <w:rPr>
                <w:snapToGrid w:val="0"/>
                <w:color w:val="000000"/>
                <w:sz w:val="20"/>
              </w:rPr>
            </w:pPr>
          </w:p>
        </w:tc>
        <w:tc>
          <w:tcPr>
            <w:tcW w:w="283" w:type="dxa"/>
            <w:tcBorders>
              <w:left w:val="single" w:sz="4" w:space="0" w:color="auto"/>
              <w:bottom w:val="single" w:sz="4" w:space="0" w:color="auto"/>
              <w:right w:val="single" w:sz="4" w:space="0" w:color="auto"/>
            </w:tcBorders>
          </w:tcPr>
          <w:p w:rsidR="00277C68" w:rsidRPr="00AD78CA" w:rsidRDefault="00277C68" w:rsidP="00BF6AC7">
            <w:pPr>
              <w:spacing w:after="0"/>
              <w:ind w:left="0"/>
              <w:rPr>
                <w:snapToGrid w:val="0"/>
                <w:color w:val="000000"/>
                <w:sz w:val="20"/>
              </w:rPr>
            </w:pPr>
          </w:p>
        </w:tc>
        <w:tc>
          <w:tcPr>
            <w:tcW w:w="288" w:type="dxa"/>
            <w:tcBorders>
              <w:left w:val="single" w:sz="4" w:space="0" w:color="auto"/>
              <w:bottom w:val="single" w:sz="4" w:space="0" w:color="auto"/>
              <w:right w:val="single" w:sz="4" w:space="0" w:color="auto"/>
            </w:tcBorders>
          </w:tcPr>
          <w:p w:rsidR="00277C68" w:rsidRPr="00AD78CA" w:rsidRDefault="00277C68" w:rsidP="00BF6AC7">
            <w:pPr>
              <w:spacing w:after="0"/>
              <w:ind w:left="0"/>
              <w:rPr>
                <w:snapToGrid w:val="0"/>
                <w:color w:val="000000"/>
                <w:sz w:val="20"/>
              </w:rPr>
            </w:pPr>
          </w:p>
        </w:tc>
        <w:tc>
          <w:tcPr>
            <w:tcW w:w="2548" w:type="dxa"/>
            <w:gridSpan w:val="2"/>
            <w:tcBorders>
              <w:left w:val="single" w:sz="4" w:space="0" w:color="auto"/>
              <w:bottom w:val="single" w:sz="4" w:space="0" w:color="auto"/>
              <w:right w:val="single" w:sz="4" w:space="0" w:color="auto"/>
            </w:tcBorders>
          </w:tcPr>
          <w:p w:rsidR="00277C68" w:rsidRPr="00AD78CA" w:rsidRDefault="00277C68" w:rsidP="00265E67">
            <w:pPr>
              <w:spacing w:after="0"/>
              <w:ind w:left="0"/>
              <w:rPr>
                <w:snapToGrid w:val="0"/>
                <w:color w:val="000000"/>
                <w:sz w:val="20"/>
              </w:rPr>
            </w:pPr>
            <w:r w:rsidRPr="00AD78CA">
              <w:rPr>
                <w:snapToGrid w:val="0"/>
                <w:color w:val="000000"/>
                <w:sz w:val="20"/>
              </w:rPr>
              <w:t>@modulus</w:t>
            </w:r>
          </w:p>
        </w:tc>
        <w:tc>
          <w:tcPr>
            <w:tcW w:w="6368" w:type="dxa"/>
            <w:gridSpan w:val="2"/>
            <w:tcBorders>
              <w:top w:val="single" w:sz="4" w:space="0" w:color="auto"/>
              <w:left w:val="single" w:sz="4" w:space="0" w:color="auto"/>
              <w:bottom w:val="single" w:sz="4" w:space="0" w:color="auto"/>
              <w:right w:val="single" w:sz="4" w:space="0" w:color="auto"/>
            </w:tcBorders>
          </w:tcPr>
          <w:p w:rsidR="00277C68" w:rsidRPr="00AD78CA" w:rsidRDefault="00277C68" w:rsidP="00BF6AC7">
            <w:pPr>
              <w:spacing w:after="0"/>
              <w:ind w:left="0"/>
              <w:rPr>
                <w:snapToGrid w:val="0"/>
                <w:color w:val="000000"/>
                <w:sz w:val="20"/>
              </w:rPr>
            </w:pPr>
            <w:r w:rsidRPr="00AD78CA">
              <w:rPr>
                <w:snapToGrid w:val="0"/>
                <w:color w:val="000000"/>
                <w:sz w:val="20"/>
              </w:rPr>
              <w:t>Moduluskode</w:t>
            </w:r>
          </w:p>
        </w:tc>
        <w:tc>
          <w:tcPr>
            <w:tcW w:w="1003" w:type="dxa"/>
            <w:tcBorders>
              <w:top w:val="single" w:sz="4" w:space="0" w:color="auto"/>
              <w:left w:val="single" w:sz="4" w:space="0" w:color="auto"/>
              <w:bottom w:val="single" w:sz="4" w:space="0" w:color="auto"/>
              <w:right w:val="single" w:sz="4" w:space="0" w:color="auto"/>
            </w:tcBorders>
          </w:tcPr>
          <w:p w:rsidR="00277C68" w:rsidRPr="00AD78CA" w:rsidRDefault="00277C68" w:rsidP="00BF6AC7">
            <w:pPr>
              <w:spacing w:after="0"/>
              <w:ind w:left="0"/>
              <w:jc w:val="center"/>
              <w:rPr>
                <w:snapToGrid w:val="0"/>
                <w:color w:val="000000"/>
                <w:sz w:val="20"/>
              </w:rPr>
            </w:pPr>
            <w:r w:rsidRPr="00AD78CA">
              <w:rPr>
                <w:snapToGrid w:val="0"/>
                <w:color w:val="000000"/>
                <w:sz w:val="20"/>
              </w:rPr>
              <w:t>K</w:t>
            </w:r>
          </w:p>
        </w:tc>
        <w:tc>
          <w:tcPr>
            <w:tcW w:w="1418" w:type="dxa"/>
            <w:tcBorders>
              <w:top w:val="single" w:sz="4" w:space="0" w:color="auto"/>
              <w:left w:val="single" w:sz="4" w:space="0" w:color="auto"/>
              <w:bottom w:val="single" w:sz="4" w:space="0" w:color="auto"/>
              <w:right w:val="single" w:sz="4" w:space="0" w:color="auto"/>
            </w:tcBorders>
          </w:tcPr>
          <w:p w:rsidR="00277C68" w:rsidRPr="00AD78CA" w:rsidRDefault="00265E67" w:rsidP="00265E67">
            <w:pPr>
              <w:spacing w:after="0"/>
              <w:ind w:left="0"/>
              <w:jc w:val="center"/>
              <w:rPr>
                <w:snapToGrid w:val="0"/>
                <w:color w:val="000000"/>
                <w:sz w:val="20"/>
              </w:rPr>
            </w:pPr>
            <w:r>
              <w:rPr>
                <w:snapToGrid w:val="0"/>
                <w:color w:val="000000"/>
                <w:sz w:val="20"/>
              </w:rPr>
              <w:t>0..1</w:t>
            </w:r>
          </w:p>
        </w:tc>
        <w:tc>
          <w:tcPr>
            <w:tcW w:w="1559" w:type="dxa"/>
            <w:tcBorders>
              <w:top w:val="single" w:sz="4" w:space="0" w:color="auto"/>
              <w:left w:val="single" w:sz="4" w:space="0" w:color="auto"/>
              <w:bottom w:val="single" w:sz="4" w:space="0" w:color="auto"/>
              <w:right w:val="single" w:sz="4" w:space="0" w:color="auto"/>
            </w:tcBorders>
          </w:tcPr>
          <w:p w:rsidR="00277C68" w:rsidRPr="00AD78CA" w:rsidRDefault="00277C68" w:rsidP="00BF6AC7">
            <w:pPr>
              <w:spacing w:after="0"/>
              <w:ind w:left="0"/>
              <w:rPr>
                <w:snapToGrid w:val="0"/>
                <w:color w:val="000000"/>
                <w:sz w:val="20"/>
              </w:rPr>
            </w:pPr>
            <w:r w:rsidRPr="00AD78CA">
              <w:rPr>
                <w:snapToGrid w:val="0"/>
                <w:color w:val="000000"/>
                <w:sz w:val="20"/>
              </w:rPr>
              <w:t>String</w:t>
            </w:r>
          </w:p>
        </w:tc>
      </w:tr>
    </w:tbl>
    <w:p w:rsidR="00F15F05" w:rsidRPr="00AD78CA" w:rsidRDefault="00F15F05" w:rsidP="00592F09">
      <w:pPr>
        <w:pStyle w:val="HeadingBase"/>
      </w:pPr>
      <w:r w:rsidRPr="00AD78CA">
        <w:t>XML-eksempel</w:t>
      </w:r>
    </w:p>
    <w:p w:rsidR="00F15F05" w:rsidRPr="001C7772" w:rsidRDefault="00F15F05" w:rsidP="00E96BCC">
      <w:pPr>
        <w:spacing w:before="0" w:after="0"/>
        <w:rPr>
          <w:rFonts w:ascii="Times New Roman" w:hAnsi="Times New Roman"/>
          <w:color w:val="000000"/>
          <w:szCs w:val="22"/>
          <w:highlight w:val="white"/>
          <w:lang w:eastAsia="en-US"/>
        </w:rPr>
      </w:pPr>
      <w:r w:rsidRPr="001C7772">
        <w:rPr>
          <w:rFonts w:ascii="Times New Roman" w:hAnsi="Times New Roman"/>
          <w:color w:val="000000"/>
          <w:szCs w:val="22"/>
          <w:highlight w:val="white"/>
          <w:lang w:eastAsia="en-US"/>
        </w:rPr>
        <w:tab/>
      </w:r>
      <w:r w:rsidRPr="001C7772">
        <w:rPr>
          <w:rFonts w:ascii="Times New Roman" w:hAnsi="Times New Roman"/>
          <w:color w:val="000000"/>
          <w:szCs w:val="22"/>
          <w:highlight w:val="white"/>
          <w:lang w:eastAsia="en-US"/>
        </w:rPr>
        <w:tab/>
      </w:r>
      <w:r w:rsidRPr="001C7772">
        <w:rPr>
          <w:rFonts w:ascii="Times New Roman" w:hAnsi="Times New Roman"/>
          <w:color w:val="0000FF"/>
          <w:szCs w:val="22"/>
          <w:highlight w:val="white"/>
          <w:lang w:eastAsia="en-US"/>
        </w:rPr>
        <w:t>&lt;</w:t>
      </w:r>
      <w:r w:rsidRPr="001C7772">
        <w:rPr>
          <w:rFonts w:ascii="Times New Roman" w:hAnsi="Times New Roman"/>
          <w:color w:val="800000"/>
          <w:szCs w:val="22"/>
          <w:highlight w:val="white"/>
          <w:lang w:eastAsia="en-US"/>
        </w:rPr>
        <w:t>InvoiceSummary</w:t>
      </w:r>
      <w:r w:rsidRPr="001C7772">
        <w:rPr>
          <w:rFonts w:ascii="Times New Roman" w:hAnsi="Times New Roman"/>
          <w:color w:val="0000FF"/>
          <w:szCs w:val="22"/>
          <w:highlight w:val="white"/>
          <w:lang w:eastAsia="en-US"/>
        </w:rPr>
        <w:t>&gt;</w:t>
      </w:r>
    </w:p>
    <w:p w:rsidR="00F15F05" w:rsidRPr="001C7772" w:rsidRDefault="00F15F05" w:rsidP="00E96BCC">
      <w:pPr>
        <w:spacing w:before="0" w:after="0"/>
        <w:rPr>
          <w:rFonts w:ascii="Times New Roman" w:hAnsi="Times New Roman"/>
          <w:color w:val="000000"/>
          <w:szCs w:val="22"/>
          <w:highlight w:val="white"/>
          <w:lang w:eastAsia="en-US"/>
        </w:rPr>
      </w:pPr>
      <w:r w:rsidRPr="001C7772">
        <w:rPr>
          <w:rFonts w:ascii="Times New Roman" w:hAnsi="Times New Roman"/>
          <w:color w:val="000000"/>
          <w:szCs w:val="22"/>
          <w:highlight w:val="white"/>
          <w:lang w:eastAsia="en-US"/>
        </w:rPr>
        <w:tab/>
      </w:r>
      <w:r w:rsidRPr="001C7772">
        <w:rPr>
          <w:rFonts w:ascii="Times New Roman" w:hAnsi="Times New Roman"/>
          <w:color w:val="000000"/>
          <w:szCs w:val="22"/>
          <w:highlight w:val="white"/>
          <w:lang w:eastAsia="en-US"/>
        </w:rPr>
        <w:tab/>
      </w:r>
      <w:r w:rsidRPr="001C7772">
        <w:rPr>
          <w:rFonts w:ascii="Times New Roman" w:hAnsi="Times New Roman"/>
          <w:color w:val="000000"/>
          <w:szCs w:val="22"/>
          <w:highlight w:val="white"/>
          <w:lang w:eastAsia="en-US"/>
        </w:rPr>
        <w:tab/>
      </w:r>
      <w:r w:rsidRPr="001C7772">
        <w:rPr>
          <w:rFonts w:ascii="Times New Roman" w:hAnsi="Times New Roman"/>
          <w:color w:val="0000FF"/>
          <w:szCs w:val="22"/>
          <w:highlight w:val="white"/>
          <w:lang w:eastAsia="en-US"/>
        </w:rPr>
        <w:t>&lt;</w:t>
      </w:r>
      <w:r w:rsidRPr="001C7772">
        <w:rPr>
          <w:rFonts w:ascii="Times New Roman" w:hAnsi="Times New Roman"/>
          <w:color w:val="800000"/>
          <w:szCs w:val="22"/>
          <w:highlight w:val="white"/>
          <w:lang w:eastAsia="en-US"/>
        </w:rPr>
        <w:t>InvoiceTotals</w:t>
      </w:r>
      <w:r w:rsidRPr="001C7772">
        <w:rPr>
          <w:rFonts w:ascii="Times New Roman" w:hAnsi="Times New Roman"/>
          <w:color w:val="0000FF"/>
          <w:szCs w:val="22"/>
          <w:highlight w:val="white"/>
          <w:lang w:eastAsia="en-US"/>
        </w:rPr>
        <w:t>&gt;</w:t>
      </w:r>
    </w:p>
    <w:p w:rsidR="00F15F05" w:rsidRPr="00F60B03" w:rsidRDefault="00F15F05" w:rsidP="00E96BCC">
      <w:pPr>
        <w:spacing w:before="0" w:after="0"/>
        <w:rPr>
          <w:rFonts w:ascii="Times New Roman" w:hAnsi="Times New Roman"/>
          <w:color w:val="000000"/>
          <w:szCs w:val="22"/>
          <w:highlight w:val="white"/>
          <w:lang w:eastAsia="en-US"/>
        </w:rPr>
      </w:pPr>
      <w:r w:rsidRPr="001C7772">
        <w:rPr>
          <w:rFonts w:ascii="Times New Roman" w:hAnsi="Times New Roman"/>
          <w:color w:val="000000"/>
          <w:szCs w:val="22"/>
          <w:highlight w:val="white"/>
          <w:lang w:eastAsia="en-US"/>
        </w:rPr>
        <w:tab/>
      </w:r>
      <w:r w:rsidRPr="001C7772">
        <w:rPr>
          <w:rFonts w:ascii="Times New Roman" w:hAnsi="Times New Roman"/>
          <w:color w:val="000000"/>
          <w:szCs w:val="22"/>
          <w:highlight w:val="white"/>
          <w:lang w:eastAsia="en-US"/>
        </w:rPr>
        <w:tab/>
      </w:r>
      <w:r w:rsidRPr="001C7772">
        <w:rPr>
          <w:rFonts w:ascii="Times New Roman" w:hAnsi="Times New Roman"/>
          <w:color w:val="000000"/>
          <w:szCs w:val="22"/>
          <w:highlight w:val="white"/>
          <w:lang w:eastAsia="en-US"/>
        </w:rPr>
        <w:tab/>
      </w:r>
      <w:r w:rsidRPr="001C7772">
        <w:rPr>
          <w:rFonts w:ascii="Times New Roman" w:hAnsi="Times New Roman"/>
          <w:color w:val="000000"/>
          <w:szCs w:val="22"/>
          <w:highlight w:val="white"/>
          <w:lang w:eastAsia="en-US"/>
        </w:rPr>
        <w:tab/>
      </w:r>
      <w:r w:rsidRPr="00F60B03">
        <w:rPr>
          <w:rFonts w:ascii="Times New Roman" w:hAnsi="Times New Roman"/>
          <w:color w:val="0000FF"/>
          <w:szCs w:val="22"/>
          <w:highlight w:val="white"/>
          <w:lang w:eastAsia="en-US"/>
        </w:rPr>
        <w:t>&lt;</w:t>
      </w:r>
      <w:r w:rsidRPr="00F60B03">
        <w:rPr>
          <w:rFonts w:ascii="Times New Roman" w:hAnsi="Times New Roman"/>
          <w:color w:val="800000"/>
          <w:szCs w:val="22"/>
          <w:highlight w:val="white"/>
          <w:lang w:eastAsia="en-US"/>
        </w:rPr>
        <w:t>LineItemTotalsAmount</w:t>
      </w:r>
      <w:r w:rsidRPr="00F60B03">
        <w:rPr>
          <w:rFonts w:ascii="Times New Roman" w:hAnsi="Times New Roman"/>
          <w:color w:val="0000FF"/>
          <w:szCs w:val="22"/>
          <w:highlight w:val="white"/>
          <w:lang w:eastAsia="en-US"/>
        </w:rPr>
        <w:t>&gt;</w:t>
      </w:r>
      <w:r w:rsidR="00495E31" w:rsidRPr="00F60B03">
        <w:rPr>
          <w:rFonts w:ascii="Times New Roman" w:hAnsi="Times New Roman"/>
          <w:color w:val="000000"/>
          <w:szCs w:val="22"/>
          <w:highlight w:val="white"/>
          <w:lang w:eastAsia="en-US"/>
        </w:rPr>
        <w:t>11</w:t>
      </w:r>
      <w:r w:rsidRPr="00F60B03">
        <w:rPr>
          <w:rFonts w:ascii="Times New Roman" w:hAnsi="Times New Roman"/>
          <w:color w:val="0000FF"/>
          <w:szCs w:val="22"/>
          <w:highlight w:val="white"/>
          <w:lang w:eastAsia="en-US"/>
        </w:rPr>
        <w:t>&lt;/</w:t>
      </w:r>
      <w:r w:rsidRPr="00F60B03">
        <w:rPr>
          <w:rFonts w:ascii="Times New Roman" w:hAnsi="Times New Roman"/>
          <w:color w:val="800000"/>
          <w:szCs w:val="22"/>
          <w:highlight w:val="white"/>
          <w:lang w:eastAsia="en-US"/>
        </w:rPr>
        <w:t>LineItemTotalsAmount</w:t>
      </w:r>
      <w:r w:rsidRPr="00F60B03">
        <w:rPr>
          <w:rFonts w:ascii="Times New Roman" w:hAnsi="Times New Roman"/>
          <w:color w:val="0000FF"/>
          <w:szCs w:val="22"/>
          <w:highlight w:val="white"/>
          <w:lang w:eastAsia="en-US"/>
        </w:rPr>
        <w:t>&gt;</w:t>
      </w:r>
    </w:p>
    <w:p w:rsidR="00F15F05" w:rsidRPr="00F60B03" w:rsidRDefault="00F15F05" w:rsidP="00E96BCC">
      <w:pPr>
        <w:spacing w:before="0" w:after="0"/>
        <w:rPr>
          <w:rFonts w:ascii="Times New Roman" w:hAnsi="Times New Roman"/>
          <w:color w:val="000000"/>
          <w:szCs w:val="22"/>
          <w:highlight w:val="white"/>
          <w:lang w:eastAsia="en-US"/>
        </w:rPr>
      </w:pPr>
      <w:r w:rsidRPr="00F60B03">
        <w:rPr>
          <w:rFonts w:ascii="Times New Roman" w:hAnsi="Times New Roman"/>
          <w:color w:val="000000"/>
          <w:szCs w:val="22"/>
          <w:highlight w:val="white"/>
          <w:lang w:eastAsia="en-US"/>
        </w:rPr>
        <w:tab/>
      </w:r>
      <w:r w:rsidRPr="00F60B03">
        <w:rPr>
          <w:rFonts w:ascii="Times New Roman" w:hAnsi="Times New Roman"/>
          <w:color w:val="000000"/>
          <w:szCs w:val="22"/>
          <w:highlight w:val="white"/>
          <w:lang w:eastAsia="en-US"/>
        </w:rPr>
        <w:tab/>
      </w:r>
      <w:r w:rsidRPr="00F60B03">
        <w:rPr>
          <w:rFonts w:ascii="Times New Roman" w:hAnsi="Times New Roman"/>
          <w:color w:val="000000"/>
          <w:szCs w:val="22"/>
          <w:highlight w:val="white"/>
          <w:lang w:eastAsia="en-US"/>
        </w:rPr>
        <w:tab/>
      </w:r>
      <w:r w:rsidRPr="00F60B03">
        <w:rPr>
          <w:rFonts w:ascii="Times New Roman" w:hAnsi="Times New Roman"/>
          <w:color w:val="000000"/>
          <w:szCs w:val="22"/>
          <w:highlight w:val="white"/>
          <w:lang w:eastAsia="en-US"/>
        </w:rPr>
        <w:tab/>
      </w:r>
      <w:r w:rsidRPr="00F60B03">
        <w:rPr>
          <w:rFonts w:ascii="Times New Roman" w:hAnsi="Times New Roman"/>
          <w:color w:val="0000FF"/>
          <w:szCs w:val="22"/>
          <w:highlight w:val="white"/>
          <w:lang w:eastAsia="en-US"/>
        </w:rPr>
        <w:t>&lt;</w:t>
      </w:r>
      <w:r w:rsidRPr="00F60B03">
        <w:rPr>
          <w:rFonts w:ascii="Times New Roman" w:hAnsi="Times New Roman"/>
          <w:color w:val="800000"/>
          <w:szCs w:val="22"/>
          <w:highlight w:val="white"/>
          <w:lang w:eastAsia="en-US"/>
        </w:rPr>
        <w:t>DiscountTotalsAmount</w:t>
      </w:r>
      <w:r w:rsidRPr="00F60B03">
        <w:rPr>
          <w:rFonts w:ascii="Times New Roman" w:hAnsi="Times New Roman"/>
          <w:color w:val="0000FF"/>
          <w:szCs w:val="22"/>
          <w:highlight w:val="white"/>
          <w:lang w:eastAsia="en-US"/>
        </w:rPr>
        <w:t>&gt;</w:t>
      </w:r>
      <w:r w:rsidR="003A7E19" w:rsidRPr="00F60B03">
        <w:rPr>
          <w:rFonts w:ascii="Times New Roman" w:hAnsi="Times New Roman"/>
          <w:color w:val="000000"/>
          <w:szCs w:val="22"/>
          <w:highlight w:val="white"/>
          <w:lang w:eastAsia="en-US"/>
        </w:rPr>
        <w:t>0</w:t>
      </w:r>
      <w:r w:rsidRPr="00F60B03">
        <w:rPr>
          <w:rFonts w:ascii="Times New Roman" w:hAnsi="Times New Roman"/>
          <w:color w:val="0000FF"/>
          <w:szCs w:val="22"/>
          <w:highlight w:val="white"/>
          <w:lang w:eastAsia="en-US"/>
        </w:rPr>
        <w:t>&lt;/</w:t>
      </w:r>
      <w:r w:rsidRPr="00F60B03">
        <w:rPr>
          <w:rFonts w:ascii="Times New Roman" w:hAnsi="Times New Roman"/>
          <w:color w:val="800000"/>
          <w:szCs w:val="22"/>
          <w:highlight w:val="white"/>
          <w:lang w:eastAsia="en-US"/>
        </w:rPr>
        <w:t>DiscountTotalsAmount</w:t>
      </w:r>
      <w:r w:rsidRPr="00F60B03">
        <w:rPr>
          <w:rFonts w:ascii="Times New Roman" w:hAnsi="Times New Roman"/>
          <w:color w:val="0000FF"/>
          <w:szCs w:val="22"/>
          <w:highlight w:val="white"/>
          <w:lang w:eastAsia="en-US"/>
        </w:rPr>
        <w:t>&gt;</w:t>
      </w:r>
    </w:p>
    <w:p w:rsidR="00F15F05" w:rsidRPr="00F60B03" w:rsidRDefault="00F15F05" w:rsidP="00E96BCC">
      <w:pPr>
        <w:spacing w:before="0" w:after="0"/>
        <w:rPr>
          <w:rFonts w:ascii="Times New Roman" w:hAnsi="Times New Roman"/>
          <w:color w:val="000000"/>
          <w:szCs w:val="22"/>
          <w:highlight w:val="white"/>
          <w:lang w:eastAsia="en-US"/>
        </w:rPr>
      </w:pPr>
      <w:r w:rsidRPr="00F60B03">
        <w:rPr>
          <w:rFonts w:ascii="Times New Roman" w:hAnsi="Times New Roman"/>
          <w:color w:val="000000"/>
          <w:szCs w:val="22"/>
          <w:highlight w:val="white"/>
          <w:lang w:eastAsia="en-US"/>
        </w:rPr>
        <w:tab/>
      </w:r>
      <w:r w:rsidRPr="00F60B03">
        <w:rPr>
          <w:rFonts w:ascii="Times New Roman" w:hAnsi="Times New Roman"/>
          <w:color w:val="000000"/>
          <w:szCs w:val="22"/>
          <w:highlight w:val="white"/>
          <w:lang w:eastAsia="en-US"/>
        </w:rPr>
        <w:tab/>
      </w:r>
      <w:r w:rsidRPr="00F60B03">
        <w:rPr>
          <w:rFonts w:ascii="Times New Roman" w:hAnsi="Times New Roman"/>
          <w:color w:val="000000"/>
          <w:szCs w:val="22"/>
          <w:highlight w:val="white"/>
          <w:lang w:eastAsia="en-US"/>
        </w:rPr>
        <w:tab/>
      </w:r>
      <w:r w:rsidRPr="00F60B03">
        <w:rPr>
          <w:rFonts w:ascii="Times New Roman" w:hAnsi="Times New Roman"/>
          <w:color w:val="000000"/>
          <w:szCs w:val="22"/>
          <w:highlight w:val="white"/>
          <w:lang w:eastAsia="en-US"/>
        </w:rPr>
        <w:tab/>
      </w:r>
      <w:r w:rsidRPr="00F60B03">
        <w:rPr>
          <w:rFonts w:ascii="Times New Roman" w:hAnsi="Times New Roman"/>
          <w:color w:val="0000FF"/>
          <w:szCs w:val="22"/>
          <w:highlight w:val="white"/>
          <w:lang w:eastAsia="en-US"/>
        </w:rPr>
        <w:t>&lt;</w:t>
      </w:r>
      <w:r w:rsidRPr="00F60B03">
        <w:rPr>
          <w:rFonts w:ascii="Times New Roman" w:hAnsi="Times New Roman"/>
          <w:color w:val="800000"/>
          <w:szCs w:val="22"/>
          <w:highlight w:val="white"/>
          <w:lang w:eastAsia="en-US"/>
        </w:rPr>
        <w:t>ChargesTotalsAmount</w:t>
      </w:r>
      <w:r w:rsidRPr="00F60B03">
        <w:rPr>
          <w:rFonts w:ascii="Times New Roman" w:hAnsi="Times New Roman"/>
          <w:color w:val="0000FF"/>
          <w:szCs w:val="22"/>
          <w:highlight w:val="white"/>
          <w:lang w:eastAsia="en-US"/>
        </w:rPr>
        <w:t>&gt;</w:t>
      </w:r>
      <w:r w:rsidR="003A7E19" w:rsidRPr="00F60B03">
        <w:rPr>
          <w:rFonts w:ascii="Times New Roman" w:hAnsi="Times New Roman"/>
          <w:color w:val="000000"/>
          <w:szCs w:val="22"/>
          <w:highlight w:val="white"/>
          <w:lang w:eastAsia="en-US"/>
        </w:rPr>
        <w:t>0.66</w:t>
      </w:r>
      <w:r w:rsidRPr="00F60B03">
        <w:rPr>
          <w:rFonts w:ascii="Times New Roman" w:hAnsi="Times New Roman"/>
          <w:color w:val="0000FF"/>
          <w:szCs w:val="22"/>
          <w:highlight w:val="white"/>
          <w:lang w:eastAsia="en-US"/>
        </w:rPr>
        <w:t>&lt;/</w:t>
      </w:r>
      <w:r w:rsidRPr="00F60B03">
        <w:rPr>
          <w:rFonts w:ascii="Times New Roman" w:hAnsi="Times New Roman"/>
          <w:color w:val="800000"/>
          <w:szCs w:val="22"/>
          <w:highlight w:val="white"/>
          <w:lang w:eastAsia="en-US"/>
        </w:rPr>
        <w:t>ChargesTotalsAmount</w:t>
      </w:r>
      <w:r w:rsidRPr="00F60B03">
        <w:rPr>
          <w:rFonts w:ascii="Times New Roman" w:hAnsi="Times New Roman"/>
          <w:color w:val="0000FF"/>
          <w:szCs w:val="22"/>
          <w:highlight w:val="white"/>
          <w:lang w:eastAsia="en-US"/>
        </w:rPr>
        <w:t>&gt;</w:t>
      </w:r>
    </w:p>
    <w:p w:rsidR="00F15F05" w:rsidRPr="00F60B03" w:rsidRDefault="00F15F05" w:rsidP="00E96BCC">
      <w:pPr>
        <w:spacing w:before="0" w:after="0"/>
        <w:rPr>
          <w:rFonts w:ascii="Times New Roman" w:hAnsi="Times New Roman"/>
          <w:color w:val="000000"/>
          <w:szCs w:val="22"/>
          <w:highlight w:val="white"/>
          <w:lang w:eastAsia="en-US"/>
        </w:rPr>
      </w:pPr>
      <w:r w:rsidRPr="00F60B03">
        <w:rPr>
          <w:rFonts w:ascii="Times New Roman" w:hAnsi="Times New Roman"/>
          <w:color w:val="000000"/>
          <w:szCs w:val="22"/>
          <w:highlight w:val="white"/>
          <w:lang w:eastAsia="en-US"/>
        </w:rPr>
        <w:tab/>
      </w:r>
      <w:r w:rsidRPr="00F60B03">
        <w:rPr>
          <w:rFonts w:ascii="Times New Roman" w:hAnsi="Times New Roman"/>
          <w:color w:val="000000"/>
          <w:szCs w:val="22"/>
          <w:highlight w:val="white"/>
          <w:lang w:eastAsia="en-US"/>
        </w:rPr>
        <w:tab/>
      </w:r>
      <w:r w:rsidRPr="00F60B03">
        <w:rPr>
          <w:rFonts w:ascii="Times New Roman" w:hAnsi="Times New Roman"/>
          <w:color w:val="000000"/>
          <w:szCs w:val="22"/>
          <w:highlight w:val="white"/>
          <w:lang w:eastAsia="en-US"/>
        </w:rPr>
        <w:tab/>
      </w:r>
      <w:r w:rsidRPr="00F60B03">
        <w:rPr>
          <w:rFonts w:ascii="Times New Roman" w:hAnsi="Times New Roman"/>
          <w:color w:val="000000"/>
          <w:szCs w:val="22"/>
          <w:highlight w:val="white"/>
          <w:lang w:eastAsia="en-US"/>
        </w:rPr>
        <w:tab/>
      </w:r>
      <w:r w:rsidRPr="00F60B03">
        <w:rPr>
          <w:rFonts w:ascii="Times New Roman" w:hAnsi="Times New Roman"/>
          <w:color w:val="0000FF"/>
          <w:szCs w:val="22"/>
          <w:highlight w:val="white"/>
          <w:lang w:eastAsia="en-US"/>
        </w:rPr>
        <w:t>&lt;</w:t>
      </w:r>
      <w:r w:rsidRPr="00F60B03">
        <w:rPr>
          <w:rFonts w:ascii="Times New Roman" w:hAnsi="Times New Roman"/>
          <w:color w:val="800000"/>
          <w:szCs w:val="22"/>
          <w:highlight w:val="white"/>
          <w:lang w:eastAsia="en-US"/>
        </w:rPr>
        <w:t>TaxTotalsAmount</w:t>
      </w:r>
      <w:r w:rsidRPr="00F60B03">
        <w:rPr>
          <w:rFonts w:ascii="Times New Roman" w:hAnsi="Times New Roman"/>
          <w:color w:val="0000FF"/>
          <w:szCs w:val="22"/>
          <w:highlight w:val="white"/>
          <w:lang w:eastAsia="en-US"/>
        </w:rPr>
        <w:t>&gt;</w:t>
      </w:r>
      <w:r w:rsidR="00495E31" w:rsidRPr="00F60B03">
        <w:rPr>
          <w:rFonts w:ascii="Times New Roman" w:hAnsi="Times New Roman"/>
          <w:color w:val="000000"/>
          <w:szCs w:val="22"/>
          <w:highlight w:val="white"/>
          <w:lang w:eastAsia="en-US"/>
        </w:rPr>
        <w:t>0</w:t>
      </w:r>
      <w:r w:rsidRPr="00F60B03">
        <w:rPr>
          <w:rFonts w:ascii="Times New Roman" w:hAnsi="Times New Roman"/>
          <w:color w:val="0000FF"/>
          <w:szCs w:val="22"/>
          <w:highlight w:val="white"/>
          <w:lang w:eastAsia="en-US"/>
        </w:rPr>
        <w:t>&lt;/</w:t>
      </w:r>
      <w:r w:rsidRPr="00F60B03">
        <w:rPr>
          <w:rFonts w:ascii="Times New Roman" w:hAnsi="Times New Roman"/>
          <w:color w:val="800000"/>
          <w:szCs w:val="22"/>
          <w:highlight w:val="white"/>
          <w:lang w:eastAsia="en-US"/>
        </w:rPr>
        <w:t>TaxTotalsAmount</w:t>
      </w:r>
      <w:r w:rsidRPr="00F60B03">
        <w:rPr>
          <w:rFonts w:ascii="Times New Roman" w:hAnsi="Times New Roman"/>
          <w:color w:val="0000FF"/>
          <w:szCs w:val="22"/>
          <w:highlight w:val="white"/>
          <w:lang w:eastAsia="en-US"/>
        </w:rPr>
        <w:t>&gt;</w:t>
      </w:r>
    </w:p>
    <w:p w:rsidR="00F15F05" w:rsidRPr="00D72279" w:rsidRDefault="00F15F05" w:rsidP="00E96BCC">
      <w:pPr>
        <w:spacing w:before="0" w:after="0"/>
        <w:rPr>
          <w:rFonts w:ascii="Times New Roman" w:hAnsi="Times New Roman"/>
          <w:color w:val="000000"/>
          <w:szCs w:val="22"/>
          <w:highlight w:val="white"/>
          <w:lang w:val="en-US" w:eastAsia="en-US"/>
        </w:rPr>
      </w:pPr>
      <w:r w:rsidRPr="00F60B03">
        <w:rPr>
          <w:rFonts w:ascii="Times New Roman" w:hAnsi="Times New Roman"/>
          <w:color w:val="000000"/>
          <w:szCs w:val="22"/>
          <w:highlight w:val="white"/>
          <w:lang w:eastAsia="en-US"/>
        </w:rPr>
        <w:tab/>
      </w:r>
      <w:r w:rsidRPr="00F60B03">
        <w:rPr>
          <w:rFonts w:ascii="Times New Roman" w:hAnsi="Times New Roman"/>
          <w:color w:val="000000"/>
          <w:szCs w:val="22"/>
          <w:highlight w:val="white"/>
          <w:lang w:eastAsia="en-US"/>
        </w:rPr>
        <w:tab/>
      </w:r>
      <w:r w:rsidRPr="00F60B03">
        <w:rPr>
          <w:rFonts w:ascii="Times New Roman" w:hAnsi="Times New Roman"/>
          <w:color w:val="000000"/>
          <w:szCs w:val="22"/>
          <w:highlight w:val="white"/>
          <w:lang w:eastAsia="en-US"/>
        </w:rPr>
        <w:tab/>
      </w:r>
      <w:r w:rsidRPr="00F60B03">
        <w:rPr>
          <w:rFonts w:ascii="Times New Roman" w:hAnsi="Times New Roman"/>
          <w:color w:val="000000"/>
          <w:szCs w:val="22"/>
          <w:highlight w:val="white"/>
          <w:lang w:eastAsia="en-US"/>
        </w:rPr>
        <w:tab/>
      </w:r>
      <w:r w:rsidRPr="00D72279">
        <w:rPr>
          <w:rFonts w:ascii="Times New Roman" w:hAnsi="Times New Roman"/>
          <w:color w:val="0000FF"/>
          <w:szCs w:val="22"/>
          <w:highlight w:val="white"/>
          <w:lang w:val="en-US" w:eastAsia="en-US"/>
        </w:rPr>
        <w:t>&lt;</w:t>
      </w:r>
      <w:r w:rsidRPr="00D72279">
        <w:rPr>
          <w:rFonts w:ascii="Times New Roman" w:hAnsi="Times New Roman"/>
          <w:color w:val="800000"/>
          <w:szCs w:val="22"/>
          <w:highlight w:val="white"/>
          <w:lang w:val="en-US" w:eastAsia="en-US"/>
        </w:rPr>
        <w:t>GrossAmount</w:t>
      </w:r>
      <w:r w:rsidRPr="00D72279">
        <w:rPr>
          <w:rFonts w:ascii="Times New Roman" w:hAnsi="Times New Roman"/>
          <w:color w:val="0000FF"/>
          <w:szCs w:val="22"/>
          <w:highlight w:val="white"/>
          <w:lang w:val="en-US" w:eastAsia="en-US"/>
        </w:rPr>
        <w:t>&gt;</w:t>
      </w:r>
      <w:r w:rsidRPr="00D72279">
        <w:rPr>
          <w:rFonts w:ascii="Times New Roman" w:hAnsi="Times New Roman"/>
          <w:color w:val="000000"/>
          <w:szCs w:val="22"/>
          <w:highlight w:val="white"/>
          <w:lang w:val="en-US" w:eastAsia="en-US"/>
        </w:rPr>
        <w:t>1</w:t>
      </w:r>
      <w:r w:rsidR="00495E31" w:rsidRPr="00D72279">
        <w:rPr>
          <w:rFonts w:ascii="Times New Roman" w:hAnsi="Times New Roman"/>
          <w:color w:val="000000"/>
          <w:szCs w:val="22"/>
          <w:highlight w:val="white"/>
          <w:lang w:val="en-US" w:eastAsia="en-US"/>
        </w:rPr>
        <w:t>4.</w:t>
      </w:r>
      <w:r w:rsidR="00367D75" w:rsidRPr="00D72279">
        <w:rPr>
          <w:rFonts w:ascii="Times New Roman" w:hAnsi="Times New Roman"/>
          <w:color w:val="000000"/>
          <w:szCs w:val="22"/>
          <w:highlight w:val="white"/>
          <w:lang w:val="en-US" w:eastAsia="en-US"/>
        </w:rPr>
        <w:t>6</w:t>
      </w:r>
      <w:r w:rsidR="00495E31" w:rsidRPr="00D72279">
        <w:rPr>
          <w:rFonts w:ascii="Times New Roman" w:hAnsi="Times New Roman"/>
          <w:color w:val="000000"/>
          <w:szCs w:val="22"/>
          <w:highlight w:val="white"/>
          <w:lang w:val="en-US" w:eastAsia="en-US"/>
        </w:rPr>
        <w:t>0</w:t>
      </w:r>
      <w:r w:rsidRPr="00D72279">
        <w:rPr>
          <w:rFonts w:ascii="Times New Roman" w:hAnsi="Times New Roman"/>
          <w:color w:val="0000FF"/>
          <w:szCs w:val="22"/>
          <w:highlight w:val="white"/>
          <w:lang w:val="en-US" w:eastAsia="en-US"/>
        </w:rPr>
        <w:t>&lt;/</w:t>
      </w:r>
      <w:r w:rsidRPr="00D72279">
        <w:rPr>
          <w:rFonts w:ascii="Times New Roman" w:hAnsi="Times New Roman"/>
          <w:color w:val="800000"/>
          <w:szCs w:val="22"/>
          <w:highlight w:val="white"/>
          <w:lang w:val="en-US" w:eastAsia="en-US"/>
        </w:rPr>
        <w:t>GrossAmount</w:t>
      </w:r>
      <w:r w:rsidRPr="00D72279">
        <w:rPr>
          <w:rFonts w:ascii="Times New Roman" w:hAnsi="Times New Roman"/>
          <w:color w:val="0000FF"/>
          <w:szCs w:val="22"/>
          <w:highlight w:val="white"/>
          <w:lang w:val="en-US" w:eastAsia="en-US"/>
        </w:rPr>
        <w:t>&gt;</w:t>
      </w:r>
    </w:p>
    <w:p w:rsidR="00F15F05" w:rsidRPr="00D72279" w:rsidRDefault="00F15F05" w:rsidP="00E96BCC">
      <w:pPr>
        <w:spacing w:before="0" w:after="0"/>
        <w:rPr>
          <w:rFonts w:ascii="Times New Roman" w:hAnsi="Times New Roman"/>
          <w:color w:val="000000"/>
          <w:szCs w:val="22"/>
          <w:highlight w:val="white"/>
          <w:lang w:val="en-US" w:eastAsia="en-US"/>
        </w:rPr>
      </w:pP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FF"/>
          <w:szCs w:val="22"/>
          <w:highlight w:val="white"/>
          <w:lang w:val="en-US" w:eastAsia="en-US"/>
        </w:rPr>
        <w:t>&lt;</w:t>
      </w:r>
      <w:r w:rsidRPr="00D72279">
        <w:rPr>
          <w:rFonts w:ascii="Times New Roman" w:hAnsi="Times New Roman"/>
          <w:color w:val="800000"/>
          <w:szCs w:val="22"/>
          <w:highlight w:val="white"/>
          <w:lang w:val="en-US" w:eastAsia="en-US"/>
        </w:rPr>
        <w:t>VatTotalsAmount</w:t>
      </w:r>
      <w:r w:rsidRPr="00D72279">
        <w:rPr>
          <w:rFonts w:ascii="Times New Roman" w:hAnsi="Times New Roman"/>
          <w:color w:val="0000FF"/>
          <w:szCs w:val="22"/>
          <w:highlight w:val="white"/>
          <w:lang w:val="en-US" w:eastAsia="en-US"/>
        </w:rPr>
        <w:t>&gt;</w:t>
      </w:r>
      <w:r w:rsidRPr="00D72279">
        <w:rPr>
          <w:rFonts w:ascii="Times New Roman" w:hAnsi="Times New Roman"/>
          <w:color w:val="000000"/>
          <w:szCs w:val="22"/>
          <w:highlight w:val="white"/>
          <w:lang w:val="en-US" w:eastAsia="en-US"/>
        </w:rPr>
        <w:t>2.</w:t>
      </w:r>
      <w:r w:rsidR="00FA4379" w:rsidRPr="00D72279">
        <w:rPr>
          <w:rFonts w:ascii="Times New Roman" w:hAnsi="Times New Roman"/>
          <w:color w:val="000000"/>
          <w:szCs w:val="22"/>
          <w:highlight w:val="white"/>
          <w:lang w:val="en-US" w:eastAsia="en-US"/>
        </w:rPr>
        <w:t>9</w:t>
      </w:r>
      <w:r w:rsidR="008E0A12" w:rsidRPr="00D72279">
        <w:rPr>
          <w:rFonts w:ascii="Times New Roman" w:hAnsi="Times New Roman"/>
          <w:color w:val="000000"/>
          <w:szCs w:val="22"/>
          <w:highlight w:val="white"/>
          <w:lang w:val="en-US" w:eastAsia="en-US"/>
        </w:rPr>
        <w:t>2</w:t>
      </w:r>
      <w:r w:rsidRPr="00D72279">
        <w:rPr>
          <w:rFonts w:ascii="Times New Roman" w:hAnsi="Times New Roman"/>
          <w:color w:val="0000FF"/>
          <w:szCs w:val="22"/>
          <w:highlight w:val="white"/>
          <w:lang w:val="en-US" w:eastAsia="en-US"/>
        </w:rPr>
        <w:t>&lt;/</w:t>
      </w:r>
      <w:r w:rsidRPr="00D72279">
        <w:rPr>
          <w:rFonts w:ascii="Times New Roman" w:hAnsi="Times New Roman"/>
          <w:color w:val="800000"/>
          <w:szCs w:val="22"/>
          <w:highlight w:val="white"/>
          <w:lang w:val="en-US" w:eastAsia="en-US"/>
        </w:rPr>
        <w:t>VatTotalsAmount</w:t>
      </w:r>
      <w:r w:rsidRPr="00D72279">
        <w:rPr>
          <w:rFonts w:ascii="Times New Roman" w:hAnsi="Times New Roman"/>
          <w:color w:val="0000FF"/>
          <w:szCs w:val="22"/>
          <w:highlight w:val="white"/>
          <w:lang w:val="en-US" w:eastAsia="en-US"/>
        </w:rPr>
        <w:t>&gt;</w:t>
      </w:r>
    </w:p>
    <w:p w:rsidR="00F15F05" w:rsidRPr="00D72279" w:rsidRDefault="00F15F05" w:rsidP="00E96BCC">
      <w:pPr>
        <w:spacing w:before="0" w:after="0"/>
        <w:rPr>
          <w:rFonts w:ascii="Times New Roman" w:hAnsi="Times New Roman"/>
          <w:color w:val="000000"/>
          <w:szCs w:val="22"/>
          <w:highlight w:val="white"/>
          <w:lang w:val="en-US" w:eastAsia="en-US"/>
        </w:rPr>
      </w:pP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FF"/>
          <w:szCs w:val="22"/>
          <w:highlight w:val="white"/>
          <w:lang w:val="en-US" w:eastAsia="en-US"/>
        </w:rPr>
        <w:t>&lt;</w:t>
      </w:r>
      <w:r w:rsidRPr="00D72279">
        <w:rPr>
          <w:rFonts w:ascii="Times New Roman" w:hAnsi="Times New Roman"/>
          <w:color w:val="800000"/>
          <w:szCs w:val="22"/>
          <w:highlight w:val="white"/>
          <w:lang w:val="en-US" w:eastAsia="en-US"/>
        </w:rPr>
        <w:t>NetAmount</w:t>
      </w:r>
      <w:r w:rsidRPr="00D72279">
        <w:rPr>
          <w:rFonts w:ascii="Times New Roman" w:hAnsi="Times New Roman"/>
          <w:color w:val="0000FF"/>
          <w:szCs w:val="22"/>
          <w:highlight w:val="white"/>
          <w:lang w:val="en-US" w:eastAsia="en-US"/>
        </w:rPr>
        <w:t>&gt;</w:t>
      </w:r>
      <w:r w:rsidR="00FA2E0B" w:rsidRPr="00D72279">
        <w:rPr>
          <w:rFonts w:ascii="Times New Roman" w:hAnsi="Times New Roman"/>
          <w:color w:val="000000"/>
          <w:szCs w:val="22"/>
          <w:highlight w:val="white"/>
          <w:lang w:val="en-US" w:eastAsia="en-US"/>
        </w:rPr>
        <w:t>11.66</w:t>
      </w:r>
      <w:r w:rsidRPr="00D72279">
        <w:rPr>
          <w:rFonts w:ascii="Times New Roman" w:hAnsi="Times New Roman"/>
          <w:color w:val="0000FF"/>
          <w:szCs w:val="22"/>
          <w:highlight w:val="white"/>
          <w:lang w:val="en-US" w:eastAsia="en-US"/>
        </w:rPr>
        <w:t>&lt;/</w:t>
      </w:r>
      <w:r w:rsidRPr="00D72279">
        <w:rPr>
          <w:rFonts w:ascii="Times New Roman" w:hAnsi="Times New Roman"/>
          <w:color w:val="800000"/>
          <w:szCs w:val="22"/>
          <w:highlight w:val="white"/>
          <w:lang w:val="en-US" w:eastAsia="en-US"/>
        </w:rPr>
        <w:t>NetAmount</w:t>
      </w:r>
      <w:r w:rsidRPr="00D72279">
        <w:rPr>
          <w:rFonts w:ascii="Times New Roman" w:hAnsi="Times New Roman"/>
          <w:color w:val="0000FF"/>
          <w:szCs w:val="22"/>
          <w:highlight w:val="white"/>
          <w:lang w:val="en-US" w:eastAsia="en-US"/>
        </w:rPr>
        <w:t>&gt;</w:t>
      </w:r>
    </w:p>
    <w:p w:rsidR="00F15F05" w:rsidRPr="00D72279" w:rsidRDefault="00F15F05" w:rsidP="00E96BCC">
      <w:pPr>
        <w:spacing w:before="0" w:after="0"/>
        <w:rPr>
          <w:rFonts w:ascii="Times New Roman" w:hAnsi="Times New Roman"/>
          <w:color w:val="000000"/>
          <w:szCs w:val="22"/>
          <w:highlight w:val="white"/>
          <w:lang w:val="en-US" w:eastAsia="en-US"/>
        </w:rPr>
      </w:pP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FF"/>
          <w:szCs w:val="22"/>
          <w:highlight w:val="white"/>
          <w:lang w:val="en-US" w:eastAsia="en-US"/>
        </w:rPr>
        <w:t>&lt;</w:t>
      </w:r>
      <w:r w:rsidRPr="00D72279">
        <w:rPr>
          <w:rFonts w:ascii="Times New Roman" w:hAnsi="Times New Roman"/>
          <w:color w:val="800000"/>
          <w:szCs w:val="22"/>
          <w:highlight w:val="white"/>
          <w:lang w:val="en-US" w:eastAsia="en-US"/>
        </w:rPr>
        <w:t>RoundingAmount</w:t>
      </w:r>
      <w:r w:rsidRPr="00D72279">
        <w:rPr>
          <w:rFonts w:ascii="Times New Roman" w:hAnsi="Times New Roman"/>
          <w:color w:val="0000FF"/>
          <w:szCs w:val="22"/>
          <w:highlight w:val="white"/>
          <w:lang w:val="en-US" w:eastAsia="en-US"/>
        </w:rPr>
        <w:t>&gt;</w:t>
      </w:r>
      <w:r w:rsidRPr="00D72279">
        <w:rPr>
          <w:rFonts w:ascii="Times New Roman" w:hAnsi="Times New Roman"/>
          <w:color w:val="000000"/>
          <w:szCs w:val="22"/>
          <w:highlight w:val="white"/>
          <w:lang w:val="en-US" w:eastAsia="en-US"/>
        </w:rPr>
        <w:t>0.0</w:t>
      </w:r>
      <w:r w:rsidR="00FA4379" w:rsidRPr="00D72279">
        <w:rPr>
          <w:rFonts w:ascii="Times New Roman" w:hAnsi="Times New Roman"/>
          <w:color w:val="000000"/>
          <w:szCs w:val="22"/>
          <w:highlight w:val="white"/>
          <w:lang w:val="en-US" w:eastAsia="en-US"/>
        </w:rPr>
        <w:t>2</w:t>
      </w:r>
      <w:r w:rsidRPr="00D72279">
        <w:rPr>
          <w:rFonts w:ascii="Times New Roman" w:hAnsi="Times New Roman"/>
          <w:color w:val="0000FF"/>
          <w:szCs w:val="22"/>
          <w:highlight w:val="white"/>
          <w:lang w:val="en-US" w:eastAsia="en-US"/>
        </w:rPr>
        <w:t>&lt;/</w:t>
      </w:r>
      <w:r w:rsidRPr="00D72279">
        <w:rPr>
          <w:rFonts w:ascii="Times New Roman" w:hAnsi="Times New Roman"/>
          <w:color w:val="800000"/>
          <w:szCs w:val="22"/>
          <w:highlight w:val="white"/>
          <w:lang w:val="en-US" w:eastAsia="en-US"/>
        </w:rPr>
        <w:t>RoundingAmount</w:t>
      </w:r>
      <w:r w:rsidRPr="00D72279">
        <w:rPr>
          <w:rFonts w:ascii="Times New Roman" w:hAnsi="Times New Roman"/>
          <w:color w:val="0000FF"/>
          <w:szCs w:val="22"/>
          <w:highlight w:val="white"/>
          <w:lang w:val="en-US" w:eastAsia="en-US"/>
        </w:rPr>
        <w:t>&gt;</w:t>
      </w:r>
    </w:p>
    <w:p w:rsidR="00F15F05" w:rsidRPr="00D72279" w:rsidRDefault="00F15F05" w:rsidP="00E96BCC">
      <w:pPr>
        <w:spacing w:before="0" w:after="0"/>
        <w:rPr>
          <w:rFonts w:ascii="Times New Roman" w:hAnsi="Times New Roman"/>
          <w:color w:val="000000"/>
          <w:szCs w:val="22"/>
          <w:highlight w:val="white"/>
          <w:lang w:val="en-US" w:eastAsia="en-US"/>
        </w:rPr>
      </w:pP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FF"/>
          <w:szCs w:val="22"/>
          <w:highlight w:val="white"/>
          <w:lang w:val="en-US" w:eastAsia="en-US"/>
        </w:rPr>
        <w:t>&lt;/</w:t>
      </w:r>
      <w:r w:rsidRPr="00D72279">
        <w:rPr>
          <w:rFonts w:ascii="Times New Roman" w:hAnsi="Times New Roman"/>
          <w:color w:val="800000"/>
          <w:szCs w:val="22"/>
          <w:highlight w:val="white"/>
          <w:lang w:val="en-US" w:eastAsia="en-US"/>
        </w:rPr>
        <w:t>InvoiceTotals</w:t>
      </w:r>
      <w:r w:rsidRPr="00D72279">
        <w:rPr>
          <w:rFonts w:ascii="Times New Roman" w:hAnsi="Times New Roman"/>
          <w:color w:val="0000FF"/>
          <w:szCs w:val="22"/>
          <w:highlight w:val="white"/>
          <w:lang w:val="en-US" w:eastAsia="en-US"/>
        </w:rPr>
        <w:t>&gt;</w:t>
      </w:r>
    </w:p>
    <w:p w:rsidR="00F15F05" w:rsidRPr="00D72279" w:rsidRDefault="00F15F05" w:rsidP="00E96BCC">
      <w:pPr>
        <w:spacing w:before="0" w:after="0"/>
        <w:rPr>
          <w:rFonts w:ascii="Times New Roman" w:hAnsi="Times New Roman"/>
          <w:color w:val="000000"/>
          <w:szCs w:val="22"/>
          <w:highlight w:val="white"/>
          <w:lang w:val="en-US" w:eastAsia="en-US"/>
        </w:rPr>
      </w:pP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FF"/>
          <w:szCs w:val="22"/>
          <w:highlight w:val="white"/>
          <w:lang w:val="en-US" w:eastAsia="en-US"/>
        </w:rPr>
        <w:t>&lt;</w:t>
      </w:r>
      <w:r w:rsidRPr="00D72279">
        <w:rPr>
          <w:rFonts w:ascii="Times New Roman" w:hAnsi="Times New Roman"/>
          <w:color w:val="800000"/>
          <w:szCs w:val="22"/>
          <w:highlight w:val="white"/>
          <w:lang w:val="en-US" w:eastAsia="en-US"/>
        </w:rPr>
        <w:t>VatTotalsInfo</w:t>
      </w:r>
      <w:r w:rsidRPr="00D72279">
        <w:rPr>
          <w:rFonts w:ascii="Times New Roman" w:hAnsi="Times New Roman"/>
          <w:color w:val="0000FF"/>
          <w:szCs w:val="22"/>
          <w:highlight w:val="white"/>
          <w:lang w:val="en-US" w:eastAsia="en-US"/>
        </w:rPr>
        <w:t>&gt;</w:t>
      </w:r>
    </w:p>
    <w:p w:rsidR="00F15F05" w:rsidRPr="00D72279" w:rsidRDefault="00F15F05" w:rsidP="00E96BCC">
      <w:pPr>
        <w:spacing w:before="0" w:after="0"/>
        <w:rPr>
          <w:rFonts w:ascii="Times New Roman" w:hAnsi="Times New Roman"/>
          <w:color w:val="000000"/>
          <w:szCs w:val="22"/>
          <w:highlight w:val="white"/>
          <w:lang w:val="en-US" w:eastAsia="en-US"/>
        </w:rPr>
      </w:pP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FF"/>
          <w:szCs w:val="22"/>
          <w:highlight w:val="white"/>
          <w:lang w:val="en-US" w:eastAsia="en-US"/>
        </w:rPr>
        <w:t>&lt;</w:t>
      </w:r>
      <w:r w:rsidRPr="00D72279">
        <w:rPr>
          <w:rFonts w:ascii="Times New Roman" w:hAnsi="Times New Roman"/>
          <w:color w:val="800000"/>
          <w:szCs w:val="22"/>
          <w:highlight w:val="white"/>
          <w:lang w:val="en-US" w:eastAsia="en-US"/>
        </w:rPr>
        <w:t>VatPercent</w:t>
      </w:r>
      <w:r w:rsidRPr="00D72279">
        <w:rPr>
          <w:rFonts w:ascii="Times New Roman" w:hAnsi="Times New Roman"/>
          <w:color w:val="0000FF"/>
          <w:szCs w:val="22"/>
          <w:highlight w:val="white"/>
          <w:lang w:val="en-US" w:eastAsia="en-US"/>
        </w:rPr>
        <w:t>&gt;</w:t>
      </w:r>
      <w:r w:rsidRPr="00D72279">
        <w:rPr>
          <w:rFonts w:ascii="Times New Roman" w:hAnsi="Times New Roman"/>
          <w:color w:val="000000"/>
          <w:szCs w:val="22"/>
          <w:highlight w:val="white"/>
          <w:lang w:val="en-US" w:eastAsia="en-US"/>
        </w:rPr>
        <w:t>25</w:t>
      </w:r>
      <w:r w:rsidRPr="00D72279">
        <w:rPr>
          <w:rFonts w:ascii="Times New Roman" w:hAnsi="Times New Roman"/>
          <w:color w:val="0000FF"/>
          <w:szCs w:val="22"/>
          <w:highlight w:val="white"/>
          <w:lang w:val="en-US" w:eastAsia="en-US"/>
        </w:rPr>
        <w:t>&lt;/</w:t>
      </w:r>
      <w:r w:rsidRPr="00D72279">
        <w:rPr>
          <w:rFonts w:ascii="Times New Roman" w:hAnsi="Times New Roman"/>
          <w:color w:val="800000"/>
          <w:szCs w:val="22"/>
          <w:highlight w:val="white"/>
          <w:lang w:val="en-US" w:eastAsia="en-US"/>
        </w:rPr>
        <w:t>VatPercent</w:t>
      </w:r>
      <w:r w:rsidRPr="00D72279">
        <w:rPr>
          <w:rFonts w:ascii="Times New Roman" w:hAnsi="Times New Roman"/>
          <w:color w:val="0000FF"/>
          <w:szCs w:val="22"/>
          <w:highlight w:val="white"/>
          <w:lang w:val="en-US" w:eastAsia="en-US"/>
        </w:rPr>
        <w:t>&gt;</w:t>
      </w:r>
    </w:p>
    <w:p w:rsidR="00F15F05" w:rsidRPr="00D72279" w:rsidRDefault="00F15F05" w:rsidP="00E96BCC">
      <w:pPr>
        <w:spacing w:before="0" w:after="0"/>
        <w:rPr>
          <w:rFonts w:ascii="Times New Roman" w:hAnsi="Times New Roman"/>
          <w:color w:val="000000"/>
          <w:szCs w:val="22"/>
          <w:highlight w:val="white"/>
          <w:lang w:val="en-US" w:eastAsia="en-US"/>
        </w:rPr>
      </w:pP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FF"/>
          <w:szCs w:val="22"/>
          <w:highlight w:val="white"/>
          <w:lang w:val="en-US" w:eastAsia="en-US"/>
        </w:rPr>
        <w:t>&lt;</w:t>
      </w:r>
      <w:r w:rsidRPr="00D72279">
        <w:rPr>
          <w:rFonts w:ascii="Times New Roman" w:hAnsi="Times New Roman"/>
          <w:color w:val="800000"/>
          <w:szCs w:val="22"/>
          <w:highlight w:val="white"/>
          <w:lang w:val="en-US" w:eastAsia="en-US"/>
        </w:rPr>
        <w:t>VatBaseAmount</w:t>
      </w:r>
      <w:r w:rsidRPr="00D72279">
        <w:rPr>
          <w:rFonts w:ascii="Times New Roman" w:hAnsi="Times New Roman"/>
          <w:color w:val="0000FF"/>
          <w:szCs w:val="22"/>
          <w:highlight w:val="white"/>
          <w:lang w:val="en-US" w:eastAsia="en-US"/>
        </w:rPr>
        <w:t>&gt;</w:t>
      </w:r>
      <w:r w:rsidRPr="00D72279">
        <w:rPr>
          <w:rFonts w:ascii="Times New Roman" w:hAnsi="Times New Roman"/>
          <w:color w:val="000000"/>
          <w:szCs w:val="22"/>
          <w:highlight w:val="white"/>
          <w:lang w:val="en-US" w:eastAsia="en-US"/>
        </w:rPr>
        <w:t>1</w:t>
      </w:r>
      <w:r w:rsidR="00495E31" w:rsidRPr="00D72279">
        <w:rPr>
          <w:rFonts w:ascii="Times New Roman" w:hAnsi="Times New Roman"/>
          <w:color w:val="000000"/>
          <w:szCs w:val="22"/>
          <w:highlight w:val="white"/>
          <w:lang w:val="en-US" w:eastAsia="en-US"/>
        </w:rPr>
        <w:t>1</w:t>
      </w:r>
      <w:r w:rsidR="00FA4379" w:rsidRPr="00D72279">
        <w:rPr>
          <w:rFonts w:ascii="Times New Roman" w:hAnsi="Times New Roman"/>
          <w:color w:val="000000"/>
          <w:szCs w:val="22"/>
          <w:highlight w:val="white"/>
          <w:lang w:val="en-US" w:eastAsia="en-US"/>
        </w:rPr>
        <w:t>.66</w:t>
      </w:r>
      <w:r w:rsidRPr="00D72279">
        <w:rPr>
          <w:rFonts w:ascii="Times New Roman" w:hAnsi="Times New Roman"/>
          <w:color w:val="0000FF"/>
          <w:szCs w:val="22"/>
          <w:highlight w:val="white"/>
          <w:lang w:val="en-US" w:eastAsia="en-US"/>
        </w:rPr>
        <w:t>&lt;/</w:t>
      </w:r>
      <w:r w:rsidRPr="00D72279">
        <w:rPr>
          <w:rFonts w:ascii="Times New Roman" w:hAnsi="Times New Roman"/>
          <w:color w:val="800000"/>
          <w:szCs w:val="22"/>
          <w:highlight w:val="white"/>
          <w:lang w:val="en-US" w:eastAsia="en-US"/>
        </w:rPr>
        <w:t>VatBaseAmount</w:t>
      </w:r>
      <w:r w:rsidRPr="00D72279">
        <w:rPr>
          <w:rFonts w:ascii="Times New Roman" w:hAnsi="Times New Roman"/>
          <w:color w:val="0000FF"/>
          <w:szCs w:val="22"/>
          <w:highlight w:val="white"/>
          <w:lang w:val="en-US" w:eastAsia="en-US"/>
        </w:rPr>
        <w:t>&gt;</w:t>
      </w:r>
    </w:p>
    <w:p w:rsidR="00F15F05" w:rsidRPr="00D72279" w:rsidRDefault="00F15F05" w:rsidP="00E96BCC">
      <w:pPr>
        <w:spacing w:before="0" w:after="0"/>
        <w:rPr>
          <w:rFonts w:ascii="Times New Roman" w:hAnsi="Times New Roman"/>
          <w:color w:val="000000"/>
          <w:szCs w:val="22"/>
          <w:highlight w:val="white"/>
          <w:lang w:val="en-US" w:eastAsia="en-US"/>
        </w:rPr>
      </w:pP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FF"/>
          <w:szCs w:val="22"/>
          <w:highlight w:val="white"/>
          <w:lang w:val="en-US" w:eastAsia="en-US"/>
        </w:rPr>
        <w:t>&lt;</w:t>
      </w:r>
      <w:r w:rsidRPr="00D72279">
        <w:rPr>
          <w:rFonts w:ascii="Times New Roman" w:hAnsi="Times New Roman"/>
          <w:color w:val="800000"/>
          <w:szCs w:val="22"/>
          <w:highlight w:val="white"/>
          <w:lang w:val="en-US" w:eastAsia="en-US"/>
        </w:rPr>
        <w:t>VatAmount</w:t>
      </w:r>
      <w:r w:rsidRPr="00D72279">
        <w:rPr>
          <w:rFonts w:ascii="Times New Roman" w:hAnsi="Times New Roman"/>
          <w:color w:val="0000FF"/>
          <w:szCs w:val="22"/>
          <w:highlight w:val="white"/>
          <w:lang w:val="en-US" w:eastAsia="en-US"/>
        </w:rPr>
        <w:t>&gt;</w:t>
      </w:r>
      <w:r w:rsidRPr="00D72279">
        <w:rPr>
          <w:rFonts w:ascii="Times New Roman" w:hAnsi="Times New Roman"/>
          <w:color w:val="000000"/>
          <w:szCs w:val="22"/>
          <w:highlight w:val="white"/>
          <w:lang w:val="en-US" w:eastAsia="en-US"/>
        </w:rPr>
        <w:t>2.</w:t>
      </w:r>
      <w:r w:rsidR="00FA4379" w:rsidRPr="00D72279">
        <w:rPr>
          <w:rFonts w:ascii="Times New Roman" w:hAnsi="Times New Roman"/>
          <w:color w:val="000000"/>
          <w:szCs w:val="22"/>
          <w:highlight w:val="white"/>
          <w:lang w:val="en-US" w:eastAsia="en-US"/>
        </w:rPr>
        <w:t>9</w:t>
      </w:r>
      <w:r w:rsidR="00D12E66" w:rsidRPr="00D72279">
        <w:rPr>
          <w:rFonts w:ascii="Times New Roman" w:hAnsi="Times New Roman"/>
          <w:color w:val="000000"/>
          <w:szCs w:val="22"/>
          <w:highlight w:val="white"/>
          <w:lang w:val="en-US" w:eastAsia="en-US"/>
        </w:rPr>
        <w:t>2</w:t>
      </w:r>
      <w:r w:rsidRPr="00D72279">
        <w:rPr>
          <w:rFonts w:ascii="Times New Roman" w:hAnsi="Times New Roman"/>
          <w:color w:val="0000FF"/>
          <w:szCs w:val="22"/>
          <w:highlight w:val="white"/>
          <w:lang w:val="en-US" w:eastAsia="en-US"/>
        </w:rPr>
        <w:t>&lt;/</w:t>
      </w:r>
      <w:r w:rsidRPr="00D72279">
        <w:rPr>
          <w:rFonts w:ascii="Times New Roman" w:hAnsi="Times New Roman"/>
          <w:color w:val="800000"/>
          <w:szCs w:val="22"/>
          <w:highlight w:val="white"/>
          <w:lang w:val="en-US" w:eastAsia="en-US"/>
        </w:rPr>
        <w:t>VatAmount</w:t>
      </w:r>
      <w:r w:rsidRPr="00D72279">
        <w:rPr>
          <w:rFonts w:ascii="Times New Roman" w:hAnsi="Times New Roman"/>
          <w:color w:val="0000FF"/>
          <w:szCs w:val="22"/>
          <w:highlight w:val="white"/>
          <w:lang w:val="en-US" w:eastAsia="en-US"/>
        </w:rPr>
        <w:t>&gt;</w:t>
      </w:r>
    </w:p>
    <w:p w:rsidR="00F15F05" w:rsidRPr="00D72279" w:rsidRDefault="00F15F05" w:rsidP="00E96BCC">
      <w:pPr>
        <w:spacing w:before="0" w:after="0"/>
        <w:rPr>
          <w:rFonts w:ascii="Times New Roman" w:hAnsi="Times New Roman"/>
          <w:color w:val="000000"/>
          <w:szCs w:val="22"/>
          <w:highlight w:val="white"/>
          <w:lang w:val="en-US" w:eastAsia="en-US"/>
        </w:rPr>
      </w:pP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FF"/>
          <w:szCs w:val="22"/>
          <w:highlight w:val="white"/>
          <w:lang w:val="en-US" w:eastAsia="en-US"/>
        </w:rPr>
        <w:t>&lt;/</w:t>
      </w:r>
      <w:r w:rsidRPr="00D72279">
        <w:rPr>
          <w:rFonts w:ascii="Times New Roman" w:hAnsi="Times New Roman"/>
          <w:color w:val="800000"/>
          <w:szCs w:val="22"/>
          <w:highlight w:val="white"/>
          <w:lang w:val="en-US" w:eastAsia="en-US"/>
        </w:rPr>
        <w:t>VatTotalsInfo</w:t>
      </w:r>
      <w:r w:rsidRPr="00D72279">
        <w:rPr>
          <w:rFonts w:ascii="Times New Roman" w:hAnsi="Times New Roman"/>
          <w:color w:val="0000FF"/>
          <w:szCs w:val="22"/>
          <w:highlight w:val="white"/>
          <w:lang w:val="en-US" w:eastAsia="en-US"/>
        </w:rPr>
        <w:t>&gt;</w:t>
      </w:r>
    </w:p>
    <w:p w:rsidR="00F15F05" w:rsidRPr="00D72279" w:rsidRDefault="00F15F05" w:rsidP="00E96BCC">
      <w:pPr>
        <w:spacing w:before="0" w:after="0"/>
        <w:rPr>
          <w:rFonts w:ascii="Times New Roman" w:hAnsi="Times New Roman"/>
          <w:color w:val="000000"/>
          <w:szCs w:val="22"/>
          <w:highlight w:val="white"/>
          <w:lang w:val="en-US" w:eastAsia="en-US"/>
        </w:rPr>
      </w:pP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FF"/>
          <w:szCs w:val="22"/>
          <w:highlight w:val="white"/>
          <w:lang w:val="en-US" w:eastAsia="en-US"/>
        </w:rPr>
        <w:t>&lt;</w:t>
      </w:r>
      <w:r w:rsidRPr="00D72279">
        <w:rPr>
          <w:rFonts w:ascii="Times New Roman" w:hAnsi="Times New Roman"/>
          <w:color w:val="800000"/>
          <w:szCs w:val="22"/>
          <w:highlight w:val="white"/>
          <w:lang w:val="en-US" w:eastAsia="en-US"/>
        </w:rPr>
        <w:t>TaxTotalsInfo</w:t>
      </w:r>
      <w:r w:rsidRPr="00D72279">
        <w:rPr>
          <w:rFonts w:ascii="Times New Roman" w:hAnsi="Times New Roman"/>
          <w:color w:val="0000FF"/>
          <w:szCs w:val="22"/>
          <w:highlight w:val="white"/>
          <w:lang w:val="en-US" w:eastAsia="en-US"/>
        </w:rPr>
        <w:t>&gt;</w:t>
      </w:r>
    </w:p>
    <w:p w:rsidR="00F15F05" w:rsidRPr="00D72279" w:rsidRDefault="00F15F05" w:rsidP="00E96BCC">
      <w:pPr>
        <w:spacing w:before="0" w:after="0"/>
        <w:rPr>
          <w:rFonts w:ascii="Times New Roman" w:hAnsi="Times New Roman"/>
          <w:color w:val="000000"/>
          <w:szCs w:val="22"/>
          <w:highlight w:val="white"/>
          <w:lang w:val="en-US" w:eastAsia="en-US"/>
        </w:rPr>
      </w:pP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FF"/>
          <w:szCs w:val="22"/>
          <w:highlight w:val="white"/>
          <w:lang w:val="en-US" w:eastAsia="en-US"/>
        </w:rPr>
        <w:t>&lt;</w:t>
      </w:r>
      <w:r w:rsidRPr="00D72279">
        <w:rPr>
          <w:rFonts w:ascii="Times New Roman" w:hAnsi="Times New Roman"/>
          <w:color w:val="800000"/>
          <w:szCs w:val="22"/>
          <w:highlight w:val="white"/>
          <w:lang w:val="en-US" w:eastAsia="en-US"/>
        </w:rPr>
        <w:t>TaxDescription</w:t>
      </w:r>
      <w:r w:rsidRPr="00D72279">
        <w:rPr>
          <w:rFonts w:ascii="Times New Roman" w:hAnsi="Times New Roman"/>
          <w:color w:val="0000FF"/>
          <w:szCs w:val="22"/>
          <w:highlight w:val="white"/>
          <w:lang w:val="en-US" w:eastAsia="en-US"/>
        </w:rPr>
        <w:t>&gt;</w:t>
      </w:r>
      <w:r w:rsidRPr="00D72279">
        <w:rPr>
          <w:rFonts w:ascii="Times New Roman" w:hAnsi="Times New Roman"/>
          <w:color w:val="000000"/>
          <w:szCs w:val="22"/>
          <w:highlight w:val="white"/>
          <w:lang w:val="en-US" w:eastAsia="en-US"/>
        </w:rPr>
        <w:t>Miljøavgift</w:t>
      </w:r>
      <w:r w:rsidRPr="00D72279">
        <w:rPr>
          <w:rFonts w:ascii="Times New Roman" w:hAnsi="Times New Roman"/>
          <w:color w:val="0000FF"/>
          <w:szCs w:val="22"/>
          <w:highlight w:val="white"/>
          <w:lang w:val="en-US" w:eastAsia="en-US"/>
        </w:rPr>
        <w:t>&lt;/</w:t>
      </w:r>
      <w:r w:rsidRPr="00D72279">
        <w:rPr>
          <w:rFonts w:ascii="Times New Roman" w:hAnsi="Times New Roman"/>
          <w:color w:val="800000"/>
          <w:szCs w:val="22"/>
          <w:highlight w:val="white"/>
          <w:lang w:val="en-US" w:eastAsia="en-US"/>
        </w:rPr>
        <w:t>TaxDescription</w:t>
      </w:r>
      <w:r w:rsidRPr="00D72279">
        <w:rPr>
          <w:rFonts w:ascii="Times New Roman" w:hAnsi="Times New Roman"/>
          <w:color w:val="0000FF"/>
          <w:szCs w:val="22"/>
          <w:highlight w:val="white"/>
          <w:lang w:val="en-US" w:eastAsia="en-US"/>
        </w:rPr>
        <w:t>&gt;</w:t>
      </w:r>
    </w:p>
    <w:p w:rsidR="00F15F05" w:rsidRPr="00D72279" w:rsidRDefault="00F15F05" w:rsidP="00E96BCC">
      <w:pPr>
        <w:spacing w:before="0" w:after="0"/>
        <w:rPr>
          <w:rFonts w:ascii="Times New Roman" w:hAnsi="Times New Roman"/>
          <w:color w:val="000000"/>
          <w:szCs w:val="22"/>
          <w:highlight w:val="white"/>
          <w:lang w:val="en-US" w:eastAsia="en-US"/>
        </w:rPr>
      </w:pP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FF"/>
          <w:szCs w:val="22"/>
          <w:highlight w:val="white"/>
          <w:lang w:val="en-US" w:eastAsia="en-US"/>
        </w:rPr>
        <w:t>&lt;</w:t>
      </w:r>
      <w:r w:rsidRPr="00D72279">
        <w:rPr>
          <w:rFonts w:ascii="Times New Roman" w:hAnsi="Times New Roman"/>
          <w:color w:val="800000"/>
          <w:szCs w:val="22"/>
          <w:highlight w:val="white"/>
          <w:lang w:val="en-US" w:eastAsia="en-US"/>
        </w:rPr>
        <w:t>TaxAmount</w:t>
      </w:r>
      <w:r w:rsidRPr="00D72279">
        <w:rPr>
          <w:rFonts w:ascii="Times New Roman" w:hAnsi="Times New Roman"/>
          <w:color w:val="0000FF"/>
          <w:szCs w:val="22"/>
          <w:highlight w:val="white"/>
          <w:lang w:val="en-US" w:eastAsia="en-US"/>
        </w:rPr>
        <w:t>&gt;</w:t>
      </w:r>
      <w:r w:rsidR="00495E31" w:rsidRPr="00D72279">
        <w:rPr>
          <w:rFonts w:ascii="Times New Roman" w:hAnsi="Times New Roman"/>
          <w:color w:val="000000"/>
          <w:szCs w:val="22"/>
          <w:highlight w:val="white"/>
          <w:lang w:val="en-US" w:eastAsia="en-US"/>
        </w:rPr>
        <w:t>1</w:t>
      </w:r>
      <w:r w:rsidRPr="00D72279">
        <w:rPr>
          <w:rFonts w:ascii="Times New Roman" w:hAnsi="Times New Roman"/>
          <w:color w:val="0000FF"/>
          <w:szCs w:val="22"/>
          <w:highlight w:val="white"/>
          <w:lang w:val="en-US" w:eastAsia="en-US"/>
        </w:rPr>
        <w:t>&lt;/</w:t>
      </w:r>
      <w:r w:rsidRPr="00D72279">
        <w:rPr>
          <w:rFonts w:ascii="Times New Roman" w:hAnsi="Times New Roman"/>
          <w:color w:val="800000"/>
          <w:szCs w:val="22"/>
          <w:highlight w:val="white"/>
          <w:lang w:val="en-US" w:eastAsia="en-US"/>
        </w:rPr>
        <w:t>TaxAmount</w:t>
      </w:r>
      <w:r w:rsidRPr="00D72279">
        <w:rPr>
          <w:rFonts w:ascii="Times New Roman" w:hAnsi="Times New Roman"/>
          <w:color w:val="0000FF"/>
          <w:szCs w:val="22"/>
          <w:highlight w:val="white"/>
          <w:lang w:val="en-US" w:eastAsia="en-US"/>
        </w:rPr>
        <w:t>&gt;</w:t>
      </w:r>
    </w:p>
    <w:p w:rsidR="00F15F05" w:rsidRPr="00D72279" w:rsidRDefault="00F15F05" w:rsidP="00E96BCC">
      <w:pPr>
        <w:spacing w:before="0" w:after="0"/>
        <w:rPr>
          <w:rFonts w:ascii="Times New Roman" w:hAnsi="Times New Roman"/>
          <w:color w:val="0000FF"/>
          <w:szCs w:val="22"/>
          <w:highlight w:val="white"/>
          <w:lang w:val="en-US" w:eastAsia="en-US"/>
        </w:rPr>
      </w:pP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FF"/>
          <w:szCs w:val="22"/>
          <w:highlight w:val="white"/>
          <w:lang w:val="en-US" w:eastAsia="en-US"/>
        </w:rPr>
        <w:t>&lt;/</w:t>
      </w:r>
      <w:r w:rsidRPr="00D72279">
        <w:rPr>
          <w:rFonts w:ascii="Times New Roman" w:hAnsi="Times New Roman"/>
          <w:color w:val="800000"/>
          <w:szCs w:val="22"/>
          <w:highlight w:val="white"/>
          <w:lang w:val="en-US" w:eastAsia="en-US"/>
        </w:rPr>
        <w:t>TaxTotalsInfo</w:t>
      </w:r>
      <w:r w:rsidRPr="00D72279">
        <w:rPr>
          <w:rFonts w:ascii="Times New Roman" w:hAnsi="Times New Roman"/>
          <w:color w:val="0000FF"/>
          <w:szCs w:val="22"/>
          <w:highlight w:val="white"/>
          <w:lang w:val="en-US" w:eastAsia="en-US"/>
        </w:rPr>
        <w:t>&gt;</w:t>
      </w:r>
    </w:p>
    <w:p w:rsidR="008E0A12" w:rsidRPr="00D72279" w:rsidRDefault="008E0A12" w:rsidP="00E96BCC">
      <w:pPr>
        <w:spacing w:before="0" w:after="0"/>
        <w:rPr>
          <w:rFonts w:ascii="Times New Roman" w:hAnsi="Times New Roman"/>
          <w:color w:val="993300"/>
          <w:szCs w:val="22"/>
          <w:highlight w:val="white"/>
          <w:lang w:val="en-US" w:eastAsia="en-US"/>
        </w:rPr>
      </w:pPr>
      <w:r w:rsidRPr="00D72279">
        <w:rPr>
          <w:rFonts w:ascii="Times New Roman" w:hAnsi="Times New Roman"/>
          <w:color w:val="993300"/>
          <w:szCs w:val="22"/>
          <w:highlight w:val="white"/>
          <w:lang w:val="en-US" w:eastAsia="en-US"/>
        </w:rPr>
        <w:tab/>
      </w:r>
      <w:r w:rsidRPr="00D72279">
        <w:rPr>
          <w:rFonts w:ascii="Times New Roman" w:hAnsi="Times New Roman"/>
          <w:color w:val="993300"/>
          <w:szCs w:val="22"/>
          <w:highlight w:val="white"/>
          <w:lang w:val="en-US" w:eastAsia="en-US"/>
        </w:rPr>
        <w:tab/>
      </w:r>
      <w:r w:rsidRPr="00D72279">
        <w:rPr>
          <w:rFonts w:ascii="Times New Roman" w:hAnsi="Times New Roman"/>
          <w:color w:val="993300"/>
          <w:szCs w:val="22"/>
          <w:highlight w:val="white"/>
          <w:lang w:val="en-US" w:eastAsia="en-US"/>
        </w:rPr>
        <w:tab/>
        <w:t>&lt;DiscountTotals&gt;</w:t>
      </w:r>
    </w:p>
    <w:p w:rsidR="008E0A12" w:rsidRPr="00D72279" w:rsidRDefault="008E0A12" w:rsidP="00E96BCC">
      <w:pPr>
        <w:spacing w:before="0" w:after="0"/>
        <w:rPr>
          <w:rFonts w:ascii="Times New Roman" w:hAnsi="Times New Roman"/>
          <w:color w:val="993300"/>
          <w:szCs w:val="22"/>
          <w:highlight w:val="white"/>
          <w:lang w:val="en-US" w:eastAsia="en-US"/>
        </w:rPr>
      </w:pPr>
      <w:r w:rsidRPr="00D72279">
        <w:rPr>
          <w:rFonts w:ascii="Times New Roman" w:hAnsi="Times New Roman"/>
          <w:color w:val="993300"/>
          <w:szCs w:val="22"/>
          <w:highlight w:val="white"/>
          <w:lang w:val="en-US" w:eastAsia="en-US"/>
        </w:rPr>
        <w:tab/>
      </w:r>
      <w:r w:rsidRPr="00D72279">
        <w:rPr>
          <w:rFonts w:ascii="Times New Roman" w:hAnsi="Times New Roman"/>
          <w:color w:val="993300"/>
          <w:szCs w:val="22"/>
          <w:highlight w:val="white"/>
          <w:lang w:val="en-US" w:eastAsia="en-US"/>
        </w:rPr>
        <w:tab/>
      </w:r>
      <w:r w:rsidRPr="00D72279">
        <w:rPr>
          <w:rFonts w:ascii="Times New Roman" w:hAnsi="Times New Roman"/>
          <w:color w:val="993300"/>
          <w:szCs w:val="22"/>
          <w:highlight w:val="white"/>
          <w:lang w:val="en-US" w:eastAsia="en-US"/>
        </w:rPr>
        <w:tab/>
      </w:r>
      <w:r w:rsidRPr="00D72279">
        <w:rPr>
          <w:rFonts w:ascii="Times New Roman" w:hAnsi="Times New Roman"/>
          <w:color w:val="993300"/>
          <w:szCs w:val="22"/>
          <w:highlight w:val="white"/>
          <w:lang w:val="en-US" w:eastAsia="en-US"/>
        </w:rPr>
        <w:tab/>
        <w:t>&lt;Description&gt;Rabatt&lt;</w:t>
      </w:r>
      <w:r w:rsidR="003A7E19" w:rsidRPr="00D72279">
        <w:rPr>
          <w:rFonts w:ascii="Times New Roman" w:hAnsi="Times New Roman"/>
          <w:color w:val="993300"/>
          <w:szCs w:val="22"/>
          <w:highlight w:val="white"/>
          <w:lang w:val="en-US" w:eastAsia="en-US"/>
        </w:rPr>
        <w:t>/</w:t>
      </w:r>
      <w:r w:rsidRPr="00D72279">
        <w:rPr>
          <w:rFonts w:ascii="Times New Roman" w:hAnsi="Times New Roman"/>
          <w:color w:val="993300"/>
          <w:szCs w:val="22"/>
          <w:highlight w:val="white"/>
          <w:lang w:val="en-US" w:eastAsia="en-US"/>
        </w:rPr>
        <w:t>Description&gt;</w:t>
      </w:r>
    </w:p>
    <w:p w:rsidR="008E0A12" w:rsidRPr="00D72279" w:rsidRDefault="003A7E19" w:rsidP="00E96BCC">
      <w:pPr>
        <w:spacing w:before="0" w:after="0"/>
        <w:rPr>
          <w:rFonts w:ascii="Times New Roman" w:hAnsi="Times New Roman"/>
          <w:color w:val="993300"/>
          <w:szCs w:val="22"/>
          <w:highlight w:val="white"/>
          <w:lang w:val="en-US" w:eastAsia="en-US"/>
        </w:rPr>
      </w:pPr>
      <w:r w:rsidRPr="00D72279">
        <w:rPr>
          <w:rFonts w:ascii="Times New Roman" w:hAnsi="Times New Roman"/>
          <w:color w:val="993300"/>
          <w:szCs w:val="22"/>
          <w:highlight w:val="white"/>
          <w:lang w:val="en-US" w:eastAsia="en-US"/>
        </w:rPr>
        <w:tab/>
      </w:r>
      <w:r w:rsidRPr="00D72279">
        <w:rPr>
          <w:rFonts w:ascii="Times New Roman" w:hAnsi="Times New Roman"/>
          <w:color w:val="993300"/>
          <w:szCs w:val="22"/>
          <w:highlight w:val="white"/>
          <w:lang w:val="en-US" w:eastAsia="en-US"/>
        </w:rPr>
        <w:tab/>
      </w:r>
      <w:r w:rsidRPr="00D72279">
        <w:rPr>
          <w:rFonts w:ascii="Times New Roman" w:hAnsi="Times New Roman"/>
          <w:color w:val="993300"/>
          <w:szCs w:val="22"/>
          <w:highlight w:val="white"/>
          <w:lang w:val="en-US" w:eastAsia="en-US"/>
        </w:rPr>
        <w:tab/>
      </w:r>
      <w:r w:rsidRPr="00D72279">
        <w:rPr>
          <w:rFonts w:ascii="Times New Roman" w:hAnsi="Times New Roman"/>
          <w:color w:val="993300"/>
          <w:szCs w:val="22"/>
          <w:highlight w:val="white"/>
          <w:lang w:val="en-US" w:eastAsia="en-US"/>
        </w:rPr>
        <w:tab/>
        <w:t>&lt;Amount&gt;2.5&lt;/Amount&gt;</w:t>
      </w:r>
    </w:p>
    <w:p w:rsidR="008E0A12" w:rsidRPr="00D72279" w:rsidRDefault="008E0A12" w:rsidP="00E96BCC">
      <w:pPr>
        <w:spacing w:before="0" w:after="0"/>
        <w:rPr>
          <w:rFonts w:ascii="Times New Roman" w:hAnsi="Times New Roman"/>
          <w:color w:val="993300"/>
          <w:szCs w:val="22"/>
          <w:highlight w:val="white"/>
          <w:lang w:val="en-US" w:eastAsia="en-US"/>
        </w:rPr>
      </w:pPr>
      <w:r w:rsidRPr="00D72279">
        <w:rPr>
          <w:rFonts w:ascii="Times New Roman" w:hAnsi="Times New Roman"/>
          <w:color w:val="993300"/>
          <w:szCs w:val="22"/>
          <w:highlight w:val="white"/>
          <w:lang w:val="en-US" w:eastAsia="en-US"/>
        </w:rPr>
        <w:lastRenderedPageBreak/>
        <w:tab/>
      </w:r>
      <w:r w:rsidRPr="00D72279">
        <w:rPr>
          <w:rFonts w:ascii="Times New Roman" w:hAnsi="Times New Roman"/>
          <w:color w:val="993300"/>
          <w:szCs w:val="22"/>
          <w:highlight w:val="white"/>
          <w:lang w:val="en-US" w:eastAsia="en-US"/>
        </w:rPr>
        <w:tab/>
      </w:r>
      <w:r w:rsidRPr="00D72279">
        <w:rPr>
          <w:rFonts w:ascii="Times New Roman" w:hAnsi="Times New Roman"/>
          <w:color w:val="993300"/>
          <w:szCs w:val="22"/>
          <w:highlight w:val="white"/>
          <w:lang w:val="en-US" w:eastAsia="en-US"/>
        </w:rPr>
        <w:tab/>
        <w:t>&lt;/DiscountTotals&gt;</w:t>
      </w:r>
    </w:p>
    <w:p w:rsidR="00F15F05" w:rsidRPr="00D72279" w:rsidRDefault="00F15F05" w:rsidP="00E96BCC">
      <w:pPr>
        <w:spacing w:before="0" w:after="0"/>
        <w:rPr>
          <w:rFonts w:ascii="Times New Roman" w:hAnsi="Times New Roman"/>
          <w:color w:val="000000"/>
          <w:szCs w:val="22"/>
          <w:highlight w:val="white"/>
          <w:lang w:val="en-US" w:eastAsia="en-US"/>
        </w:rPr>
      </w:pPr>
      <w:r w:rsidRPr="00D72279">
        <w:rPr>
          <w:rFonts w:ascii="Times New Roman" w:hAnsi="Times New Roman"/>
          <w:color w:val="000000"/>
          <w:szCs w:val="22"/>
          <w:highlight w:val="white"/>
          <w:lang w:val="en-US" w:eastAsia="en-US"/>
        </w:rPr>
        <w:tab/>
      </w:r>
      <w:r w:rsidRPr="00D72279">
        <w:rPr>
          <w:rFonts w:ascii="Times New Roman" w:hAnsi="Times New Roman"/>
          <w:color w:val="000000"/>
          <w:szCs w:val="22"/>
          <w:highlight w:val="white"/>
          <w:lang w:val="en-US" w:eastAsia="en-US"/>
        </w:rPr>
        <w:tab/>
      </w:r>
      <w:r w:rsidRPr="00D72279">
        <w:rPr>
          <w:rFonts w:ascii="Times New Roman" w:hAnsi="Times New Roman"/>
          <w:color w:val="0000FF"/>
          <w:szCs w:val="22"/>
          <w:highlight w:val="white"/>
          <w:lang w:val="en-US" w:eastAsia="en-US"/>
        </w:rPr>
        <w:t>&lt;/</w:t>
      </w:r>
      <w:r w:rsidRPr="00D72279">
        <w:rPr>
          <w:rFonts w:ascii="Times New Roman" w:hAnsi="Times New Roman"/>
          <w:color w:val="800000"/>
          <w:szCs w:val="22"/>
          <w:highlight w:val="white"/>
          <w:lang w:val="en-US" w:eastAsia="en-US"/>
        </w:rPr>
        <w:t>InvoiceSummary</w:t>
      </w:r>
      <w:r w:rsidRPr="00D72279">
        <w:rPr>
          <w:rFonts w:ascii="Times New Roman" w:hAnsi="Times New Roman"/>
          <w:color w:val="0000FF"/>
          <w:szCs w:val="22"/>
          <w:highlight w:val="white"/>
          <w:lang w:val="en-US" w:eastAsia="en-US"/>
        </w:rPr>
        <w:t>&gt;</w:t>
      </w:r>
    </w:p>
    <w:p w:rsidR="00CF6796" w:rsidRPr="00D72279" w:rsidRDefault="00CF6796">
      <w:pPr>
        <w:pStyle w:val="Makrotekst"/>
        <w:rPr>
          <w:rFonts w:ascii="Arial" w:hAnsi="Arial"/>
          <w:sz w:val="22"/>
          <w:szCs w:val="22"/>
          <w:lang w:val="en-US"/>
        </w:rPr>
        <w:sectPr w:rsidR="00CF6796" w:rsidRPr="00D72279" w:rsidSect="0046158C">
          <w:headerReference w:type="default" r:id="rId20"/>
          <w:footerReference w:type="default" r:id="rId21"/>
          <w:footnotePr>
            <w:numRestart w:val="eachPage"/>
          </w:footnotePr>
          <w:pgSz w:w="16840" w:h="11907" w:orient="landscape" w:code="9"/>
          <w:pgMar w:top="1418" w:right="1440" w:bottom="1588" w:left="1701" w:header="709" w:footer="709" w:gutter="0"/>
          <w:cols w:space="708"/>
          <w:formProt w:val="0"/>
        </w:sectPr>
      </w:pPr>
    </w:p>
    <w:p w:rsidR="002B4779" w:rsidRPr="00D72279" w:rsidRDefault="002C532F" w:rsidP="002C532F">
      <w:pPr>
        <w:pStyle w:val="Overskrift1"/>
        <w:numPr>
          <w:ilvl w:val="0"/>
          <w:numId w:val="0"/>
        </w:numPr>
        <w:rPr>
          <w:lang w:val="en-US"/>
        </w:rPr>
      </w:pPr>
      <w:bookmarkStart w:id="43" w:name="_Toc311102090"/>
      <w:r w:rsidRPr="00D72279">
        <w:rPr>
          <w:lang w:val="en-US"/>
        </w:rPr>
        <w:lastRenderedPageBreak/>
        <w:t xml:space="preserve">Vedlegg 1: </w:t>
      </w:r>
      <w:r w:rsidR="005E419C" w:rsidRPr="00D72279">
        <w:rPr>
          <w:lang w:val="en-US"/>
        </w:rPr>
        <w:t>E</w:t>
      </w:r>
      <w:r w:rsidR="002B4779" w:rsidRPr="00D72279">
        <w:rPr>
          <w:lang w:val="en-US"/>
        </w:rPr>
        <w:t>ksempel</w:t>
      </w:r>
      <w:r w:rsidR="00C94C39" w:rsidRPr="00D72279">
        <w:rPr>
          <w:lang w:val="en-US"/>
        </w:rPr>
        <w:t>melding</w:t>
      </w:r>
      <w:r w:rsidR="005E419C" w:rsidRPr="00D72279">
        <w:rPr>
          <w:lang w:val="en-US"/>
        </w:rPr>
        <w:t xml:space="preserve"> Faktura</w:t>
      </w:r>
      <w:bookmarkEnd w:id="43"/>
    </w:p>
    <w:p w:rsidR="008D2005" w:rsidRDefault="008D2005" w:rsidP="008D2005">
      <w:r>
        <w:t>Eksempel på en Faktura i versjon 3.4</w:t>
      </w:r>
      <w:r w:rsidR="00BA389E">
        <w:t>.1</w:t>
      </w:r>
      <w:r>
        <w:t xml:space="preserve"> med full informasjonsbredde</w:t>
      </w:r>
      <w:r w:rsidR="00BA389E">
        <w:t xml:space="preserve"> og inkludert InterchangeHeader og MessageHeader</w:t>
      </w:r>
      <w:r>
        <w:t>.</w:t>
      </w:r>
    </w:p>
    <w:p w:rsidR="00A21A9B" w:rsidRDefault="00A21A9B" w:rsidP="008D2005"/>
    <w:p w:rsidR="002B4779" w:rsidRPr="005B6BB9" w:rsidRDefault="002B4779" w:rsidP="00163E88">
      <w:pPr>
        <w:spacing w:before="0" w:after="0"/>
        <w:rPr>
          <w:rFonts w:ascii="Times New Roman" w:hAnsi="Times New Roman"/>
          <w:color w:val="000000"/>
          <w:szCs w:val="22"/>
          <w:highlight w:val="white"/>
          <w:lang w:val="en-US" w:eastAsia="en-US"/>
        </w:rPr>
      </w:pPr>
      <w:proofErr w:type="gramStart"/>
      <w:r w:rsidRPr="005B6BB9">
        <w:rPr>
          <w:rFonts w:ascii="Times New Roman" w:hAnsi="Times New Roman"/>
          <w:color w:val="008080"/>
          <w:szCs w:val="22"/>
          <w:highlight w:val="white"/>
          <w:lang w:val="en-US" w:eastAsia="en-US"/>
        </w:rPr>
        <w:t>&lt;?xml</w:t>
      </w:r>
      <w:proofErr w:type="gramEnd"/>
      <w:r w:rsidRPr="005B6BB9">
        <w:rPr>
          <w:rFonts w:ascii="Times New Roman" w:hAnsi="Times New Roman"/>
          <w:color w:val="008080"/>
          <w:szCs w:val="22"/>
          <w:highlight w:val="white"/>
          <w:lang w:val="en-US" w:eastAsia="en-US"/>
        </w:rPr>
        <w:t xml:space="preserve"> version="1.0" encoding="</w:t>
      </w:r>
      <w:r w:rsidR="00CD55C7" w:rsidRPr="005B6BB9">
        <w:rPr>
          <w:rFonts w:ascii="Times New Roman" w:hAnsi="Times New Roman"/>
          <w:color w:val="008080"/>
          <w:szCs w:val="22"/>
          <w:highlight w:val="white"/>
          <w:lang w:val="en-US" w:eastAsia="en-US"/>
        </w:rPr>
        <w:t>UTF-8</w:t>
      </w:r>
      <w:r w:rsidRPr="005B6BB9">
        <w:rPr>
          <w:rFonts w:ascii="Times New Roman" w:hAnsi="Times New Roman"/>
          <w:color w:val="008080"/>
          <w:szCs w:val="22"/>
          <w:highlight w:val="white"/>
          <w:lang w:val="en-US" w:eastAsia="en-US"/>
        </w:rPr>
        <w:t>"?&gt;</w:t>
      </w:r>
    </w:p>
    <w:p w:rsidR="002B4779" w:rsidRPr="00CF6796" w:rsidRDefault="002B4779" w:rsidP="00163E88">
      <w:pPr>
        <w:spacing w:before="0" w:after="0"/>
        <w:rPr>
          <w:rFonts w:ascii="Times New Roman" w:hAnsi="Times New Roman"/>
          <w:color w:val="000000"/>
          <w:szCs w:val="22"/>
          <w:highlight w:val="white"/>
          <w:lang w:val="en-US" w:eastAsia="en-US"/>
        </w:rPr>
      </w:pPr>
      <w:r w:rsidRPr="00BA389E">
        <w:rPr>
          <w:rFonts w:ascii="Times New Roman" w:hAnsi="Times New Roman"/>
          <w:color w:val="0000FF"/>
          <w:szCs w:val="22"/>
          <w:highlight w:val="white"/>
          <w:lang w:val="en-US" w:eastAsia="en-US"/>
        </w:rPr>
        <w:t>&lt;</w:t>
      </w:r>
      <w:r w:rsidRPr="00BA389E">
        <w:rPr>
          <w:rFonts w:ascii="Times New Roman" w:hAnsi="Times New Roman"/>
          <w:color w:val="800000"/>
          <w:szCs w:val="22"/>
          <w:highlight w:val="white"/>
          <w:lang w:val="en-US" w:eastAsia="en-US"/>
        </w:rPr>
        <w:t>Interchange</w:t>
      </w:r>
      <w:r w:rsidRPr="00BA389E">
        <w:rPr>
          <w:rFonts w:ascii="Times New Roman" w:hAnsi="Times New Roman"/>
          <w:color w:val="FF0000"/>
          <w:szCs w:val="22"/>
          <w:highlight w:val="white"/>
          <w:lang w:val="en-US" w:eastAsia="en-US"/>
        </w:rPr>
        <w:t xml:space="preserve"> xmlns</w:t>
      </w:r>
      <w:r w:rsidRPr="00BA389E">
        <w:rPr>
          <w:rFonts w:ascii="Times New Roman" w:hAnsi="Times New Roman"/>
          <w:color w:val="0000FF"/>
          <w:szCs w:val="22"/>
          <w:highlight w:val="white"/>
          <w:lang w:val="en-US" w:eastAsia="en-US"/>
        </w:rPr>
        <w:t>="</w:t>
      </w:r>
      <w:r w:rsidRPr="00BA389E">
        <w:rPr>
          <w:rFonts w:ascii="Times New Roman" w:hAnsi="Times New Roman"/>
          <w:color w:val="000000"/>
          <w:szCs w:val="22"/>
          <w:highlight w:val="white"/>
          <w:lang w:val="en-US" w:eastAsia="en-US"/>
        </w:rPr>
        <w:t>http://www.e2b.no/XMLSchema</w:t>
      </w:r>
      <w:r w:rsidRPr="00BA389E">
        <w:rPr>
          <w:rFonts w:ascii="Times New Roman" w:hAnsi="Times New Roman"/>
          <w:color w:val="0000FF"/>
          <w:szCs w:val="22"/>
          <w:highlight w:val="white"/>
          <w:lang w:val="en-US" w:eastAsia="en-US"/>
        </w:rPr>
        <w:t>"</w:t>
      </w:r>
      <w:r w:rsidRPr="00BA389E">
        <w:rPr>
          <w:rFonts w:ascii="Times New Roman" w:hAnsi="Times New Roman"/>
          <w:color w:val="FF0000"/>
          <w:szCs w:val="22"/>
          <w:highlight w:val="white"/>
          <w:lang w:val="en-US" w:eastAsia="en-US"/>
        </w:rPr>
        <w:t xml:space="preserve"> xmlns:xsi</w:t>
      </w:r>
      <w:r w:rsidRPr="00BA389E">
        <w:rPr>
          <w:rFonts w:ascii="Times New Roman" w:hAnsi="Times New Roman"/>
          <w:color w:val="0000FF"/>
          <w:szCs w:val="22"/>
          <w:highlight w:val="white"/>
          <w:lang w:val="en-US" w:eastAsia="en-US"/>
        </w:rPr>
        <w:t>="</w:t>
      </w:r>
      <w:r w:rsidRPr="00BA389E">
        <w:rPr>
          <w:rFonts w:ascii="Times New Roman" w:hAnsi="Times New Roman"/>
          <w:color w:val="000000"/>
          <w:szCs w:val="22"/>
          <w:highlight w:val="white"/>
          <w:lang w:val="en-US" w:eastAsia="en-US"/>
        </w:rPr>
        <w:t>http://www.w3.org/2001/XMLS</w:t>
      </w:r>
      <w:r w:rsidRPr="00CF6796">
        <w:rPr>
          <w:rFonts w:ascii="Times New Roman" w:hAnsi="Times New Roman"/>
          <w:color w:val="000000"/>
          <w:szCs w:val="22"/>
          <w:highlight w:val="white"/>
          <w:lang w:val="en-US" w:eastAsia="en-US"/>
        </w:rPr>
        <w:t>chema-instance</w:t>
      </w:r>
      <w:r w:rsidRPr="00CF6796">
        <w:rPr>
          <w:rFonts w:ascii="Times New Roman" w:hAnsi="Times New Roman"/>
          <w:color w:val="0000FF"/>
          <w:szCs w:val="22"/>
          <w:highlight w:val="white"/>
          <w:lang w:val="en-US" w:eastAsia="en-US"/>
        </w:rPr>
        <w:t>"</w:t>
      </w:r>
      <w:r w:rsidRPr="00CF6796">
        <w:rPr>
          <w:rFonts w:ascii="Times New Roman" w:hAnsi="Times New Roman"/>
          <w:color w:val="FF0000"/>
          <w:szCs w:val="22"/>
          <w:highlight w:val="white"/>
          <w:lang w:val="en-US" w:eastAsia="en-US"/>
        </w:rPr>
        <w:t xml:space="preserve"> xsi:schemaLocation</w:t>
      </w:r>
      <w:r w:rsidRPr="00CF6796">
        <w:rPr>
          <w:rFonts w:ascii="Times New Roman" w:hAnsi="Times New Roman"/>
          <w:color w:val="0000FF"/>
          <w:szCs w:val="22"/>
          <w:highlight w:val="white"/>
          <w:lang w:val="en-US" w:eastAsia="en-US"/>
        </w:rPr>
        <w:t>="</w:t>
      </w:r>
      <w:r w:rsidRPr="00CF6796">
        <w:rPr>
          <w:rFonts w:ascii="Times New Roman" w:hAnsi="Times New Roman"/>
          <w:color w:val="000000"/>
          <w:szCs w:val="22"/>
          <w:highlight w:val="white"/>
          <w:lang w:val="en-US" w:eastAsia="en-US"/>
        </w:rPr>
        <w:t>http://www.e2b.no/XMLSchema</w:t>
      </w:r>
      <w:ins w:id="44" w:author="anne" w:date="2012-03-02T14:25:00Z">
        <w:r w:rsidR="00B86FB7">
          <w:rPr>
            <w:rFonts w:ascii="Times New Roman" w:hAnsi="Times New Roman"/>
            <w:color w:val="000000"/>
            <w:szCs w:val="22"/>
            <w:highlight w:val="white"/>
            <w:lang w:val="en-US" w:eastAsia="en-US"/>
          </w:rPr>
          <w:t>/</w:t>
        </w:r>
      </w:ins>
      <w:del w:id="45" w:author="anne" w:date="2012-03-02T14:25:00Z">
        <w:r w:rsidR="009F02EC" w:rsidRPr="00CF6796" w:rsidDel="00B86FB7">
          <w:rPr>
            <w:rFonts w:ascii="Times New Roman" w:hAnsi="Times New Roman"/>
            <w:color w:val="000000"/>
            <w:szCs w:val="22"/>
            <w:highlight w:val="white"/>
            <w:lang w:val="en-US" w:eastAsia="en-US"/>
          </w:rPr>
          <w:delText xml:space="preserve"> </w:delText>
        </w:r>
      </w:del>
      <w:r w:rsidRPr="00CF6796">
        <w:rPr>
          <w:rFonts w:ascii="Times New Roman" w:hAnsi="Times New Roman"/>
          <w:color w:val="000000"/>
          <w:szCs w:val="22"/>
          <w:highlight w:val="white"/>
          <w:lang w:val="en-US" w:eastAsia="en-US"/>
        </w:rPr>
        <w:t>e2b_Invoice_Interchange_v3p</w:t>
      </w:r>
      <w:r w:rsidR="00F60B03" w:rsidRPr="00CF6796">
        <w:rPr>
          <w:rFonts w:ascii="Times New Roman" w:hAnsi="Times New Roman"/>
          <w:color w:val="000000"/>
          <w:szCs w:val="22"/>
          <w:highlight w:val="white"/>
          <w:lang w:val="en-US" w:eastAsia="en-US"/>
        </w:rPr>
        <w:t>4</w:t>
      </w:r>
      <w:r w:rsidR="00BA389E">
        <w:rPr>
          <w:rFonts w:ascii="Times New Roman" w:hAnsi="Times New Roman"/>
          <w:color w:val="000000"/>
          <w:szCs w:val="22"/>
          <w:highlight w:val="white"/>
          <w:lang w:val="en-US" w:eastAsia="en-US"/>
        </w:rPr>
        <w:t>1</w:t>
      </w:r>
      <w:r w:rsidRPr="00CF6796">
        <w:rPr>
          <w:rFonts w:ascii="Times New Roman" w:hAnsi="Times New Roman"/>
          <w:color w:val="000000"/>
          <w:szCs w:val="22"/>
          <w:highlight w:val="white"/>
          <w:lang w:val="en-US" w:eastAsia="en-US"/>
        </w:rPr>
        <w:t>.</w:t>
      </w:r>
      <w:commentRangeStart w:id="46"/>
      <w:r w:rsidRPr="00CF6796">
        <w:rPr>
          <w:rFonts w:ascii="Times New Roman" w:hAnsi="Times New Roman"/>
          <w:color w:val="000000"/>
          <w:szCs w:val="22"/>
          <w:highlight w:val="white"/>
          <w:lang w:val="en-US" w:eastAsia="en-US"/>
        </w:rPr>
        <w:t>xsd</w:t>
      </w:r>
      <w:commentRangeEnd w:id="46"/>
      <w:r w:rsidR="00B86FB7">
        <w:rPr>
          <w:rStyle w:val="Merknadsreferanse"/>
        </w:rPr>
        <w:commentReference w:id="46"/>
      </w:r>
      <w:r w:rsidRPr="00CF6796">
        <w:rPr>
          <w:rFonts w:ascii="Times New Roman" w:hAnsi="Times New Roman"/>
          <w:color w:val="0000FF"/>
          <w:szCs w:val="22"/>
          <w:highlight w:val="white"/>
          <w:lang w:val="en-US" w:eastAsia="en-US"/>
        </w:rPr>
        <w:t>"&gt;</w:t>
      </w:r>
    </w:p>
    <w:p w:rsidR="00BA389E" w:rsidRPr="00BA389E" w:rsidRDefault="00BA389E" w:rsidP="00BA389E">
      <w:pPr>
        <w:autoSpaceDE w:val="0"/>
        <w:autoSpaceDN w:val="0"/>
        <w:adjustRightInd w:val="0"/>
        <w:spacing w:before="0" w:after="0"/>
        <w:ind w:left="0"/>
        <w:rPr>
          <w:rFonts w:cs="Arial"/>
          <w:color w:val="000000"/>
          <w:sz w:val="20"/>
          <w:highlight w:val="white"/>
          <w:lang w:val="en-US" w:eastAsia="zh-CN"/>
        </w:rPr>
      </w:pPr>
      <w:r w:rsidRPr="005B6BB9">
        <w:rPr>
          <w:rFonts w:cs="Arial"/>
          <w:color w:val="000000"/>
          <w:sz w:val="20"/>
          <w:highlight w:val="white"/>
          <w:lang w:val="en-US" w:eastAsia="zh-CN"/>
        </w:rPr>
        <w:tab/>
      </w:r>
      <w:r w:rsidRPr="00BA389E">
        <w:rPr>
          <w:rFonts w:cs="Arial"/>
          <w:color w:val="0000FF"/>
          <w:sz w:val="20"/>
          <w:highlight w:val="white"/>
          <w:lang w:val="en-US" w:eastAsia="zh-CN"/>
        </w:rPr>
        <w:t>&lt;</w:t>
      </w:r>
      <w:r w:rsidRPr="00BA389E">
        <w:rPr>
          <w:rFonts w:cs="Arial"/>
          <w:color w:val="800000"/>
          <w:sz w:val="20"/>
          <w:highlight w:val="white"/>
          <w:lang w:val="en-US" w:eastAsia="zh-CN"/>
        </w:rPr>
        <w:t>InterchangeHeader</w:t>
      </w:r>
      <w:r w:rsidRPr="00BA389E">
        <w:rPr>
          <w:rFonts w:cs="Arial"/>
          <w:color w:val="0000FF"/>
          <w:sz w:val="20"/>
          <w:highlight w:val="white"/>
          <w:lang w:val="en-US" w:eastAsia="zh-CN"/>
        </w:rPr>
        <w:t>&gt;</w:t>
      </w:r>
    </w:p>
    <w:p w:rsidR="00BA389E" w:rsidRPr="00BA389E" w:rsidRDefault="00BA389E" w:rsidP="00BA389E">
      <w:pPr>
        <w:autoSpaceDE w:val="0"/>
        <w:autoSpaceDN w:val="0"/>
        <w:adjustRightInd w:val="0"/>
        <w:spacing w:before="0" w:after="0"/>
        <w:ind w:left="0"/>
        <w:rPr>
          <w:rFonts w:cs="Arial"/>
          <w:color w:val="000000"/>
          <w:sz w:val="20"/>
          <w:highlight w:val="white"/>
          <w:lang w:val="en-US" w:eastAsia="zh-CN"/>
        </w:rPr>
      </w:pP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FF"/>
          <w:sz w:val="20"/>
          <w:highlight w:val="white"/>
          <w:lang w:val="en-US" w:eastAsia="zh-CN"/>
        </w:rPr>
        <w:t>&lt;</w:t>
      </w:r>
      <w:r w:rsidRPr="00BA389E">
        <w:rPr>
          <w:rFonts w:cs="Arial"/>
          <w:color w:val="800000"/>
          <w:sz w:val="20"/>
          <w:highlight w:val="white"/>
          <w:lang w:val="en-US" w:eastAsia="zh-CN"/>
        </w:rPr>
        <w:t>Version</w:t>
      </w:r>
      <w:r w:rsidRPr="00BA389E">
        <w:rPr>
          <w:rFonts w:cs="Arial"/>
          <w:color w:val="0000FF"/>
          <w:sz w:val="20"/>
          <w:highlight w:val="white"/>
          <w:lang w:val="en-US" w:eastAsia="zh-CN"/>
        </w:rPr>
        <w:t>&gt;</w:t>
      </w:r>
      <w:r w:rsidRPr="00BA389E">
        <w:rPr>
          <w:rFonts w:cs="Arial"/>
          <w:color w:val="000000"/>
          <w:sz w:val="20"/>
          <w:highlight w:val="white"/>
          <w:lang w:val="en-US" w:eastAsia="zh-CN"/>
        </w:rPr>
        <w:t>1.1</w:t>
      </w:r>
      <w:r w:rsidRPr="00BA389E">
        <w:rPr>
          <w:rFonts w:cs="Arial"/>
          <w:color w:val="0000FF"/>
          <w:sz w:val="20"/>
          <w:highlight w:val="white"/>
          <w:lang w:val="en-US" w:eastAsia="zh-CN"/>
        </w:rPr>
        <w:t>&lt;/</w:t>
      </w:r>
      <w:r w:rsidRPr="00BA389E">
        <w:rPr>
          <w:rFonts w:cs="Arial"/>
          <w:color w:val="800000"/>
          <w:sz w:val="20"/>
          <w:highlight w:val="white"/>
          <w:lang w:val="en-US" w:eastAsia="zh-CN"/>
        </w:rPr>
        <w:t>Version</w:t>
      </w:r>
      <w:r w:rsidRPr="00BA389E">
        <w:rPr>
          <w:rFonts w:cs="Arial"/>
          <w:color w:val="0000FF"/>
          <w:sz w:val="20"/>
          <w:highlight w:val="white"/>
          <w:lang w:val="en-US" w:eastAsia="zh-CN"/>
        </w:rPr>
        <w:t>&gt;</w:t>
      </w:r>
    </w:p>
    <w:p w:rsidR="00BA389E" w:rsidRPr="00BA389E" w:rsidRDefault="00BA389E" w:rsidP="00BA389E">
      <w:pPr>
        <w:autoSpaceDE w:val="0"/>
        <w:autoSpaceDN w:val="0"/>
        <w:adjustRightInd w:val="0"/>
        <w:spacing w:before="0" w:after="0"/>
        <w:ind w:left="0"/>
        <w:rPr>
          <w:rFonts w:cs="Arial"/>
          <w:color w:val="000000"/>
          <w:sz w:val="20"/>
          <w:highlight w:val="white"/>
          <w:lang w:val="en-US" w:eastAsia="zh-CN"/>
        </w:rPr>
      </w:pP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FF"/>
          <w:sz w:val="20"/>
          <w:highlight w:val="white"/>
          <w:lang w:val="en-US" w:eastAsia="zh-CN"/>
        </w:rPr>
        <w:t>&lt;</w:t>
      </w:r>
      <w:r w:rsidRPr="00BA389E">
        <w:rPr>
          <w:rFonts w:cs="Arial"/>
          <w:color w:val="800000"/>
          <w:sz w:val="20"/>
          <w:highlight w:val="white"/>
          <w:lang w:val="en-US" w:eastAsia="zh-CN"/>
        </w:rPr>
        <w:t>InterchangeId</w:t>
      </w:r>
      <w:r w:rsidRPr="00BA389E">
        <w:rPr>
          <w:rFonts w:cs="Arial"/>
          <w:color w:val="0000FF"/>
          <w:sz w:val="20"/>
          <w:highlight w:val="white"/>
          <w:lang w:val="en-US" w:eastAsia="zh-CN"/>
        </w:rPr>
        <w:t>&gt;</w:t>
      </w:r>
      <w:r w:rsidRPr="00BA389E">
        <w:rPr>
          <w:rFonts w:cs="Arial"/>
          <w:color w:val="000000"/>
          <w:sz w:val="20"/>
          <w:highlight w:val="white"/>
          <w:lang w:val="en-US" w:eastAsia="zh-CN"/>
        </w:rPr>
        <w:t>1234</w:t>
      </w:r>
      <w:r w:rsidRPr="00BA389E">
        <w:rPr>
          <w:rFonts w:cs="Arial"/>
          <w:color w:val="0000FF"/>
          <w:sz w:val="20"/>
          <w:highlight w:val="white"/>
          <w:lang w:val="en-US" w:eastAsia="zh-CN"/>
        </w:rPr>
        <w:t>&lt;/</w:t>
      </w:r>
      <w:r w:rsidRPr="00BA389E">
        <w:rPr>
          <w:rFonts w:cs="Arial"/>
          <w:color w:val="800000"/>
          <w:sz w:val="20"/>
          <w:highlight w:val="white"/>
          <w:lang w:val="en-US" w:eastAsia="zh-CN"/>
        </w:rPr>
        <w:t>InterchangeId</w:t>
      </w:r>
      <w:r w:rsidRPr="00BA389E">
        <w:rPr>
          <w:rFonts w:cs="Arial"/>
          <w:color w:val="0000FF"/>
          <w:sz w:val="20"/>
          <w:highlight w:val="white"/>
          <w:lang w:val="en-US" w:eastAsia="zh-CN"/>
        </w:rPr>
        <w:t>&gt;</w:t>
      </w:r>
    </w:p>
    <w:p w:rsidR="00BA389E" w:rsidRPr="005B6BB9" w:rsidRDefault="00BA389E" w:rsidP="00BA389E">
      <w:pPr>
        <w:autoSpaceDE w:val="0"/>
        <w:autoSpaceDN w:val="0"/>
        <w:adjustRightInd w:val="0"/>
        <w:spacing w:before="0" w:after="0"/>
        <w:ind w:left="0"/>
        <w:rPr>
          <w:rFonts w:cs="Arial"/>
          <w:color w:val="000000"/>
          <w:sz w:val="20"/>
          <w:highlight w:val="white"/>
          <w:lang w:val="en-US" w:eastAsia="zh-CN"/>
        </w:rPr>
      </w:pP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5B6BB9">
        <w:rPr>
          <w:rFonts w:cs="Arial"/>
          <w:color w:val="0000FF"/>
          <w:sz w:val="20"/>
          <w:highlight w:val="white"/>
          <w:lang w:val="en-US" w:eastAsia="zh-CN"/>
        </w:rPr>
        <w:t>&lt;</w:t>
      </w:r>
      <w:r w:rsidRPr="005B6BB9">
        <w:rPr>
          <w:rFonts w:cs="Arial"/>
          <w:color w:val="800000"/>
          <w:sz w:val="20"/>
          <w:highlight w:val="white"/>
          <w:lang w:val="en-US" w:eastAsia="zh-CN"/>
        </w:rPr>
        <w:t>InterchangeTime</w:t>
      </w:r>
      <w:r w:rsidRPr="005B6BB9">
        <w:rPr>
          <w:rFonts w:cs="Arial"/>
          <w:color w:val="0000FF"/>
          <w:sz w:val="20"/>
          <w:highlight w:val="white"/>
          <w:lang w:val="en-US" w:eastAsia="zh-CN"/>
        </w:rPr>
        <w:t>&gt;</w:t>
      </w:r>
      <w:r w:rsidRPr="005B6BB9">
        <w:rPr>
          <w:rFonts w:cs="Arial"/>
          <w:color w:val="000000"/>
          <w:sz w:val="20"/>
          <w:highlight w:val="white"/>
          <w:lang w:val="en-US" w:eastAsia="zh-CN"/>
        </w:rPr>
        <w:t>2011-12-16T12:00:00</w:t>
      </w:r>
      <w:r w:rsidRPr="005B6BB9">
        <w:rPr>
          <w:rFonts w:cs="Arial"/>
          <w:color w:val="0000FF"/>
          <w:sz w:val="20"/>
          <w:highlight w:val="white"/>
          <w:lang w:val="en-US" w:eastAsia="zh-CN"/>
        </w:rPr>
        <w:t>&lt;/</w:t>
      </w:r>
      <w:r w:rsidRPr="005B6BB9">
        <w:rPr>
          <w:rFonts w:cs="Arial"/>
          <w:color w:val="800000"/>
          <w:sz w:val="20"/>
          <w:highlight w:val="white"/>
          <w:lang w:val="en-US" w:eastAsia="zh-CN"/>
        </w:rPr>
        <w:t>InterchangeTime</w:t>
      </w:r>
      <w:r w:rsidRPr="005B6BB9">
        <w:rPr>
          <w:rFonts w:cs="Arial"/>
          <w:color w:val="0000FF"/>
          <w:sz w:val="20"/>
          <w:highlight w:val="white"/>
          <w:lang w:val="en-US" w:eastAsia="zh-CN"/>
        </w:rPr>
        <w:t>&gt;</w:t>
      </w:r>
    </w:p>
    <w:p w:rsidR="00BA389E" w:rsidRPr="00BA389E" w:rsidRDefault="00BA389E" w:rsidP="00BA389E">
      <w:pPr>
        <w:autoSpaceDE w:val="0"/>
        <w:autoSpaceDN w:val="0"/>
        <w:adjustRightInd w:val="0"/>
        <w:spacing w:before="0" w:after="0"/>
        <w:ind w:left="0"/>
        <w:rPr>
          <w:rFonts w:cs="Arial"/>
          <w:color w:val="000000"/>
          <w:sz w:val="20"/>
          <w:highlight w:val="white"/>
          <w:lang w:val="en-US" w:eastAsia="zh-CN"/>
        </w:rPr>
      </w:pPr>
      <w:r w:rsidRPr="005B6BB9">
        <w:rPr>
          <w:rFonts w:cs="Arial"/>
          <w:color w:val="000000"/>
          <w:sz w:val="20"/>
          <w:highlight w:val="white"/>
          <w:lang w:val="en-US" w:eastAsia="zh-CN"/>
        </w:rPr>
        <w:tab/>
      </w:r>
      <w:r w:rsidRPr="005B6BB9">
        <w:rPr>
          <w:rFonts w:cs="Arial"/>
          <w:color w:val="000000"/>
          <w:sz w:val="20"/>
          <w:highlight w:val="white"/>
          <w:lang w:val="en-US" w:eastAsia="zh-CN"/>
        </w:rPr>
        <w:tab/>
      </w:r>
      <w:r w:rsidRPr="00BA389E">
        <w:rPr>
          <w:rFonts w:cs="Arial"/>
          <w:color w:val="0000FF"/>
          <w:sz w:val="20"/>
          <w:highlight w:val="white"/>
          <w:lang w:val="en-US" w:eastAsia="zh-CN"/>
        </w:rPr>
        <w:t>&lt;</w:t>
      </w:r>
      <w:r w:rsidRPr="00BA389E">
        <w:rPr>
          <w:rFonts w:cs="Arial"/>
          <w:color w:val="800000"/>
          <w:sz w:val="20"/>
          <w:highlight w:val="white"/>
          <w:lang w:val="en-US" w:eastAsia="zh-CN"/>
        </w:rPr>
        <w:t>Originator</w:t>
      </w:r>
      <w:r w:rsidRPr="00BA389E">
        <w:rPr>
          <w:rFonts w:cs="Arial"/>
          <w:color w:val="0000FF"/>
          <w:sz w:val="20"/>
          <w:highlight w:val="white"/>
          <w:lang w:val="en-US" w:eastAsia="zh-CN"/>
        </w:rPr>
        <w:t>&gt;</w:t>
      </w:r>
    </w:p>
    <w:p w:rsidR="00BA389E" w:rsidRPr="00BA389E" w:rsidRDefault="00BA389E" w:rsidP="00BA389E">
      <w:pPr>
        <w:autoSpaceDE w:val="0"/>
        <w:autoSpaceDN w:val="0"/>
        <w:adjustRightInd w:val="0"/>
        <w:spacing w:before="0" w:after="0"/>
        <w:ind w:left="0"/>
        <w:rPr>
          <w:rFonts w:cs="Arial"/>
          <w:color w:val="000000"/>
          <w:sz w:val="20"/>
          <w:highlight w:val="white"/>
          <w:lang w:val="en-US" w:eastAsia="zh-CN"/>
        </w:rPr>
      </w:pP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FF"/>
          <w:sz w:val="20"/>
          <w:highlight w:val="white"/>
          <w:lang w:val="en-US" w:eastAsia="zh-CN"/>
        </w:rPr>
        <w:t>&lt;</w:t>
      </w:r>
      <w:r w:rsidRPr="00BA389E">
        <w:rPr>
          <w:rFonts w:cs="Arial"/>
          <w:color w:val="800000"/>
          <w:sz w:val="20"/>
          <w:highlight w:val="white"/>
          <w:lang w:val="en-US" w:eastAsia="zh-CN"/>
        </w:rPr>
        <w:t>Address</w:t>
      </w:r>
      <w:r w:rsidRPr="00BA389E">
        <w:rPr>
          <w:rFonts w:cs="Arial"/>
          <w:color w:val="0000FF"/>
          <w:sz w:val="20"/>
          <w:highlight w:val="white"/>
          <w:lang w:val="en-US" w:eastAsia="zh-CN"/>
        </w:rPr>
        <w:t>&gt;</w:t>
      </w:r>
      <w:r w:rsidRPr="00BA389E">
        <w:rPr>
          <w:rFonts w:cs="Arial"/>
          <w:color w:val="000000"/>
          <w:sz w:val="20"/>
          <w:highlight w:val="white"/>
          <w:lang w:val="en-US" w:eastAsia="zh-CN"/>
        </w:rPr>
        <w:t>123456789</w:t>
      </w:r>
      <w:r w:rsidRPr="00BA389E">
        <w:rPr>
          <w:rFonts w:cs="Arial"/>
          <w:color w:val="0000FF"/>
          <w:sz w:val="20"/>
          <w:highlight w:val="white"/>
          <w:lang w:val="en-US" w:eastAsia="zh-CN"/>
        </w:rPr>
        <w:t>&lt;/</w:t>
      </w:r>
      <w:r w:rsidRPr="00BA389E">
        <w:rPr>
          <w:rFonts w:cs="Arial"/>
          <w:color w:val="800000"/>
          <w:sz w:val="20"/>
          <w:highlight w:val="white"/>
          <w:lang w:val="en-US" w:eastAsia="zh-CN"/>
        </w:rPr>
        <w:t>Address</w:t>
      </w:r>
      <w:r w:rsidRPr="00BA389E">
        <w:rPr>
          <w:rFonts w:cs="Arial"/>
          <w:color w:val="0000FF"/>
          <w:sz w:val="20"/>
          <w:highlight w:val="white"/>
          <w:lang w:val="en-US" w:eastAsia="zh-CN"/>
        </w:rPr>
        <w:t>&gt;</w:t>
      </w:r>
    </w:p>
    <w:p w:rsidR="00BA389E" w:rsidRPr="00BA389E" w:rsidRDefault="00BA389E" w:rsidP="00BA389E">
      <w:pPr>
        <w:autoSpaceDE w:val="0"/>
        <w:autoSpaceDN w:val="0"/>
        <w:adjustRightInd w:val="0"/>
        <w:spacing w:before="0" w:after="0"/>
        <w:ind w:left="0"/>
        <w:rPr>
          <w:rFonts w:cs="Arial"/>
          <w:color w:val="000000"/>
          <w:sz w:val="20"/>
          <w:highlight w:val="white"/>
          <w:lang w:val="en-US" w:eastAsia="zh-CN"/>
        </w:rPr>
      </w:pP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FF"/>
          <w:sz w:val="20"/>
          <w:highlight w:val="white"/>
          <w:lang w:val="en-US" w:eastAsia="zh-CN"/>
        </w:rPr>
        <w:t>&lt;</w:t>
      </w:r>
      <w:r w:rsidRPr="00BA389E">
        <w:rPr>
          <w:rFonts w:cs="Arial"/>
          <w:color w:val="800000"/>
          <w:sz w:val="20"/>
          <w:highlight w:val="white"/>
          <w:lang w:val="en-US" w:eastAsia="zh-CN"/>
        </w:rPr>
        <w:t>AddressQualifier</w:t>
      </w:r>
      <w:r w:rsidRPr="00BA389E">
        <w:rPr>
          <w:rFonts w:cs="Arial"/>
          <w:color w:val="0000FF"/>
          <w:sz w:val="20"/>
          <w:highlight w:val="white"/>
          <w:lang w:val="en-US" w:eastAsia="zh-CN"/>
        </w:rPr>
        <w:t>&gt;</w:t>
      </w:r>
      <w:r w:rsidRPr="00BA389E">
        <w:rPr>
          <w:rFonts w:cs="Arial"/>
          <w:color w:val="000000"/>
          <w:sz w:val="20"/>
          <w:highlight w:val="white"/>
          <w:lang w:val="en-US" w:eastAsia="zh-CN"/>
        </w:rPr>
        <w:t>OrgNr-Avd</w:t>
      </w:r>
      <w:r w:rsidRPr="00BA389E">
        <w:rPr>
          <w:rFonts w:cs="Arial"/>
          <w:color w:val="0000FF"/>
          <w:sz w:val="20"/>
          <w:highlight w:val="white"/>
          <w:lang w:val="en-US" w:eastAsia="zh-CN"/>
        </w:rPr>
        <w:t>&lt;/</w:t>
      </w:r>
      <w:r w:rsidRPr="00BA389E">
        <w:rPr>
          <w:rFonts w:cs="Arial"/>
          <w:color w:val="800000"/>
          <w:sz w:val="20"/>
          <w:highlight w:val="white"/>
          <w:lang w:val="en-US" w:eastAsia="zh-CN"/>
        </w:rPr>
        <w:t>AddressQualifier</w:t>
      </w:r>
      <w:r w:rsidRPr="00BA389E">
        <w:rPr>
          <w:rFonts w:cs="Arial"/>
          <w:color w:val="0000FF"/>
          <w:sz w:val="20"/>
          <w:highlight w:val="white"/>
          <w:lang w:val="en-US" w:eastAsia="zh-CN"/>
        </w:rPr>
        <w:t>&gt;</w:t>
      </w:r>
    </w:p>
    <w:p w:rsidR="00BA389E" w:rsidRPr="00BA389E" w:rsidRDefault="00BA389E" w:rsidP="00BA389E">
      <w:pPr>
        <w:autoSpaceDE w:val="0"/>
        <w:autoSpaceDN w:val="0"/>
        <w:adjustRightInd w:val="0"/>
        <w:spacing w:before="0" w:after="0"/>
        <w:ind w:left="0"/>
        <w:rPr>
          <w:rFonts w:cs="Arial"/>
          <w:color w:val="000000"/>
          <w:sz w:val="20"/>
          <w:highlight w:val="white"/>
          <w:lang w:val="en-US" w:eastAsia="zh-CN"/>
        </w:rPr>
      </w:pP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FF"/>
          <w:sz w:val="20"/>
          <w:highlight w:val="white"/>
          <w:lang w:val="en-US" w:eastAsia="zh-CN"/>
        </w:rPr>
        <w:t>&lt;/</w:t>
      </w:r>
      <w:r w:rsidRPr="00BA389E">
        <w:rPr>
          <w:rFonts w:cs="Arial"/>
          <w:color w:val="800000"/>
          <w:sz w:val="20"/>
          <w:highlight w:val="white"/>
          <w:lang w:val="en-US" w:eastAsia="zh-CN"/>
        </w:rPr>
        <w:t>Originator</w:t>
      </w:r>
      <w:r w:rsidRPr="00BA389E">
        <w:rPr>
          <w:rFonts w:cs="Arial"/>
          <w:color w:val="0000FF"/>
          <w:sz w:val="20"/>
          <w:highlight w:val="white"/>
          <w:lang w:val="en-US" w:eastAsia="zh-CN"/>
        </w:rPr>
        <w:t>&gt;</w:t>
      </w:r>
    </w:p>
    <w:p w:rsidR="00BA389E" w:rsidRPr="00BA389E" w:rsidRDefault="00BA389E" w:rsidP="00BA389E">
      <w:pPr>
        <w:autoSpaceDE w:val="0"/>
        <w:autoSpaceDN w:val="0"/>
        <w:adjustRightInd w:val="0"/>
        <w:spacing w:before="0" w:after="0"/>
        <w:ind w:left="0"/>
        <w:rPr>
          <w:rFonts w:cs="Arial"/>
          <w:color w:val="000000"/>
          <w:sz w:val="20"/>
          <w:highlight w:val="white"/>
          <w:lang w:val="en-US" w:eastAsia="zh-CN"/>
        </w:rPr>
      </w:pP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FF"/>
          <w:sz w:val="20"/>
          <w:highlight w:val="white"/>
          <w:lang w:val="en-US" w:eastAsia="zh-CN"/>
        </w:rPr>
        <w:t>&lt;</w:t>
      </w:r>
      <w:r w:rsidRPr="00BA389E">
        <w:rPr>
          <w:rFonts w:cs="Arial"/>
          <w:color w:val="800000"/>
          <w:sz w:val="20"/>
          <w:highlight w:val="white"/>
          <w:lang w:val="en-US" w:eastAsia="zh-CN"/>
        </w:rPr>
        <w:t>Recipient</w:t>
      </w:r>
      <w:r w:rsidRPr="00BA389E">
        <w:rPr>
          <w:rFonts w:cs="Arial"/>
          <w:color w:val="0000FF"/>
          <w:sz w:val="20"/>
          <w:highlight w:val="white"/>
          <w:lang w:val="en-US" w:eastAsia="zh-CN"/>
        </w:rPr>
        <w:t>&gt;</w:t>
      </w:r>
    </w:p>
    <w:p w:rsidR="00BA389E" w:rsidRPr="00BA389E" w:rsidRDefault="00BA389E" w:rsidP="00BA389E">
      <w:pPr>
        <w:autoSpaceDE w:val="0"/>
        <w:autoSpaceDN w:val="0"/>
        <w:adjustRightInd w:val="0"/>
        <w:spacing w:before="0" w:after="0"/>
        <w:ind w:left="0"/>
        <w:rPr>
          <w:rFonts w:cs="Arial"/>
          <w:color w:val="000000"/>
          <w:sz w:val="20"/>
          <w:highlight w:val="white"/>
          <w:lang w:val="en-US" w:eastAsia="zh-CN"/>
        </w:rPr>
      </w:pP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FF"/>
          <w:sz w:val="20"/>
          <w:highlight w:val="white"/>
          <w:lang w:val="en-US" w:eastAsia="zh-CN"/>
        </w:rPr>
        <w:t>&lt;</w:t>
      </w:r>
      <w:r w:rsidRPr="00BA389E">
        <w:rPr>
          <w:rFonts w:cs="Arial"/>
          <w:color w:val="800000"/>
          <w:sz w:val="20"/>
          <w:highlight w:val="white"/>
          <w:lang w:val="en-US" w:eastAsia="zh-CN"/>
        </w:rPr>
        <w:t>Address</w:t>
      </w:r>
      <w:r w:rsidRPr="00BA389E">
        <w:rPr>
          <w:rFonts w:cs="Arial"/>
          <w:color w:val="0000FF"/>
          <w:sz w:val="20"/>
          <w:highlight w:val="white"/>
          <w:lang w:val="en-US" w:eastAsia="zh-CN"/>
        </w:rPr>
        <w:t>&gt;</w:t>
      </w:r>
      <w:r w:rsidRPr="00BA389E">
        <w:rPr>
          <w:rFonts w:cs="Arial"/>
          <w:color w:val="000000"/>
          <w:sz w:val="20"/>
          <w:highlight w:val="white"/>
          <w:lang w:val="en-US" w:eastAsia="zh-CN"/>
        </w:rPr>
        <w:t>987654321</w:t>
      </w:r>
      <w:r w:rsidRPr="00BA389E">
        <w:rPr>
          <w:rFonts w:cs="Arial"/>
          <w:color w:val="0000FF"/>
          <w:sz w:val="20"/>
          <w:highlight w:val="white"/>
          <w:lang w:val="en-US" w:eastAsia="zh-CN"/>
        </w:rPr>
        <w:t>&lt;/</w:t>
      </w:r>
      <w:r w:rsidRPr="00BA389E">
        <w:rPr>
          <w:rFonts w:cs="Arial"/>
          <w:color w:val="800000"/>
          <w:sz w:val="20"/>
          <w:highlight w:val="white"/>
          <w:lang w:val="en-US" w:eastAsia="zh-CN"/>
        </w:rPr>
        <w:t>Address</w:t>
      </w:r>
      <w:r w:rsidRPr="00BA389E">
        <w:rPr>
          <w:rFonts w:cs="Arial"/>
          <w:color w:val="0000FF"/>
          <w:sz w:val="20"/>
          <w:highlight w:val="white"/>
          <w:lang w:val="en-US" w:eastAsia="zh-CN"/>
        </w:rPr>
        <w:t>&gt;</w:t>
      </w:r>
    </w:p>
    <w:p w:rsidR="00BA389E" w:rsidRPr="00BA389E" w:rsidRDefault="00BA389E" w:rsidP="00BA389E">
      <w:pPr>
        <w:autoSpaceDE w:val="0"/>
        <w:autoSpaceDN w:val="0"/>
        <w:adjustRightInd w:val="0"/>
        <w:spacing w:before="0" w:after="0"/>
        <w:ind w:left="0"/>
        <w:rPr>
          <w:rFonts w:cs="Arial"/>
          <w:color w:val="000000"/>
          <w:sz w:val="20"/>
          <w:highlight w:val="white"/>
          <w:lang w:val="en-US" w:eastAsia="zh-CN"/>
        </w:rPr>
      </w:pP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FF"/>
          <w:sz w:val="20"/>
          <w:highlight w:val="white"/>
          <w:lang w:val="en-US" w:eastAsia="zh-CN"/>
        </w:rPr>
        <w:t>&lt;</w:t>
      </w:r>
      <w:r w:rsidRPr="00BA389E">
        <w:rPr>
          <w:rFonts w:cs="Arial"/>
          <w:color w:val="800000"/>
          <w:sz w:val="20"/>
          <w:highlight w:val="white"/>
          <w:lang w:val="en-US" w:eastAsia="zh-CN"/>
        </w:rPr>
        <w:t>AddressQualifier</w:t>
      </w:r>
      <w:r w:rsidRPr="00BA389E">
        <w:rPr>
          <w:rFonts w:cs="Arial"/>
          <w:color w:val="0000FF"/>
          <w:sz w:val="20"/>
          <w:highlight w:val="white"/>
          <w:lang w:val="en-US" w:eastAsia="zh-CN"/>
        </w:rPr>
        <w:t>&gt;</w:t>
      </w:r>
      <w:r w:rsidRPr="00BA389E">
        <w:rPr>
          <w:rFonts w:cs="Arial"/>
          <w:color w:val="000000"/>
          <w:sz w:val="20"/>
          <w:highlight w:val="white"/>
          <w:lang w:val="en-US" w:eastAsia="zh-CN"/>
        </w:rPr>
        <w:t>OrgNr-Avd</w:t>
      </w:r>
      <w:r w:rsidRPr="00BA389E">
        <w:rPr>
          <w:rFonts w:cs="Arial"/>
          <w:color w:val="0000FF"/>
          <w:sz w:val="20"/>
          <w:highlight w:val="white"/>
          <w:lang w:val="en-US" w:eastAsia="zh-CN"/>
        </w:rPr>
        <w:t>&lt;/</w:t>
      </w:r>
      <w:r w:rsidRPr="00BA389E">
        <w:rPr>
          <w:rFonts w:cs="Arial"/>
          <w:color w:val="800000"/>
          <w:sz w:val="20"/>
          <w:highlight w:val="white"/>
          <w:lang w:val="en-US" w:eastAsia="zh-CN"/>
        </w:rPr>
        <w:t>AddressQualifier</w:t>
      </w:r>
      <w:r w:rsidRPr="00BA389E">
        <w:rPr>
          <w:rFonts w:cs="Arial"/>
          <w:color w:val="0000FF"/>
          <w:sz w:val="20"/>
          <w:highlight w:val="white"/>
          <w:lang w:val="en-US" w:eastAsia="zh-CN"/>
        </w:rPr>
        <w:t>&gt;</w:t>
      </w:r>
    </w:p>
    <w:p w:rsidR="00BA389E" w:rsidRPr="00BA389E" w:rsidRDefault="00BA389E" w:rsidP="00BA389E">
      <w:pPr>
        <w:autoSpaceDE w:val="0"/>
        <w:autoSpaceDN w:val="0"/>
        <w:adjustRightInd w:val="0"/>
        <w:spacing w:before="0" w:after="0"/>
        <w:ind w:left="0"/>
        <w:rPr>
          <w:rFonts w:cs="Arial"/>
          <w:color w:val="000000"/>
          <w:sz w:val="20"/>
          <w:highlight w:val="white"/>
          <w:lang w:val="en-US" w:eastAsia="zh-CN"/>
        </w:rPr>
      </w:pP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FF"/>
          <w:sz w:val="20"/>
          <w:highlight w:val="white"/>
          <w:lang w:val="en-US" w:eastAsia="zh-CN"/>
        </w:rPr>
        <w:t>&lt;/</w:t>
      </w:r>
      <w:r w:rsidRPr="00BA389E">
        <w:rPr>
          <w:rFonts w:cs="Arial"/>
          <w:color w:val="800000"/>
          <w:sz w:val="20"/>
          <w:highlight w:val="white"/>
          <w:lang w:val="en-US" w:eastAsia="zh-CN"/>
        </w:rPr>
        <w:t>Recipient</w:t>
      </w:r>
      <w:r w:rsidRPr="00BA389E">
        <w:rPr>
          <w:rFonts w:cs="Arial"/>
          <w:color w:val="0000FF"/>
          <w:sz w:val="20"/>
          <w:highlight w:val="white"/>
          <w:lang w:val="en-US" w:eastAsia="zh-CN"/>
        </w:rPr>
        <w:t>&gt;</w:t>
      </w:r>
    </w:p>
    <w:p w:rsidR="00BA389E" w:rsidRPr="00BA389E" w:rsidRDefault="00BA389E" w:rsidP="00BA389E">
      <w:pPr>
        <w:autoSpaceDE w:val="0"/>
        <w:autoSpaceDN w:val="0"/>
        <w:adjustRightInd w:val="0"/>
        <w:spacing w:before="0" w:after="0"/>
        <w:ind w:left="0"/>
        <w:rPr>
          <w:rFonts w:cs="Arial"/>
          <w:color w:val="000000"/>
          <w:sz w:val="20"/>
          <w:highlight w:val="white"/>
          <w:lang w:val="en-US" w:eastAsia="zh-CN"/>
        </w:rPr>
      </w:pPr>
      <w:r w:rsidRPr="00BA389E">
        <w:rPr>
          <w:rFonts w:cs="Arial"/>
          <w:color w:val="000000"/>
          <w:sz w:val="20"/>
          <w:highlight w:val="white"/>
          <w:lang w:val="en-US" w:eastAsia="zh-CN"/>
        </w:rPr>
        <w:tab/>
      </w:r>
      <w:r w:rsidRPr="00BA389E">
        <w:rPr>
          <w:rFonts w:cs="Arial"/>
          <w:color w:val="0000FF"/>
          <w:sz w:val="20"/>
          <w:highlight w:val="white"/>
          <w:lang w:val="en-US" w:eastAsia="zh-CN"/>
        </w:rPr>
        <w:t>&lt;/</w:t>
      </w:r>
      <w:r w:rsidRPr="00BA389E">
        <w:rPr>
          <w:rFonts w:cs="Arial"/>
          <w:color w:val="800000"/>
          <w:sz w:val="20"/>
          <w:highlight w:val="white"/>
          <w:lang w:val="en-US" w:eastAsia="zh-CN"/>
        </w:rPr>
        <w:t>InterchangeHeader</w:t>
      </w:r>
      <w:r w:rsidRPr="00BA389E">
        <w:rPr>
          <w:rFonts w:cs="Arial"/>
          <w:color w:val="0000FF"/>
          <w:sz w:val="20"/>
          <w:highlight w:val="white"/>
          <w:lang w:val="en-US" w:eastAsia="zh-CN"/>
        </w:rPr>
        <w:t>&gt;</w:t>
      </w:r>
    </w:p>
    <w:p w:rsidR="00BA389E" w:rsidRPr="00BA389E" w:rsidRDefault="00BA389E" w:rsidP="00BA389E">
      <w:pPr>
        <w:autoSpaceDE w:val="0"/>
        <w:autoSpaceDN w:val="0"/>
        <w:adjustRightInd w:val="0"/>
        <w:spacing w:before="0" w:after="0"/>
        <w:ind w:left="0"/>
        <w:rPr>
          <w:rFonts w:cs="Arial"/>
          <w:color w:val="000000"/>
          <w:sz w:val="20"/>
          <w:highlight w:val="white"/>
          <w:lang w:val="en-US" w:eastAsia="zh-CN"/>
        </w:rPr>
      </w:pPr>
      <w:r w:rsidRPr="00BA389E">
        <w:rPr>
          <w:rFonts w:cs="Arial"/>
          <w:color w:val="000000"/>
          <w:sz w:val="20"/>
          <w:highlight w:val="white"/>
          <w:lang w:val="en-US" w:eastAsia="zh-CN"/>
        </w:rPr>
        <w:tab/>
      </w:r>
      <w:r w:rsidRPr="00BA389E">
        <w:rPr>
          <w:rFonts w:cs="Arial"/>
          <w:color w:val="0000FF"/>
          <w:sz w:val="20"/>
          <w:highlight w:val="white"/>
          <w:lang w:val="en-US" w:eastAsia="zh-CN"/>
        </w:rPr>
        <w:t>&lt;</w:t>
      </w:r>
      <w:r w:rsidRPr="00BA389E">
        <w:rPr>
          <w:rFonts w:cs="Arial"/>
          <w:color w:val="800000"/>
          <w:sz w:val="20"/>
          <w:highlight w:val="white"/>
          <w:lang w:val="en-US" w:eastAsia="zh-CN"/>
        </w:rPr>
        <w:t>MessageHeader</w:t>
      </w:r>
      <w:r w:rsidRPr="00BA389E">
        <w:rPr>
          <w:rFonts w:cs="Arial"/>
          <w:color w:val="0000FF"/>
          <w:sz w:val="20"/>
          <w:highlight w:val="white"/>
          <w:lang w:val="en-US" w:eastAsia="zh-CN"/>
        </w:rPr>
        <w:t>&gt;</w:t>
      </w:r>
    </w:p>
    <w:p w:rsidR="00BA389E" w:rsidRPr="00BA389E" w:rsidRDefault="00BA389E" w:rsidP="00BA389E">
      <w:pPr>
        <w:autoSpaceDE w:val="0"/>
        <w:autoSpaceDN w:val="0"/>
        <w:adjustRightInd w:val="0"/>
        <w:spacing w:before="0" w:after="0"/>
        <w:ind w:left="0"/>
        <w:rPr>
          <w:rFonts w:cs="Arial"/>
          <w:color w:val="000000"/>
          <w:sz w:val="20"/>
          <w:highlight w:val="white"/>
          <w:lang w:val="en-US" w:eastAsia="zh-CN"/>
        </w:rPr>
      </w:pP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FF"/>
          <w:sz w:val="20"/>
          <w:highlight w:val="white"/>
          <w:lang w:val="en-US" w:eastAsia="zh-CN"/>
        </w:rPr>
        <w:t>&lt;</w:t>
      </w:r>
      <w:r w:rsidRPr="00BA389E">
        <w:rPr>
          <w:rFonts w:cs="Arial"/>
          <w:color w:val="800000"/>
          <w:sz w:val="20"/>
          <w:highlight w:val="white"/>
          <w:lang w:val="en-US" w:eastAsia="zh-CN"/>
        </w:rPr>
        <w:t>Version</w:t>
      </w:r>
      <w:r w:rsidRPr="00BA389E">
        <w:rPr>
          <w:rFonts w:cs="Arial"/>
          <w:color w:val="0000FF"/>
          <w:sz w:val="20"/>
          <w:highlight w:val="white"/>
          <w:lang w:val="en-US" w:eastAsia="zh-CN"/>
        </w:rPr>
        <w:t>&gt;</w:t>
      </w:r>
      <w:r w:rsidRPr="00BA389E">
        <w:rPr>
          <w:rFonts w:cs="Arial"/>
          <w:color w:val="000000"/>
          <w:sz w:val="20"/>
          <w:highlight w:val="white"/>
          <w:lang w:val="en-US" w:eastAsia="zh-CN"/>
        </w:rPr>
        <w:t>1.1</w:t>
      </w:r>
      <w:r w:rsidRPr="00BA389E">
        <w:rPr>
          <w:rFonts w:cs="Arial"/>
          <w:color w:val="0000FF"/>
          <w:sz w:val="20"/>
          <w:highlight w:val="white"/>
          <w:lang w:val="en-US" w:eastAsia="zh-CN"/>
        </w:rPr>
        <w:t>&lt;/</w:t>
      </w:r>
      <w:r w:rsidRPr="00BA389E">
        <w:rPr>
          <w:rFonts w:cs="Arial"/>
          <w:color w:val="800000"/>
          <w:sz w:val="20"/>
          <w:highlight w:val="white"/>
          <w:lang w:val="en-US" w:eastAsia="zh-CN"/>
        </w:rPr>
        <w:t>Version</w:t>
      </w:r>
      <w:r w:rsidRPr="00BA389E">
        <w:rPr>
          <w:rFonts w:cs="Arial"/>
          <w:color w:val="0000FF"/>
          <w:sz w:val="20"/>
          <w:highlight w:val="white"/>
          <w:lang w:val="en-US" w:eastAsia="zh-CN"/>
        </w:rPr>
        <w:t>&gt;</w:t>
      </w:r>
    </w:p>
    <w:p w:rsidR="00BA389E" w:rsidRPr="00BA389E" w:rsidRDefault="00BA389E" w:rsidP="00BA389E">
      <w:pPr>
        <w:autoSpaceDE w:val="0"/>
        <w:autoSpaceDN w:val="0"/>
        <w:adjustRightInd w:val="0"/>
        <w:spacing w:before="0" w:after="0"/>
        <w:ind w:left="0"/>
        <w:rPr>
          <w:rFonts w:cs="Arial"/>
          <w:color w:val="000000"/>
          <w:sz w:val="20"/>
          <w:highlight w:val="white"/>
          <w:lang w:val="en-US" w:eastAsia="zh-CN"/>
        </w:rPr>
      </w:pP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FF"/>
          <w:sz w:val="20"/>
          <w:highlight w:val="white"/>
          <w:lang w:val="en-US" w:eastAsia="zh-CN"/>
        </w:rPr>
        <w:t>&lt;</w:t>
      </w:r>
      <w:r w:rsidRPr="00BA389E">
        <w:rPr>
          <w:rFonts w:cs="Arial"/>
          <w:color w:val="800000"/>
          <w:sz w:val="20"/>
          <w:highlight w:val="white"/>
          <w:lang w:val="en-US" w:eastAsia="zh-CN"/>
        </w:rPr>
        <w:t>DocumentType</w:t>
      </w:r>
      <w:r w:rsidRPr="00BA389E">
        <w:rPr>
          <w:rFonts w:cs="Arial"/>
          <w:color w:val="0000FF"/>
          <w:sz w:val="20"/>
          <w:highlight w:val="white"/>
          <w:lang w:val="en-US" w:eastAsia="zh-CN"/>
        </w:rPr>
        <w:t>&gt;</w:t>
      </w:r>
    </w:p>
    <w:p w:rsidR="00BA389E" w:rsidRPr="00BA389E" w:rsidRDefault="00BA389E" w:rsidP="00BA389E">
      <w:pPr>
        <w:autoSpaceDE w:val="0"/>
        <w:autoSpaceDN w:val="0"/>
        <w:adjustRightInd w:val="0"/>
        <w:spacing w:before="0" w:after="0"/>
        <w:ind w:left="0"/>
        <w:rPr>
          <w:rFonts w:cs="Arial"/>
          <w:color w:val="000000"/>
          <w:sz w:val="20"/>
          <w:highlight w:val="white"/>
          <w:lang w:val="en-US" w:eastAsia="zh-CN"/>
        </w:rPr>
      </w:pP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FF"/>
          <w:sz w:val="20"/>
          <w:highlight w:val="white"/>
          <w:lang w:val="en-US" w:eastAsia="zh-CN"/>
        </w:rPr>
        <w:t>&lt;</w:t>
      </w:r>
      <w:r w:rsidRPr="00BA389E">
        <w:rPr>
          <w:rFonts w:cs="Arial"/>
          <w:color w:val="800000"/>
          <w:sz w:val="20"/>
          <w:highlight w:val="white"/>
          <w:lang w:val="en-US" w:eastAsia="zh-CN"/>
        </w:rPr>
        <w:t>DocumentCode</w:t>
      </w:r>
      <w:r w:rsidRPr="00BA389E">
        <w:rPr>
          <w:rFonts w:cs="Arial"/>
          <w:color w:val="0000FF"/>
          <w:sz w:val="20"/>
          <w:highlight w:val="white"/>
          <w:lang w:val="en-US" w:eastAsia="zh-CN"/>
        </w:rPr>
        <w:t>&gt;</w:t>
      </w:r>
      <w:r w:rsidRPr="00BA389E">
        <w:rPr>
          <w:rFonts w:cs="Arial"/>
          <w:color w:val="000000"/>
          <w:sz w:val="20"/>
          <w:highlight w:val="white"/>
          <w:lang w:val="en-US" w:eastAsia="zh-CN"/>
        </w:rPr>
        <w:t>380</w:t>
      </w:r>
      <w:r w:rsidRPr="00BA389E">
        <w:rPr>
          <w:rFonts w:cs="Arial"/>
          <w:color w:val="0000FF"/>
          <w:sz w:val="20"/>
          <w:highlight w:val="white"/>
          <w:lang w:val="en-US" w:eastAsia="zh-CN"/>
        </w:rPr>
        <w:t>&lt;/</w:t>
      </w:r>
      <w:r w:rsidRPr="00BA389E">
        <w:rPr>
          <w:rFonts w:cs="Arial"/>
          <w:color w:val="800000"/>
          <w:sz w:val="20"/>
          <w:highlight w:val="white"/>
          <w:lang w:val="en-US" w:eastAsia="zh-CN"/>
        </w:rPr>
        <w:t>DocumentCode</w:t>
      </w:r>
      <w:r w:rsidRPr="00BA389E">
        <w:rPr>
          <w:rFonts w:cs="Arial"/>
          <w:color w:val="0000FF"/>
          <w:sz w:val="20"/>
          <w:highlight w:val="white"/>
          <w:lang w:val="en-US" w:eastAsia="zh-CN"/>
        </w:rPr>
        <w:t>&gt;</w:t>
      </w:r>
    </w:p>
    <w:p w:rsidR="00BA389E" w:rsidRPr="00BA389E" w:rsidRDefault="00BA389E" w:rsidP="00BA389E">
      <w:pPr>
        <w:autoSpaceDE w:val="0"/>
        <w:autoSpaceDN w:val="0"/>
        <w:adjustRightInd w:val="0"/>
        <w:spacing w:before="0" w:after="0"/>
        <w:ind w:left="0"/>
        <w:rPr>
          <w:rFonts w:cs="Arial"/>
          <w:color w:val="000000"/>
          <w:sz w:val="20"/>
          <w:highlight w:val="white"/>
          <w:lang w:val="en-US" w:eastAsia="zh-CN"/>
        </w:rPr>
      </w:pP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FF"/>
          <w:sz w:val="20"/>
          <w:highlight w:val="white"/>
          <w:lang w:val="en-US" w:eastAsia="zh-CN"/>
        </w:rPr>
        <w:t>&lt;</w:t>
      </w:r>
      <w:r w:rsidRPr="00BA389E">
        <w:rPr>
          <w:rFonts w:cs="Arial"/>
          <w:color w:val="800000"/>
          <w:sz w:val="20"/>
          <w:highlight w:val="white"/>
          <w:lang w:val="en-US" w:eastAsia="zh-CN"/>
        </w:rPr>
        <w:t>DocumentDescriptiveName</w:t>
      </w:r>
      <w:r w:rsidRPr="00BA389E">
        <w:rPr>
          <w:rFonts w:cs="Arial"/>
          <w:color w:val="0000FF"/>
          <w:sz w:val="20"/>
          <w:highlight w:val="white"/>
          <w:lang w:val="en-US" w:eastAsia="zh-CN"/>
        </w:rPr>
        <w:t>&gt;</w:t>
      </w:r>
      <w:r w:rsidRPr="00BA389E">
        <w:rPr>
          <w:rFonts w:cs="Arial"/>
          <w:color w:val="000000"/>
          <w:sz w:val="20"/>
          <w:highlight w:val="white"/>
          <w:lang w:val="en-US" w:eastAsia="zh-CN"/>
        </w:rPr>
        <w:t>FAKTURA</w:t>
      </w:r>
      <w:r w:rsidRPr="00BA389E">
        <w:rPr>
          <w:rFonts w:cs="Arial"/>
          <w:color w:val="0000FF"/>
          <w:sz w:val="20"/>
          <w:highlight w:val="white"/>
          <w:lang w:val="en-US" w:eastAsia="zh-CN"/>
        </w:rPr>
        <w:t>&lt;/</w:t>
      </w:r>
      <w:r w:rsidRPr="00BA389E">
        <w:rPr>
          <w:rFonts w:cs="Arial"/>
          <w:color w:val="800000"/>
          <w:sz w:val="20"/>
          <w:highlight w:val="white"/>
          <w:lang w:val="en-US" w:eastAsia="zh-CN"/>
        </w:rPr>
        <w:t>DocumentDescriptiveName</w:t>
      </w:r>
      <w:r w:rsidRPr="00BA389E">
        <w:rPr>
          <w:rFonts w:cs="Arial"/>
          <w:color w:val="0000FF"/>
          <w:sz w:val="20"/>
          <w:highlight w:val="white"/>
          <w:lang w:val="en-US" w:eastAsia="zh-CN"/>
        </w:rPr>
        <w:t>&gt;</w:t>
      </w:r>
    </w:p>
    <w:p w:rsidR="00BA389E" w:rsidRPr="00BA389E" w:rsidRDefault="00BA389E" w:rsidP="00BA389E">
      <w:pPr>
        <w:autoSpaceDE w:val="0"/>
        <w:autoSpaceDN w:val="0"/>
        <w:adjustRightInd w:val="0"/>
        <w:spacing w:before="0" w:after="0"/>
        <w:ind w:left="0"/>
        <w:rPr>
          <w:rFonts w:cs="Arial"/>
          <w:color w:val="000000"/>
          <w:sz w:val="20"/>
          <w:highlight w:val="white"/>
          <w:lang w:val="en-US" w:eastAsia="zh-CN"/>
        </w:rPr>
      </w:pP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FF"/>
          <w:sz w:val="20"/>
          <w:highlight w:val="white"/>
          <w:lang w:val="en-US" w:eastAsia="zh-CN"/>
        </w:rPr>
        <w:t>&lt;/</w:t>
      </w:r>
      <w:r w:rsidRPr="00BA389E">
        <w:rPr>
          <w:rFonts w:cs="Arial"/>
          <w:color w:val="800000"/>
          <w:sz w:val="20"/>
          <w:highlight w:val="white"/>
          <w:lang w:val="en-US" w:eastAsia="zh-CN"/>
        </w:rPr>
        <w:t>DocumentType</w:t>
      </w:r>
      <w:r w:rsidRPr="00BA389E">
        <w:rPr>
          <w:rFonts w:cs="Arial"/>
          <w:color w:val="0000FF"/>
          <w:sz w:val="20"/>
          <w:highlight w:val="white"/>
          <w:lang w:val="en-US" w:eastAsia="zh-CN"/>
        </w:rPr>
        <w:t>&gt;</w:t>
      </w:r>
    </w:p>
    <w:p w:rsidR="00BA389E" w:rsidRPr="00BA389E" w:rsidRDefault="00BA389E" w:rsidP="00BA389E">
      <w:pPr>
        <w:autoSpaceDE w:val="0"/>
        <w:autoSpaceDN w:val="0"/>
        <w:adjustRightInd w:val="0"/>
        <w:spacing w:before="0" w:after="0"/>
        <w:ind w:left="0"/>
        <w:rPr>
          <w:rFonts w:cs="Arial"/>
          <w:color w:val="000000"/>
          <w:sz w:val="20"/>
          <w:highlight w:val="white"/>
          <w:lang w:val="en-US" w:eastAsia="zh-CN"/>
        </w:rPr>
      </w:pP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FF"/>
          <w:sz w:val="20"/>
          <w:highlight w:val="white"/>
          <w:lang w:val="en-US" w:eastAsia="zh-CN"/>
        </w:rPr>
        <w:t>&lt;</w:t>
      </w:r>
      <w:r w:rsidRPr="00BA389E">
        <w:rPr>
          <w:rFonts w:cs="Arial"/>
          <w:color w:val="800000"/>
          <w:sz w:val="20"/>
          <w:highlight w:val="white"/>
          <w:lang w:val="en-US" w:eastAsia="zh-CN"/>
        </w:rPr>
        <w:t>MessageReference</w:t>
      </w:r>
      <w:r w:rsidRPr="00BA389E">
        <w:rPr>
          <w:rFonts w:cs="Arial"/>
          <w:color w:val="0000FF"/>
          <w:sz w:val="20"/>
          <w:highlight w:val="white"/>
          <w:lang w:val="en-US" w:eastAsia="zh-CN"/>
        </w:rPr>
        <w:t>&gt;</w:t>
      </w:r>
      <w:r w:rsidRPr="00BA389E">
        <w:rPr>
          <w:rFonts w:cs="Arial"/>
          <w:color w:val="000000"/>
          <w:sz w:val="20"/>
          <w:highlight w:val="white"/>
          <w:lang w:val="en-US" w:eastAsia="zh-CN"/>
        </w:rPr>
        <w:t>123456</w:t>
      </w:r>
      <w:r w:rsidRPr="00BA389E">
        <w:rPr>
          <w:rFonts w:cs="Arial"/>
          <w:color w:val="0000FF"/>
          <w:sz w:val="20"/>
          <w:highlight w:val="white"/>
          <w:lang w:val="en-US" w:eastAsia="zh-CN"/>
        </w:rPr>
        <w:t>&lt;/</w:t>
      </w:r>
      <w:r w:rsidRPr="00BA389E">
        <w:rPr>
          <w:rFonts w:cs="Arial"/>
          <w:color w:val="800000"/>
          <w:sz w:val="20"/>
          <w:highlight w:val="white"/>
          <w:lang w:val="en-US" w:eastAsia="zh-CN"/>
        </w:rPr>
        <w:t>MessageReference</w:t>
      </w:r>
      <w:r w:rsidRPr="00BA389E">
        <w:rPr>
          <w:rFonts w:cs="Arial"/>
          <w:color w:val="0000FF"/>
          <w:sz w:val="20"/>
          <w:highlight w:val="white"/>
          <w:lang w:val="en-US" w:eastAsia="zh-CN"/>
        </w:rPr>
        <w:t>&gt;</w:t>
      </w:r>
    </w:p>
    <w:p w:rsidR="00BA389E" w:rsidRPr="00BA389E" w:rsidRDefault="00BA389E" w:rsidP="00BA389E">
      <w:pPr>
        <w:autoSpaceDE w:val="0"/>
        <w:autoSpaceDN w:val="0"/>
        <w:adjustRightInd w:val="0"/>
        <w:spacing w:before="0" w:after="0"/>
        <w:ind w:left="0"/>
        <w:rPr>
          <w:rFonts w:cs="Arial"/>
          <w:color w:val="000000"/>
          <w:sz w:val="20"/>
          <w:highlight w:val="white"/>
          <w:lang w:val="en-US" w:eastAsia="zh-CN"/>
        </w:rPr>
      </w:pP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FF"/>
          <w:sz w:val="20"/>
          <w:highlight w:val="white"/>
          <w:lang w:val="en-US" w:eastAsia="zh-CN"/>
        </w:rPr>
        <w:t>&lt;</w:t>
      </w:r>
      <w:r w:rsidRPr="00BA389E">
        <w:rPr>
          <w:rFonts w:cs="Arial"/>
          <w:color w:val="800000"/>
          <w:sz w:val="20"/>
          <w:highlight w:val="white"/>
          <w:lang w:val="en-US" w:eastAsia="zh-CN"/>
        </w:rPr>
        <w:t>MessageOwner</w:t>
      </w:r>
      <w:r w:rsidRPr="00BA389E">
        <w:rPr>
          <w:rFonts w:cs="Arial"/>
          <w:color w:val="0000FF"/>
          <w:sz w:val="20"/>
          <w:highlight w:val="white"/>
          <w:lang w:val="en-US" w:eastAsia="zh-CN"/>
        </w:rPr>
        <w:t>&gt;</w:t>
      </w:r>
      <w:r w:rsidRPr="00BA389E">
        <w:rPr>
          <w:rFonts w:cs="Arial"/>
          <w:color w:val="000000"/>
          <w:sz w:val="20"/>
          <w:highlight w:val="white"/>
          <w:lang w:val="en-US" w:eastAsia="zh-CN"/>
        </w:rPr>
        <w:t>e2b</w:t>
      </w:r>
      <w:r w:rsidRPr="00BA389E">
        <w:rPr>
          <w:rFonts w:cs="Arial"/>
          <w:color w:val="0000FF"/>
          <w:sz w:val="20"/>
          <w:highlight w:val="white"/>
          <w:lang w:val="en-US" w:eastAsia="zh-CN"/>
        </w:rPr>
        <w:t>&lt;/</w:t>
      </w:r>
      <w:r w:rsidRPr="00BA389E">
        <w:rPr>
          <w:rFonts w:cs="Arial"/>
          <w:color w:val="800000"/>
          <w:sz w:val="20"/>
          <w:highlight w:val="white"/>
          <w:lang w:val="en-US" w:eastAsia="zh-CN"/>
        </w:rPr>
        <w:t>MessageOwner</w:t>
      </w:r>
      <w:r w:rsidRPr="00BA389E">
        <w:rPr>
          <w:rFonts w:cs="Arial"/>
          <w:color w:val="0000FF"/>
          <w:sz w:val="20"/>
          <w:highlight w:val="white"/>
          <w:lang w:val="en-US" w:eastAsia="zh-CN"/>
        </w:rPr>
        <w:t>&gt;</w:t>
      </w:r>
    </w:p>
    <w:p w:rsidR="00BA389E" w:rsidRPr="00BA389E" w:rsidRDefault="00BA389E" w:rsidP="00BA389E">
      <w:pPr>
        <w:autoSpaceDE w:val="0"/>
        <w:autoSpaceDN w:val="0"/>
        <w:adjustRightInd w:val="0"/>
        <w:spacing w:before="0" w:after="0"/>
        <w:ind w:left="0"/>
        <w:rPr>
          <w:rFonts w:cs="Arial"/>
          <w:color w:val="000000"/>
          <w:sz w:val="20"/>
          <w:highlight w:val="white"/>
          <w:lang w:val="en-US" w:eastAsia="zh-CN"/>
        </w:rPr>
      </w:pP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FF"/>
          <w:sz w:val="20"/>
          <w:highlight w:val="white"/>
          <w:lang w:val="en-US" w:eastAsia="zh-CN"/>
        </w:rPr>
        <w:t>&lt;</w:t>
      </w:r>
      <w:r w:rsidRPr="00BA389E">
        <w:rPr>
          <w:rFonts w:cs="Arial"/>
          <w:color w:val="800000"/>
          <w:sz w:val="20"/>
          <w:highlight w:val="white"/>
          <w:lang w:val="en-US" w:eastAsia="zh-CN"/>
        </w:rPr>
        <w:t>MessageType</w:t>
      </w:r>
      <w:r w:rsidRPr="00BA389E">
        <w:rPr>
          <w:rFonts w:cs="Arial"/>
          <w:color w:val="0000FF"/>
          <w:sz w:val="20"/>
          <w:highlight w:val="white"/>
          <w:lang w:val="en-US" w:eastAsia="zh-CN"/>
        </w:rPr>
        <w:t>&gt;</w:t>
      </w:r>
      <w:r w:rsidRPr="00BA389E">
        <w:rPr>
          <w:rFonts w:cs="Arial"/>
          <w:color w:val="000000"/>
          <w:sz w:val="20"/>
          <w:highlight w:val="white"/>
          <w:lang w:val="en-US" w:eastAsia="zh-CN"/>
        </w:rPr>
        <w:t>e2bInvoice</w:t>
      </w:r>
      <w:r w:rsidRPr="00BA389E">
        <w:rPr>
          <w:rFonts w:cs="Arial"/>
          <w:color w:val="0000FF"/>
          <w:sz w:val="20"/>
          <w:highlight w:val="white"/>
          <w:lang w:val="en-US" w:eastAsia="zh-CN"/>
        </w:rPr>
        <w:t>&lt;/</w:t>
      </w:r>
      <w:r w:rsidRPr="00BA389E">
        <w:rPr>
          <w:rFonts w:cs="Arial"/>
          <w:color w:val="800000"/>
          <w:sz w:val="20"/>
          <w:highlight w:val="white"/>
          <w:lang w:val="en-US" w:eastAsia="zh-CN"/>
        </w:rPr>
        <w:t>MessageType</w:t>
      </w:r>
      <w:r w:rsidRPr="00BA389E">
        <w:rPr>
          <w:rFonts w:cs="Arial"/>
          <w:color w:val="0000FF"/>
          <w:sz w:val="20"/>
          <w:highlight w:val="white"/>
          <w:lang w:val="en-US" w:eastAsia="zh-CN"/>
        </w:rPr>
        <w:t>&gt;</w:t>
      </w:r>
    </w:p>
    <w:p w:rsidR="00BA389E" w:rsidRPr="00BA389E" w:rsidRDefault="00BA389E" w:rsidP="00BA389E">
      <w:pPr>
        <w:autoSpaceDE w:val="0"/>
        <w:autoSpaceDN w:val="0"/>
        <w:adjustRightInd w:val="0"/>
        <w:spacing w:before="0" w:after="0"/>
        <w:ind w:left="0"/>
        <w:rPr>
          <w:rFonts w:cs="Arial"/>
          <w:color w:val="000000"/>
          <w:sz w:val="20"/>
          <w:highlight w:val="white"/>
          <w:lang w:val="en-US" w:eastAsia="zh-CN"/>
        </w:rPr>
      </w:pP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FF"/>
          <w:sz w:val="20"/>
          <w:highlight w:val="white"/>
          <w:lang w:val="en-US" w:eastAsia="zh-CN"/>
        </w:rPr>
        <w:t>&lt;</w:t>
      </w:r>
      <w:r w:rsidRPr="00BA389E">
        <w:rPr>
          <w:rFonts w:cs="Arial"/>
          <w:color w:val="800000"/>
          <w:sz w:val="20"/>
          <w:highlight w:val="white"/>
          <w:lang w:val="en-US" w:eastAsia="zh-CN"/>
        </w:rPr>
        <w:t>MessageVersion</w:t>
      </w:r>
      <w:r w:rsidRPr="00BA389E">
        <w:rPr>
          <w:rFonts w:cs="Arial"/>
          <w:color w:val="0000FF"/>
          <w:sz w:val="20"/>
          <w:highlight w:val="white"/>
          <w:lang w:val="en-US" w:eastAsia="zh-CN"/>
        </w:rPr>
        <w:t>&gt;</w:t>
      </w:r>
      <w:r w:rsidRPr="00BA389E">
        <w:rPr>
          <w:rFonts w:cs="Arial"/>
          <w:color w:val="000000"/>
          <w:sz w:val="20"/>
          <w:highlight w:val="white"/>
          <w:lang w:val="en-US" w:eastAsia="zh-CN"/>
        </w:rPr>
        <w:t>3.4.1</w:t>
      </w:r>
      <w:r w:rsidRPr="00BA389E">
        <w:rPr>
          <w:rFonts w:cs="Arial"/>
          <w:color w:val="0000FF"/>
          <w:sz w:val="20"/>
          <w:highlight w:val="white"/>
          <w:lang w:val="en-US" w:eastAsia="zh-CN"/>
        </w:rPr>
        <w:t>&lt;/</w:t>
      </w:r>
      <w:r w:rsidRPr="00BA389E">
        <w:rPr>
          <w:rFonts w:cs="Arial"/>
          <w:color w:val="800000"/>
          <w:sz w:val="20"/>
          <w:highlight w:val="white"/>
          <w:lang w:val="en-US" w:eastAsia="zh-CN"/>
        </w:rPr>
        <w:t>MessageVersion</w:t>
      </w:r>
      <w:r w:rsidRPr="00BA389E">
        <w:rPr>
          <w:rFonts w:cs="Arial"/>
          <w:color w:val="0000FF"/>
          <w:sz w:val="20"/>
          <w:highlight w:val="white"/>
          <w:lang w:val="en-US" w:eastAsia="zh-CN"/>
        </w:rPr>
        <w:t>&gt;</w:t>
      </w:r>
    </w:p>
    <w:p w:rsidR="00BA389E" w:rsidRPr="00BA389E" w:rsidRDefault="00BA389E" w:rsidP="00BA389E">
      <w:pPr>
        <w:autoSpaceDE w:val="0"/>
        <w:autoSpaceDN w:val="0"/>
        <w:adjustRightInd w:val="0"/>
        <w:spacing w:before="0" w:after="0"/>
        <w:ind w:left="0"/>
        <w:rPr>
          <w:rFonts w:cs="Arial"/>
          <w:color w:val="000000"/>
          <w:sz w:val="20"/>
          <w:highlight w:val="white"/>
          <w:lang w:val="en-US" w:eastAsia="zh-CN"/>
        </w:rPr>
      </w:pP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FF"/>
          <w:sz w:val="20"/>
          <w:highlight w:val="white"/>
          <w:lang w:val="en-US" w:eastAsia="zh-CN"/>
        </w:rPr>
        <w:t>&lt;</w:t>
      </w:r>
      <w:proofErr w:type="gramStart"/>
      <w:r w:rsidRPr="00BA389E">
        <w:rPr>
          <w:rFonts w:cs="Arial"/>
          <w:color w:val="800000"/>
          <w:sz w:val="20"/>
          <w:highlight w:val="white"/>
          <w:lang w:val="en-US" w:eastAsia="zh-CN"/>
        </w:rPr>
        <w:t>language</w:t>
      </w:r>
      <w:r w:rsidRPr="00BA389E">
        <w:rPr>
          <w:rFonts w:cs="Arial"/>
          <w:color w:val="0000FF"/>
          <w:sz w:val="20"/>
          <w:highlight w:val="white"/>
          <w:lang w:val="en-US" w:eastAsia="zh-CN"/>
        </w:rPr>
        <w:t>&gt;</w:t>
      </w:r>
      <w:proofErr w:type="gramEnd"/>
      <w:r w:rsidRPr="00BA389E">
        <w:rPr>
          <w:rFonts w:cs="Arial"/>
          <w:color w:val="000000"/>
          <w:sz w:val="20"/>
          <w:highlight w:val="white"/>
          <w:lang w:val="en-US" w:eastAsia="zh-CN"/>
        </w:rPr>
        <w:t>NO</w:t>
      </w:r>
      <w:r w:rsidRPr="00BA389E">
        <w:rPr>
          <w:rFonts w:cs="Arial"/>
          <w:color w:val="0000FF"/>
          <w:sz w:val="20"/>
          <w:highlight w:val="white"/>
          <w:lang w:val="en-US" w:eastAsia="zh-CN"/>
        </w:rPr>
        <w:t>&lt;/</w:t>
      </w:r>
      <w:r w:rsidRPr="00BA389E">
        <w:rPr>
          <w:rFonts w:cs="Arial"/>
          <w:color w:val="800000"/>
          <w:sz w:val="20"/>
          <w:highlight w:val="white"/>
          <w:lang w:val="en-US" w:eastAsia="zh-CN"/>
        </w:rPr>
        <w:t>language</w:t>
      </w:r>
      <w:r w:rsidRPr="00BA389E">
        <w:rPr>
          <w:rFonts w:cs="Arial"/>
          <w:color w:val="0000FF"/>
          <w:sz w:val="20"/>
          <w:highlight w:val="white"/>
          <w:lang w:val="en-US" w:eastAsia="zh-CN"/>
        </w:rPr>
        <w:t>&gt;</w:t>
      </w:r>
    </w:p>
    <w:p w:rsidR="00BA389E" w:rsidRPr="00BA389E" w:rsidRDefault="00BA389E" w:rsidP="00BA389E">
      <w:pPr>
        <w:autoSpaceDE w:val="0"/>
        <w:autoSpaceDN w:val="0"/>
        <w:adjustRightInd w:val="0"/>
        <w:spacing w:before="0" w:after="0"/>
        <w:ind w:left="0"/>
        <w:rPr>
          <w:rFonts w:cs="Arial"/>
          <w:color w:val="000000"/>
          <w:sz w:val="20"/>
          <w:highlight w:val="white"/>
          <w:lang w:val="en-US" w:eastAsia="zh-CN"/>
        </w:rPr>
      </w:pP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FF"/>
          <w:sz w:val="20"/>
          <w:highlight w:val="white"/>
          <w:lang w:val="en-US" w:eastAsia="zh-CN"/>
        </w:rPr>
        <w:t>&lt;</w:t>
      </w:r>
      <w:r w:rsidRPr="00BA389E">
        <w:rPr>
          <w:rFonts w:cs="Arial"/>
          <w:color w:val="800000"/>
          <w:sz w:val="20"/>
          <w:highlight w:val="white"/>
          <w:lang w:val="en-US" w:eastAsia="zh-CN"/>
        </w:rPr>
        <w:t>MessageOriginator</w:t>
      </w:r>
      <w:r w:rsidRPr="00BA389E">
        <w:rPr>
          <w:rFonts w:cs="Arial"/>
          <w:color w:val="0000FF"/>
          <w:sz w:val="20"/>
          <w:highlight w:val="white"/>
          <w:lang w:val="en-US" w:eastAsia="zh-CN"/>
        </w:rPr>
        <w:t>&gt;</w:t>
      </w:r>
    </w:p>
    <w:p w:rsidR="00BA389E" w:rsidRPr="00BA389E" w:rsidRDefault="00BA389E" w:rsidP="00BA389E">
      <w:pPr>
        <w:autoSpaceDE w:val="0"/>
        <w:autoSpaceDN w:val="0"/>
        <w:adjustRightInd w:val="0"/>
        <w:spacing w:before="0" w:after="0"/>
        <w:ind w:left="0"/>
        <w:rPr>
          <w:rFonts w:cs="Arial"/>
          <w:color w:val="000000"/>
          <w:sz w:val="20"/>
          <w:highlight w:val="white"/>
          <w:lang w:val="en-US" w:eastAsia="zh-CN"/>
        </w:rPr>
      </w:pP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FF"/>
          <w:sz w:val="20"/>
          <w:highlight w:val="white"/>
          <w:lang w:val="en-US" w:eastAsia="zh-CN"/>
        </w:rPr>
        <w:t>&lt;</w:t>
      </w:r>
      <w:r w:rsidRPr="00BA389E">
        <w:rPr>
          <w:rFonts w:cs="Arial"/>
          <w:color w:val="800000"/>
          <w:sz w:val="20"/>
          <w:highlight w:val="white"/>
          <w:lang w:val="en-US" w:eastAsia="zh-CN"/>
        </w:rPr>
        <w:t>Address</w:t>
      </w:r>
      <w:r w:rsidRPr="00BA389E">
        <w:rPr>
          <w:rFonts w:cs="Arial"/>
          <w:color w:val="0000FF"/>
          <w:sz w:val="20"/>
          <w:highlight w:val="white"/>
          <w:lang w:val="en-US" w:eastAsia="zh-CN"/>
        </w:rPr>
        <w:t>&gt;</w:t>
      </w:r>
      <w:r w:rsidRPr="00BA389E">
        <w:rPr>
          <w:rFonts w:cs="Arial"/>
          <w:color w:val="000000"/>
          <w:sz w:val="20"/>
          <w:highlight w:val="white"/>
          <w:lang w:val="en-US" w:eastAsia="zh-CN"/>
        </w:rPr>
        <w:t>123456789</w:t>
      </w:r>
      <w:r w:rsidRPr="00BA389E">
        <w:rPr>
          <w:rFonts w:cs="Arial"/>
          <w:color w:val="0000FF"/>
          <w:sz w:val="20"/>
          <w:highlight w:val="white"/>
          <w:lang w:val="en-US" w:eastAsia="zh-CN"/>
        </w:rPr>
        <w:t>&lt;/</w:t>
      </w:r>
      <w:r w:rsidRPr="00BA389E">
        <w:rPr>
          <w:rFonts w:cs="Arial"/>
          <w:color w:val="800000"/>
          <w:sz w:val="20"/>
          <w:highlight w:val="white"/>
          <w:lang w:val="en-US" w:eastAsia="zh-CN"/>
        </w:rPr>
        <w:t>Address</w:t>
      </w:r>
      <w:r w:rsidRPr="00BA389E">
        <w:rPr>
          <w:rFonts w:cs="Arial"/>
          <w:color w:val="0000FF"/>
          <w:sz w:val="20"/>
          <w:highlight w:val="white"/>
          <w:lang w:val="en-US" w:eastAsia="zh-CN"/>
        </w:rPr>
        <w:t>&gt;</w:t>
      </w:r>
    </w:p>
    <w:p w:rsidR="00BA389E" w:rsidRPr="00BA389E" w:rsidRDefault="00BA389E" w:rsidP="00BA389E">
      <w:pPr>
        <w:autoSpaceDE w:val="0"/>
        <w:autoSpaceDN w:val="0"/>
        <w:adjustRightInd w:val="0"/>
        <w:spacing w:before="0" w:after="0"/>
        <w:ind w:left="0"/>
        <w:rPr>
          <w:rFonts w:cs="Arial"/>
          <w:color w:val="000000"/>
          <w:sz w:val="20"/>
          <w:highlight w:val="white"/>
          <w:lang w:val="en-US" w:eastAsia="zh-CN"/>
        </w:rPr>
      </w:pP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FF"/>
          <w:sz w:val="20"/>
          <w:highlight w:val="white"/>
          <w:lang w:val="en-US" w:eastAsia="zh-CN"/>
        </w:rPr>
        <w:t>&lt;</w:t>
      </w:r>
      <w:r w:rsidRPr="00BA389E">
        <w:rPr>
          <w:rFonts w:cs="Arial"/>
          <w:color w:val="800000"/>
          <w:sz w:val="20"/>
          <w:highlight w:val="white"/>
          <w:lang w:val="en-US" w:eastAsia="zh-CN"/>
        </w:rPr>
        <w:t>AddressQualifier</w:t>
      </w:r>
      <w:r w:rsidRPr="00BA389E">
        <w:rPr>
          <w:rFonts w:cs="Arial"/>
          <w:color w:val="0000FF"/>
          <w:sz w:val="20"/>
          <w:highlight w:val="white"/>
          <w:lang w:val="en-US" w:eastAsia="zh-CN"/>
        </w:rPr>
        <w:t>&gt;</w:t>
      </w:r>
      <w:r w:rsidRPr="00BA389E">
        <w:rPr>
          <w:rFonts w:cs="Arial"/>
          <w:color w:val="000000"/>
          <w:sz w:val="20"/>
          <w:highlight w:val="white"/>
          <w:lang w:val="en-US" w:eastAsia="zh-CN"/>
        </w:rPr>
        <w:t>OrgNr-Avd</w:t>
      </w:r>
      <w:r w:rsidRPr="00BA389E">
        <w:rPr>
          <w:rFonts w:cs="Arial"/>
          <w:color w:val="0000FF"/>
          <w:sz w:val="20"/>
          <w:highlight w:val="white"/>
          <w:lang w:val="en-US" w:eastAsia="zh-CN"/>
        </w:rPr>
        <w:t>&lt;/</w:t>
      </w:r>
      <w:r w:rsidRPr="00BA389E">
        <w:rPr>
          <w:rFonts w:cs="Arial"/>
          <w:color w:val="800000"/>
          <w:sz w:val="20"/>
          <w:highlight w:val="white"/>
          <w:lang w:val="en-US" w:eastAsia="zh-CN"/>
        </w:rPr>
        <w:t>AddressQualifier</w:t>
      </w:r>
      <w:r w:rsidRPr="00BA389E">
        <w:rPr>
          <w:rFonts w:cs="Arial"/>
          <w:color w:val="0000FF"/>
          <w:sz w:val="20"/>
          <w:highlight w:val="white"/>
          <w:lang w:val="en-US" w:eastAsia="zh-CN"/>
        </w:rPr>
        <w:t>&gt;</w:t>
      </w:r>
    </w:p>
    <w:p w:rsidR="00BA389E" w:rsidRPr="00BA389E" w:rsidRDefault="00BA389E" w:rsidP="00BA389E">
      <w:pPr>
        <w:autoSpaceDE w:val="0"/>
        <w:autoSpaceDN w:val="0"/>
        <w:adjustRightInd w:val="0"/>
        <w:spacing w:before="0" w:after="0"/>
        <w:ind w:left="0"/>
        <w:rPr>
          <w:rFonts w:cs="Arial"/>
          <w:color w:val="000000"/>
          <w:sz w:val="20"/>
          <w:highlight w:val="white"/>
          <w:lang w:val="en-US" w:eastAsia="zh-CN"/>
        </w:rPr>
      </w:pP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FF"/>
          <w:sz w:val="20"/>
          <w:highlight w:val="white"/>
          <w:lang w:val="en-US" w:eastAsia="zh-CN"/>
        </w:rPr>
        <w:t>&lt;/</w:t>
      </w:r>
      <w:r w:rsidRPr="00BA389E">
        <w:rPr>
          <w:rFonts w:cs="Arial"/>
          <w:color w:val="800000"/>
          <w:sz w:val="20"/>
          <w:highlight w:val="white"/>
          <w:lang w:val="en-US" w:eastAsia="zh-CN"/>
        </w:rPr>
        <w:t>MessageOriginator</w:t>
      </w:r>
      <w:r w:rsidRPr="00BA389E">
        <w:rPr>
          <w:rFonts w:cs="Arial"/>
          <w:color w:val="0000FF"/>
          <w:sz w:val="20"/>
          <w:highlight w:val="white"/>
          <w:lang w:val="en-US" w:eastAsia="zh-CN"/>
        </w:rPr>
        <w:t>&gt;</w:t>
      </w:r>
    </w:p>
    <w:p w:rsidR="00BA389E" w:rsidRPr="00BA389E" w:rsidRDefault="00BA389E" w:rsidP="00BA389E">
      <w:pPr>
        <w:autoSpaceDE w:val="0"/>
        <w:autoSpaceDN w:val="0"/>
        <w:adjustRightInd w:val="0"/>
        <w:spacing w:before="0" w:after="0"/>
        <w:ind w:left="0"/>
        <w:rPr>
          <w:rFonts w:cs="Arial"/>
          <w:color w:val="000000"/>
          <w:sz w:val="20"/>
          <w:highlight w:val="white"/>
          <w:lang w:val="en-US" w:eastAsia="zh-CN"/>
        </w:rPr>
      </w:pP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FF"/>
          <w:sz w:val="20"/>
          <w:highlight w:val="white"/>
          <w:lang w:val="en-US" w:eastAsia="zh-CN"/>
        </w:rPr>
        <w:t>&lt;</w:t>
      </w:r>
      <w:r w:rsidRPr="00BA389E">
        <w:rPr>
          <w:rFonts w:cs="Arial"/>
          <w:color w:val="800000"/>
          <w:sz w:val="20"/>
          <w:highlight w:val="white"/>
          <w:lang w:val="en-US" w:eastAsia="zh-CN"/>
        </w:rPr>
        <w:t>MessageRecipient</w:t>
      </w:r>
      <w:r w:rsidRPr="00BA389E">
        <w:rPr>
          <w:rFonts w:cs="Arial"/>
          <w:color w:val="0000FF"/>
          <w:sz w:val="20"/>
          <w:highlight w:val="white"/>
          <w:lang w:val="en-US" w:eastAsia="zh-CN"/>
        </w:rPr>
        <w:t>&gt;</w:t>
      </w:r>
    </w:p>
    <w:p w:rsidR="00BA389E" w:rsidRPr="00BA389E" w:rsidRDefault="00BA389E" w:rsidP="00BA389E">
      <w:pPr>
        <w:autoSpaceDE w:val="0"/>
        <w:autoSpaceDN w:val="0"/>
        <w:adjustRightInd w:val="0"/>
        <w:spacing w:before="0" w:after="0"/>
        <w:ind w:left="0"/>
        <w:rPr>
          <w:rFonts w:cs="Arial"/>
          <w:color w:val="000000"/>
          <w:sz w:val="20"/>
          <w:highlight w:val="white"/>
          <w:lang w:val="en-US" w:eastAsia="zh-CN"/>
        </w:rPr>
      </w:pP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FF"/>
          <w:sz w:val="20"/>
          <w:highlight w:val="white"/>
          <w:lang w:val="en-US" w:eastAsia="zh-CN"/>
        </w:rPr>
        <w:t>&lt;</w:t>
      </w:r>
      <w:r w:rsidRPr="00BA389E">
        <w:rPr>
          <w:rFonts w:cs="Arial"/>
          <w:color w:val="800000"/>
          <w:sz w:val="20"/>
          <w:highlight w:val="white"/>
          <w:lang w:val="en-US" w:eastAsia="zh-CN"/>
        </w:rPr>
        <w:t>Address</w:t>
      </w:r>
      <w:r w:rsidRPr="00BA389E">
        <w:rPr>
          <w:rFonts w:cs="Arial"/>
          <w:color w:val="0000FF"/>
          <w:sz w:val="20"/>
          <w:highlight w:val="white"/>
          <w:lang w:val="en-US" w:eastAsia="zh-CN"/>
        </w:rPr>
        <w:t>&gt;</w:t>
      </w:r>
      <w:r w:rsidRPr="00BA389E">
        <w:rPr>
          <w:rFonts w:cs="Arial"/>
          <w:color w:val="000000"/>
          <w:sz w:val="20"/>
          <w:highlight w:val="white"/>
          <w:lang w:val="en-US" w:eastAsia="zh-CN"/>
        </w:rPr>
        <w:t>987654321</w:t>
      </w:r>
      <w:r w:rsidRPr="00BA389E">
        <w:rPr>
          <w:rFonts w:cs="Arial"/>
          <w:color w:val="0000FF"/>
          <w:sz w:val="20"/>
          <w:highlight w:val="white"/>
          <w:lang w:val="en-US" w:eastAsia="zh-CN"/>
        </w:rPr>
        <w:t>&lt;/</w:t>
      </w:r>
      <w:r w:rsidRPr="00BA389E">
        <w:rPr>
          <w:rFonts w:cs="Arial"/>
          <w:color w:val="800000"/>
          <w:sz w:val="20"/>
          <w:highlight w:val="white"/>
          <w:lang w:val="en-US" w:eastAsia="zh-CN"/>
        </w:rPr>
        <w:t>Address</w:t>
      </w:r>
      <w:r w:rsidRPr="00BA389E">
        <w:rPr>
          <w:rFonts w:cs="Arial"/>
          <w:color w:val="0000FF"/>
          <w:sz w:val="20"/>
          <w:highlight w:val="white"/>
          <w:lang w:val="en-US" w:eastAsia="zh-CN"/>
        </w:rPr>
        <w:t>&gt;</w:t>
      </w:r>
    </w:p>
    <w:p w:rsidR="00BA389E" w:rsidRPr="00BA389E" w:rsidRDefault="00BA389E" w:rsidP="00BA389E">
      <w:pPr>
        <w:autoSpaceDE w:val="0"/>
        <w:autoSpaceDN w:val="0"/>
        <w:adjustRightInd w:val="0"/>
        <w:spacing w:before="0" w:after="0"/>
        <w:ind w:left="0"/>
        <w:rPr>
          <w:rFonts w:cs="Arial"/>
          <w:color w:val="000000"/>
          <w:sz w:val="20"/>
          <w:highlight w:val="white"/>
          <w:lang w:val="en-US" w:eastAsia="zh-CN"/>
        </w:rPr>
      </w:pP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FF"/>
          <w:sz w:val="20"/>
          <w:highlight w:val="white"/>
          <w:lang w:val="en-US" w:eastAsia="zh-CN"/>
        </w:rPr>
        <w:t>&lt;</w:t>
      </w:r>
      <w:r w:rsidRPr="00BA389E">
        <w:rPr>
          <w:rFonts w:cs="Arial"/>
          <w:color w:val="800000"/>
          <w:sz w:val="20"/>
          <w:highlight w:val="white"/>
          <w:lang w:val="en-US" w:eastAsia="zh-CN"/>
        </w:rPr>
        <w:t>AddressQualifier</w:t>
      </w:r>
      <w:r w:rsidRPr="00BA389E">
        <w:rPr>
          <w:rFonts w:cs="Arial"/>
          <w:color w:val="0000FF"/>
          <w:sz w:val="20"/>
          <w:highlight w:val="white"/>
          <w:lang w:val="en-US" w:eastAsia="zh-CN"/>
        </w:rPr>
        <w:t>&gt;</w:t>
      </w:r>
      <w:r w:rsidRPr="00BA389E">
        <w:rPr>
          <w:rFonts w:cs="Arial"/>
          <w:color w:val="000000"/>
          <w:sz w:val="20"/>
          <w:highlight w:val="white"/>
          <w:lang w:val="en-US" w:eastAsia="zh-CN"/>
        </w:rPr>
        <w:t>OrgNr-Avd</w:t>
      </w:r>
      <w:r w:rsidRPr="00BA389E">
        <w:rPr>
          <w:rFonts w:cs="Arial"/>
          <w:color w:val="0000FF"/>
          <w:sz w:val="20"/>
          <w:highlight w:val="white"/>
          <w:lang w:val="en-US" w:eastAsia="zh-CN"/>
        </w:rPr>
        <w:t>&lt;/</w:t>
      </w:r>
      <w:r w:rsidRPr="00BA389E">
        <w:rPr>
          <w:rFonts w:cs="Arial"/>
          <w:color w:val="800000"/>
          <w:sz w:val="20"/>
          <w:highlight w:val="white"/>
          <w:lang w:val="en-US" w:eastAsia="zh-CN"/>
        </w:rPr>
        <w:t>AddressQualifier</w:t>
      </w:r>
      <w:r w:rsidRPr="00BA389E">
        <w:rPr>
          <w:rFonts w:cs="Arial"/>
          <w:color w:val="0000FF"/>
          <w:sz w:val="20"/>
          <w:highlight w:val="white"/>
          <w:lang w:val="en-US" w:eastAsia="zh-CN"/>
        </w:rPr>
        <w:t>&gt;</w:t>
      </w:r>
    </w:p>
    <w:p w:rsidR="00BA389E" w:rsidRPr="00BA389E" w:rsidRDefault="00BA389E" w:rsidP="00BA389E">
      <w:pPr>
        <w:autoSpaceDE w:val="0"/>
        <w:autoSpaceDN w:val="0"/>
        <w:adjustRightInd w:val="0"/>
        <w:spacing w:before="0" w:after="0"/>
        <w:ind w:left="0"/>
        <w:rPr>
          <w:rFonts w:cs="Arial"/>
          <w:color w:val="000000"/>
          <w:sz w:val="20"/>
          <w:highlight w:val="white"/>
          <w:lang w:val="en-US" w:eastAsia="zh-CN"/>
        </w:rPr>
      </w:pP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FF"/>
          <w:sz w:val="20"/>
          <w:highlight w:val="white"/>
          <w:lang w:val="en-US" w:eastAsia="zh-CN"/>
        </w:rPr>
        <w:t>&lt;/</w:t>
      </w:r>
      <w:r w:rsidRPr="00BA389E">
        <w:rPr>
          <w:rFonts w:cs="Arial"/>
          <w:color w:val="800000"/>
          <w:sz w:val="20"/>
          <w:highlight w:val="white"/>
          <w:lang w:val="en-US" w:eastAsia="zh-CN"/>
        </w:rPr>
        <w:t>MessageRecipient</w:t>
      </w:r>
      <w:r w:rsidRPr="00BA389E">
        <w:rPr>
          <w:rFonts w:cs="Arial"/>
          <w:color w:val="0000FF"/>
          <w:sz w:val="20"/>
          <w:highlight w:val="white"/>
          <w:lang w:val="en-US" w:eastAsia="zh-CN"/>
        </w:rPr>
        <w:t>&gt;</w:t>
      </w:r>
    </w:p>
    <w:p w:rsidR="00BA389E" w:rsidRPr="00BA389E" w:rsidRDefault="00BA389E" w:rsidP="00BA389E">
      <w:pPr>
        <w:autoSpaceDE w:val="0"/>
        <w:autoSpaceDN w:val="0"/>
        <w:adjustRightInd w:val="0"/>
        <w:spacing w:before="0" w:after="0"/>
        <w:ind w:left="0"/>
        <w:rPr>
          <w:rFonts w:cs="Arial"/>
          <w:color w:val="000000"/>
          <w:sz w:val="20"/>
          <w:highlight w:val="white"/>
          <w:lang w:val="en-US" w:eastAsia="zh-CN"/>
        </w:rPr>
      </w:pP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FF"/>
          <w:sz w:val="20"/>
          <w:highlight w:val="white"/>
          <w:lang w:val="en-US" w:eastAsia="zh-CN"/>
        </w:rPr>
        <w:t>&lt;</w:t>
      </w:r>
      <w:r w:rsidRPr="00BA389E">
        <w:rPr>
          <w:rFonts w:cs="Arial"/>
          <w:color w:val="800000"/>
          <w:sz w:val="20"/>
          <w:highlight w:val="white"/>
          <w:lang w:val="en-US" w:eastAsia="zh-CN"/>
        </w:rPr>
        <w:t>Attachment</w:t>
      </w:r>
      <w:r w:rsidRPr="00BA389E">
        <w:rPr>
          <w:rFonts w:cs="Arial"/>
          <w:color w:val="FF0000"/>
          <w:sz w:val="20"/>
          <w:highlight w:val="white"/>
          <w:lang w:val="en-US" w:eastAsia="zh-CN"/>
        </w:rPr>
        <w:t xml:space="preserve"> type</w:t>
      </w:r>
      <w:r w:rsidRPr="00BA389E">
        <w:rPr>
          <w:rFonts w:cs="Arial"/>
          <w:color w:val="0000FF"/>
          <w:sz w:val="20"/>
          <w:highlight w:val="white"/>
          <w:lang w:val="en-US" w:eastAsia="zh-CN"/>
        </w:rPr>
        <w:t>="</w:t>
      </w:r>
      <w:r w:rsidRPr="00BA389E">
        <w:rPr>
          <w:rFonts w:cs="Arial"/>
          <w:color w:val="000000"/>
          <w:sz w:val="20"/>
          <w:highlight w:val="white"/>
          <w:lang w:val="en-US" w:eastAsia="zh-CN"/>
        </w:rPr>
        <w:t>INCLUDED</w:t>
      </w:r>
      <w:r w:rsidRPr="00BA389E">
        <w:rPr>
          <w:rFonts w:cs="Arial"/>
          <w:color w:val="0000FF"/>
          <w:sz w:val="20"/>
          <w:highlight w:val="white"/>
          <w:lang w:val="en-US" w:eastAsia="zh-CN"/>
        </w:rPr>
        <w:t>"&gt;</w:t>
      </w:r>
    </w:p>
    <w:p w:rsidR="00BA389E" w:rsidRPr="00BA389E" w:rsidRDefault="00BA389E" w:rsidP="00BA389E">
      <w:pPr>
        <w:autoSpaceDE w:val="0"/>
        <w:autoSpaceDN w:val="0"/>
        <w:adjustRightInd w:val="0"/>
        <w:spacing w:before="0" w:after="0"/>
        <w:ind w:left="0"/>
        <w:rPr>
          <w:rFonts w:cs="Arial"/>
          <w:color w:val="000000"/>
          <w:sz w:val="20"/>
          <w:highlight w:val="white"/>
          <w:lang w:val="en-US" w:eastAsia="zh-CN"/>
        </w:rPr>
      </w:pP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FF"/>
          <w:sz w:val="20"/>
          <w:highlight w:val="white"/>
          <w:lang w:val="en-US" w:eastAsia="zh-CN"/>
        </w:rPr>
        <w:t>&lt;</w:t>
      </w:r>
      <w:r w:rsidRPr="00BA389E">
        <w:rPr>
          <w:rFonts w:cs="Arial"/>
          <w:color w:val="800000"/>
          <w:sz w:val="20"/>
          <w:highlight w:val="white"/>
          <w:lang w:val="en-US" w:eastAsia="zh-CN"/>
        </w:rPr>
        <w:t>AttachmentNumber</w:t>
      </w:r>
      <w:r w:rsidRPr="00BA389E">
        <w:rPr>
          <w:rFonts w:cs="Arial"/>
          <w:color w:val="0000FF"/>
          <w:sz w:val="20"/>
          <w:highlight w:val="white"/>
          <w:lang w:val="en-US" w:eastAsia="zh-CN"/>
        </w:rPr>
        <w:t>&gt;</w:t>
      </w:r>
      <w:r w:rsidRPr="00BA389E">
        <w:rPr>
          <w:rFonts w:cs="Arial"/>
          <w:color w:val="000000"/>
          <w:sz w:val="20"/>
          <w:highlight w:val="white"/>
          <w:lang w:val="en-US" w:eastAsia="zh-CN"/>
        </w:rPr>
        <w:t>1</w:t>
      </w:r>
      <w:r w:rsidRPr="00BA389E">
        <w:rPr>
          <w:rFonts w:cs="Arial"/>
          <w:color w:val="0000FF"/>
          <w:sz w:val="20"/>
          <w:highlight w:val="white"/>
          <w:lang w:val="en-US" w:eastAsia="zh-CN"/>
        </w:rPr>
        <w:t>&lt;/</w:t>
      </w:r>
      <w:r w:rsidRPr="00BA389E">
        <w:rPr>
          <w:rFonts w:cs="Arial"/>
          <w:color w:val="800000"/>
          <w:sz w:val="20"/>
          <w:highlight w:val="white"/>
          <w:lang w:val="en-US" w:eastAsia="zh-CN"/>
        </w:rPr>
        <w:t>AttachmentNumber</w:t>
      </w:r>
      <w:r w:rsidRPr="00BA389E">
        <w:rPr>
          <w:rFonts w:cs="Arial"/>
          <w:color w:val="0000FF"/>
          <w:sz w:val="20"/>
          <w:highlight w:val="white"/>
          <w:lang w:val="en-US" w:eastAsia="zh-CN"/>
        </w:rPr>
        <w:t>&gt;</w:t>
      </w:r>
    </w:p>
    <w:p w:rsidR="00BA389E" w:rsidRPr="00BA389E" w:rsidRDefault="00BA389E" w:rsidP="00BA389E">
      <w:pPr>
        <w:autoSpaceDE w:val="0"/>
        <w:autoSpaceDN w:val="0"/>
        <w:adjustRightInd w:val="0"/>
        <w:spacing w:before="0" w:after="0"/>
        <w:ind w:left="0"/>
        <w:rPr>
          <w:rFonts w:cs="Arial"/>
          <w:color w:val="000000"/>
          <w:sz w:val="20"/>
          <w:highlight w:val="white"/>
          <w:lang w:val="en-US" w:eastAsia="zh-CN"/>
        </w:rPr>
      </w:pP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FF"/>
          <w:sz w:val="20"/>
          <w:highlight w:val="white"/>
          <w:lang w:val="en-US" w:eastAsia="zh-CN"/>
        </w:rPr>
        <w:t>&lt;</w:t>
      </w:r>
      <w:r w:rsidRPr="00BA389E">
        <w:rPr>
          <w:rFonts w:cs="Arial"/>
          <w:color w:val="800000"/>
          <w:sz w:val="20"/>
          <w:highlight w:val="white"/>
          <w:lang w:val="en-US" w:eastAsia="zh-CN"/>
        </w:rPr>
        <w:t>CopyIndicator</w:t>
      </w:r>
      <w:r w:rsidRPr="00BA389E">
        <w:rPr>
          <w:rFonts w:cs="Arial"/>
          <w:color w:val="0000FF"/>
          <w:sz w:val="20"/>
          <w:highlight w:val="white"/>
          <w:lang w:val="en-US" w:eastAsia="zh-CN"/>
        </w:rPr>
        <w:t>&gt;</w:t>
      </w:r>
      <w:r w:rsidRPr="00BA389E">
        <w:rPr>
          <w:rFonts w:cs="Arial"/>
          <w:color w:val="000000"/>
          <w:sz w:val="20"/>
          <w:highlight w:val="white"/>
          <w:lang w:val="en-US" w:eastAsia="zh-CN"/>
        </w:rPr>
        <w:t>NO</w:t>
      </w:r>
      <w:r w:rsidRPr="00BA389E">
        <w:rPr>
          <w:rFonts w:cs="Arial"/>
          <w:color w:val="0000FF"/>
          <w:sz w:val="20"/>
          <w:highlight w:val="white"/>
          <w:lang w:val="en-US" w:eastAsia="zh-CN"/>
        </w:rPr>
        <w:t>&lt;/</w:t>
      </w:r>
      <w:r w:rsidRPr="00BA389E">
        <w:rPr>
          <w:rFonts w:cs="Arial"/>
          <w:color w:val="800000"/>
          <w:sz w:val="20"/>
          <w:highlight w:val="white"/>
          <w:lang w:val="en-US" w:eastAsia="zh-CN"/>
        </w:rPr>
        <w:t>CopyIndicator</w:t>
      </w:r>
      <w:r w:rsidRPr="00BA389E">
        <w:rPr>
          <w:rFonts w:cs="Arial"/>
          <w:color w:val="0000FF"/>
          <w:sz w:val="20"/>
          <w:highlight w:val="white"/>
          <w:lang w:val="en-US" w:eastAsia="zh-CN"/>
        </w:rPr>
        <w:t>&gt;</w:t>
      </w:r>
    </w:p>
    <w:p w:rsidR="00BA389E" w:rsidRPr="00BA389E" w:rsidRDefault="00BA389E" w:rsidP="00BA389E">
      <w:pPr>
        <w:autoSpaceDE w:val="0"/>
        <w:autoSpaceDN w:val="0"/>
        <w:adjustRightInd w:val="0"/>
        <w:spacing w:before="0" w:after="0"/>
        <w:ind w:left="0"/>
        <w:rPr>
          <w:rFonts w:cs="Arial"/>
          <w:color w:val="000000"/>
          <w:sz w:val="20"/>
          <w:highlight w:val="white"/>
          <w:lang w:val="en-US" w:eastAsia="zh-CN"/>
        </w:rPr>
      </w:pP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FF"/>
          <w:sz w:val="20"/>
          <w:highlight w:val="white"/>
          <w:lang w:val="en-US" w:eastAsia="zh-CN"/>
        </w:rPr>
        <w:t>&lt;</w:t>
      </w:r>
      <w:r w:rsidRPr="00BA389E">
        <w:rPr>
          <w:rFonts w:cs="Arial"/>
          <w:color w:val="800000"/>
          <w:sz w:val="20"/>
          <w:highlight w:val="white"/>
          <w:lang w:val="en-US" w:eastAsia="zh-CN"/>
        </w:rPr>
        <w:t>CustomContent</w:t>
      </w:r>
      <w:r w:rsidRPr="00BA389E">
        <w:rPr>
          <w:rFonts w:cs="Arial"/>
          <w:color w:val="0000FF"/>
          <w:sz w:val="20"/>
          <w:highlight w:val="white"/>
          <w:lang w:val="en-US" w:eastAsia="zh-CN"/>
        </w:rPr>
        <w:t>&gt;</w:t>
      </w:r>
    </w:p>
    <w:p w:rsidR="00BA389E" w:rsidRPr="00BA389E" w:rsidRDefault="00BA389E" w:rsidP="00BA389E">
      <w:pPr>
        <w:autoSpaceDE w:val="0"/>
        <w:autoSpaceDN w:val="0"/>
        <w:adjustRightInd w:val="0"/>
        <w:spacing w:before="0" w:after="0"/>
        <w:ind w:left="0"/>
        <w:rPr>
          <w:rFonts w:cs="Arial"/>
          <w:color w:val="000000"/>
          <w:sz w:val="20"/>
          <w:highlight w:val="white"/>
          <w:lang w:val="en-US" w:eastAsia="zh-CN"/>
        </w:rPr>
      </w:pP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FF"/>
          <w:sz w:val="20"/>
          <w:highlight w:val="white"/>
          <w:lang w:val="en-US" w:eastAsia="zh-CN"/>
        </w:rPr>
        <w:t>&lt;</w:t>
      </w:r>
      <w:r w:rsidRPr="00BA389E">
        <w:rPr>
          <w:rFonts w:cs="Arial"/>
          <w:color w:val="800000"/>
          <w:sz w:val="20"/>
          <w:highlight w:val="white"/>
          <w:lang w:val="en-US" w:eastAsia="zh-CN"/>
        </w:rPr>
        <w:t>Base64</w:t>
      </w:r>
      <w:r w:rsidRPr="00BA389E">
        <w:rPr>
          <w:rFonts w:cs="Arial"/>
          <w:color w:val="0000FF"/>
          <w:sz w:val="20"/>
          <w:highlight w:val="white"/>
          <w:lang w:val="en-US" w:eastAsia="zh-CN"/>
        </w:rPr>
        <w:t>&gt;</w:t>
      </w:r>
      <w:r w:rsidRPr="00BA389E">
        <w:rPr>
          <w:rFonts w:cs="Arial"/>
          <w:color w:val="000000"/>
          <w:sz w:val="20"/>
          <w:highlight w:val="white"/>
          <w:lang w:val="en-US" w:eastAsia="zh-CN"/>
        </w:rPr>
        <w:t>1234</w:t>
      </w:r>
      <w:r w:rsidRPr="00BA389E">
        <w:rPr>
          <w:rFonts w:cs="Arial"/>
          <w:color w:val="0000FF"/>
          <w:sz w:val="20"/>
          <w:highlight w:val="white"/>
          <w:lang w:val="en-US" w:eastAsia="zh-CN"/>
        </w:rPr>
        <w:t>&lt;/</w:t>
      </w:r>
      <w:r w:rsidRPr="00BA389E">
        <w:rPr>
          <w:rFonts w:cs="Arial"/>
          <w:color w:val="800000"/>
          <w:sz w:val="20"/>
          <w:highlight w:val="white"/>
          <w:lang w:val="en-US" w:eastAsia="zh-CN"/>
        </w:rPr>
        <w:t>Base64</w:t>
      </w:r>
      <w:r w:rsidRPr="00BA389E">
        <w:rPr>
          <w:rFonts w:cs="Arial"/>
          <w:color w:val="0000FF"/>
          <w:sz w:val="20"/>
          <w:highlight w:val="white"/>
          <w:lang w:val="en-US" w:eastAsia="zh-CN"/>
        </w:rPr>
        <w:t>&gt;</w:t>
      </w:r>
    </w:p>
    <w:p w:rsidR="00BA389E" w:rsidRPr="00BA389E" w:rsidRDefault="00BA389E" w:rsidP="00BA389E">
      <w:pPr>
        <w:autoSpaceDE w:val="0"/>
        <w:autoSpaceDN w:val="0"/>
        <w:adjustRightInd w:val="0"/>
        <w:spacing w:before="0" w:after="0"/>
        <w:ind w:left="0"/>
        <w:rPr>
          <w:rFonts w:cs="Arial"/>
          <w:color w:val="000000"/>
          <w:sz w:val="20"/>
          <w:highlight w:val="white"/>
          <w:lang w:val="en-US" w:eastAsia="zh-CN"/>
        </w:rPr>
      </w:pP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FF"/>
          <w:sz w:val="20"/>
          <w:highlight w:val="white"/>
          <w:lang w:val="en-US" w:eastAsia="zh-CN"/>
        </w:rPr>
        <w:t>&lt;/</w:t>
      </w:r>
      <w:r w:rsidRPr="00BA389E">
        <w:rPr>
          <w:rFonts w:cs="Arial"/>
          <w:color w:val="800000"/>
          <w:sz w:val="20"/>
          <w:highlight w:val="white"/>
          <w:lang w:val="en-US" w:eastAsia="zh-CN"/>
        </w:rPr>
        <w:t>CustomContent</w:t>
      </w:r>
      <w:r w:rsidRPr="00BA389E">
        <w:rPr>
          <w:rFonts w:cs="Arial"/>
          <w:color w:val="0000FF"/>
          <w:sz w:val="20"/>
          <w:highlight w:val="white"/>
          <w:lang w:val="en-US" w:eastAsia="zh-CN"/>
        </w:rPr>
        <w:t>&gt;</w:t>
      </w:r>
    </w:p>
    <w:p w:rsidR="00BA389E" w:rsidRPr="00BA389E" w:rsidRDefault="00BA389E" w:rsidP="00BA389E">
      <w:pPr>
        <w:autoSpaceDE w:val="0"/>
        <w:autoSpaceDN w:val="0"/>
        <w:adjustRightInd w:val="0"/>
        <w:spacing w:before="0" w:after="0"/>
        <w:ind w:left="0"/>
        <w:rPr>
          <w:rFonts w:cs="Arial"/>
          <w:color w:val="000000"/>
          <w:sz w:val="20"/>
          <w:highlight w:val="white"/>
          <w:lang w:val="en-US" w:eastAsia="zh-CN"/>
        </w:rPr>
      </w:pPr>
      <w:r w:rsidRPr="00BA389E">
        <w:rPr>
          <w:rFonts w:cs="Arial"/>
          <w:color w:val="000000"/>
          <w:sz w:val="20"/>
          <w:highlight w:val="white"/>
          <w:lang w:val="en-US" w:eastAsia="zh-CN"/>
        </w:rPr>
        <w:tab/>
      </w:r>
      <w:r w:rsidRPr="00BA389E">
        <w:rPr>
          <w:rFonts w:cs="Arial"/>
          <w:color w:val="000000"/>
          <w:sz w:val="20"/>
          <w:highlight w:val="white"/>
          <w:lang w:val="en-US" w:eastAsia="zh-CN"/>
        </w:rPr>
        <w:tab/>
      </w:r>
      <w:r w:rsidRPr="00BA389E">
        <w:rPr>
          <w:rFonts w:cs="Arial"/>
          <w:color w:val="0000FF"/>
          <w:sz w:val="20"/>
          <w:highlight w:val="white"/>
          <w:lang w:val="en-US" w:eastAsia="zh-CN"/>
        </w:rPr>
        <w:t>&lt;/</w:t>
      </w:r>
      <w:r w:rsidRPr="00BA389E">
        <w:rPr>
          <w:rFonts w:cs="Arial"/>
          <w:color w:val="800000"/>
          <w:sz w:val="20"/>
          <w:highlight w:val="white"/>
          <w:lang w:val="en-US" w:eastAsia="zh-CN"/>
        </w:rPr>
        <w:t>Attachment</w:t>
      </w:r>
      <w:r w:rsidRPr="00BA389E">
        <w:rPr>
          <w:rFonts w:cs="Arial"/>
          <w:color w:val="0000FF"/>
          <w:sz w:val="20"/>
          <w:highlight w:val="white"/>
          <w:lang w:val="en-US" w:eastAsia="zh-CN"/>
        </w:rPr>
        <w:t>&gt;</w:t>
      </w:r>
    </w:p>
    <w:p w:rsidR="00BA389E" w:rsidRPr="00BA389E" w:rsidRDefault="00BA389E" w:rsidP="00BA389E">
      <w:pPr>
        <w:autoSpaceDE w:val="0"/>
        <w:autoSpaceDN w:val="0"/>
        <w:adjustRightInd w:val="0"/>
        <w:spacing w:before="0" w:after="0"/>
        <w:ind w:left="0"/>
        <w:rPr>
          <w:rFonts w:cs="Arial"/>
          <w:color w:val="000000"/>
          <w:sz w:val="20"/>
          <w:highlight w:val="white"/>
          <w:lang w:val="en-US" w:eastAsia="zh-CN"/>
        </w:rPr>
      </w:pPr>
      <w:r w:rsidRPr="00BA389E">
        <w:rPr>
          <w:rFonts w:cs="Arial"/>
          <w:color w:val="000000"/>
          <w:sz w:val="20"/>
          <w:highlight w:val="white"/>
          <w:lang w:val="en-US" w:eastAsia="zh-CN"/>
        </w:rPr>
        <w:tab/>
      </w:r>
      <w:r w:rsidRPr="00BA389E">
        <w:rPr>
          <w:rFonts w:cs="Arial"/>
          <w:color w:val="0000FF"/>
          <w:sz w:val="20"/>
          <w:highlight w:val="white"/>
          <w:lang w:val="en-US" w:eastAsia="zh-CN"/>
        </w:rPr>
        <w:t>&lt;/</w:t>
      </w:r>
      <w:r w:rsidRPr="00BA389E">
        <w:rPr>
          <w:rFonts w:cs="Arial"/>
          <w:color w:val="800000"/>
          <w:sz w:val="20"/>
          <w:highlight w:val="white"/>
          <w:lang w:val="en-US" w:eastAsia="zh-CN"/>
        </w:rPr>
        <w:t>MessageHeader</w:t>
      </w:r>
      <w:r w:rsidRPr="00BA389E">
        <w:rPr>
          <w:rFonts w:cs="Arial"/>
          <w:color w:val="0000FF"/>
          <w:sz w:val="20"/>
          <w:highlight w:val="white"/>
          <w:lang w:val="en-US" w:eastAsia="zh-CN"/>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w:t>
      </w:r>
      <w:r w:rsidRPr="001C7772">
        <w:rPr>
          <w:rFonts w:ascii="Times New Roman" w:hAnsi="Times New Roman"/>
          <w:color w:val="FF0000"/>
          <w:szCs w:val="22"/>
          <w:highlight w:val="white"/>
          <w:lang w:val="en-US" w:eastAsia="en-US"/>
        </w:rPr>
        <w:t xml:space="preserve"> MessageVersion</w:t>
      </w:r>
      <w:r w:rsidRPr="001C7772">
        <w:rPr>
          <w:rFonts w:ascii="Times New Roman" w:hAnsi="Times New Roman"/>
          <w:color w:val="0000FF"/>
          <w:szCs w:val="22"/>
          <w:highlight w:val="white"/>
          <w:lang w:val="en-US" w:eastAsia="en-US"/>
        </w:rPr>
        <w:t>="</w:t>
      </w:r>
      <w:r w:rsidRPr="001C7772">
        <w:rPr>
          <w:rFonts w:ascii="Times New Roman" w:hAnsi="Times New Roman"/>
          <w:color w:val="000000"/>
          <w:szCs w:val="22"/>
          <w:highlight w:val="white"/>
          <w:lang w:val="en-US" w:eastAsia="en-US"/>
        </w:rPr>
        <w:t>3.</w:t>
      </w:r>
      <w:r w:rsidR="00F60B03">
        <w:rPr>
          <w:rFonts w:ascii="Times New Roman" w:hAnsi="Times New Roman"/>
          <w:color w:val="000000"/>
          <w:szCs w:val="22"/>
          <w:highlight w:val="white"/>
          <w:lang w:val="en-US" w:eastAsia="en-US"/>
        </w:rPr>
        <w:t>4</w:t>
      </w:r>
      <w:r w:rsidR="00BA389E">
        <w:rPr>
          <w:rFonts w:ascii="Times New Roman" w:hAnsi="Times New Roman"/>
          <w:color w:val="000000"/>
          <w:szCs w:val="22"/>
          <w:highlight w:val="white"/>
          <w:lang w:val="en-US" w:eastAsia="en-US"/>
        </w:rPr>
        <w:t>.1</w:t>
      </w:r>
      <w:r w:rsidRPr="001C7772">
        <w:rPr>
          <w:rFonts w:ascii="Times New Roman" w:hAnsi="Times New Roman"/>
          <w:color w:val="0000FF"/>
          <w:szCs w:val="22"/>
          <w:highlight w:val="white"/>
          <w:lang w:val="en-US" w:eastAsia="en-US"/>
        </w:rPr>
        <w:t>"</w:t>
      </w:r>
      <w:r w:rsidRPr="001C7772">
        <w:rPr>
          <w:rFonts w:ascii="Times New Roman" w:hAnsi="Times New Roman"/>
          <w:color w:val="FF0000"/>
          <w:szCs w:val="22"/>
          <w:highlight w:val="white"/>
          <w:lang w:val="en-US" w:eastAsia="en-US"/>
        </w:rPr>
        <w:t xml:space="preserve"> MessageOwner</w:t>
      </w:r>
      <w:r w:rsidRPr="001C7772">
        <w:rPr>
          <w:rFonts w:ascii="Times New Roman" w:hAnsi="Times New Roman"/>
          <w:color w:val="0000FF"/>
          <w:szCs w:val="22"/>
          <w:highlight w:val="white"/>
          <w:lang w:val="en-US" w:eastAsia="en-US"/>
        </w:rPr>
        <w:t>="</w:t>
      </w:r>
      <w:r w:rsidRPr="001C7772">
        <w:rPr>
          <w:rFonts w:ascii="Times New Roman" w:hAnsi="Times New Roman"/>
          <w:color w:val="000000"/>
          <w:szCs w:val="22"/>
          <w:highlight w:val="white"/>
          <w:lang w:val="en-US" w:eastAsia="en-US"/>
        </w:rPr>
        <w:t>e2b</w:t>
      </w:r>
      <w:r w:rsidRPr="001C7772">
        <w:rPr>
          <w:rFonts w:ascii="Times New Roman" w:hAnsi="Times New Roman"/>
          <w:color w:val="0000FF"/>
          <w:szCs w:val="22"/>
          <w:highlight w:val="white"/>
          <w:lang w:val="en-US" w:eastAsia="en-US"/>
        </w:rPr>
        <w:t>"</w:t>
      </w:r>
      <w:r w:rsidRPr="001C7772">
        <w:rPr>
          <w:rFonts w:ascii="Times New Roman" w:hAnsi="Times New Roman"/>
          <w:color w:val="FF0000"/>
          <w:szCs w:val="22"/>
          <w:highlight w:val="white"/>
          <w:lang w:val="en-US" w:eastAsia="en-US"/>
        </w:rPr>
        <w:t xml:space="preserve"> MessageType</w:t>
      </w:r>
      <w:r w:rsidRPr="001C7772">
        <w:rPr>
          <w:rFonts w:ascii="Times New Roman" w:hAnsi="Times New Roman"/>
          <w:color w:val="0000FF"/>
          <w:szCs w:val="22"/>
          <w:highlight w:val="white"/>
          <w:lang w:val="en-US" w:eastAsia="en-US"/>
        </w:rPr>
        <w:t>="</w:t>
      </w:r>
      <w:r w:rsidRPr="001C7772">
        <w:rPr>
          <w:rFonts w:ascii="Times New Roman" w:hAnsi="Times New Roman"/>
          <w:color w:val="000000"/>
          <w:szCs w:val="22"/>
          <w:highlight w:val="white"/>
          <w:lang w:val="en-US" w:eastAsia="en-US"/>
        </w:rPr>
        <w:t>Invoice</w:t>
      </w:r>
      <w:r w:rsidRPr="001C7772">
        <w:rPr>
          <w:rFonts w:ascii="Times New Roman" w:hAnsi="Times New Roman"/>
          <w:color w:val="0000FF"/>
          <w:szCs w:val="22"/>
          <w:highlight w:val="white"/>
          <w:lang w:val="en-US" w:eastAsia="en-US"/>
        </w:rPr>
        <w:t>"</w:t>
      </w:r>
      <w:r w:rsidRPr="001C7772">
        <w:rPr>
          <w:rFonts w:ascii="Times New Roman" w:hAnsi="Times New Roman"/>
          <w:color w:val="FF0000"/>
          <w:szCs w:val="22"/>
          <w:highlight w:val="white"/>
          <w:lang w:val="en-US" w:eastAsia="en-US"/>
        </w:rPr>
        <w:t xml:space="preserve"> language</w:t>
      </w:r>
      <w:r w:rsidRPr="001C7772">
        <w:rPr>
          <w:rFonts w:ascii="Times New Roman" w:hAnsi="Times New Roman"/>
          <w:color w:val="0000FF"/>
          <w:szCs w:val="22"/>
          <w:highlight w:val="white"/>
          <w:lang w:val="en-US" w:eastAsia="en-US"/>
        </w:rPr>
        <w:t>="</w:t>
      </w:r>
      <w:r w:rsidRPr="001C7772">
        <w:rPr>
          <w:rFonts w:ascii="Times New Roman" w:hAnsi="Times New Roman"/>
          <w:color w:val="000000"/>
          <w:szCs w:val="22"/>
          <w:highlight w:val="white"/>
          <w:lang w:val="en-US" w:eastAsia="en-US"/>
        </w:rPr>
        <w:t>NO</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MessageNumber</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1</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MessageNumber</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MessageTimestamp</w:t>
      </w:r>
      <w:r w:rsidRPr="001C7772">
        <w:rPr>
          <w:rFonts w:ascii="Times New Roman" w:hAnsi="Times New Roman"/>
          <w:color w:val="0000FF"/>
          <w:szCs w:val="22"/>
          <w:highlight w:val="white"/>
          <w:lang w:val="en-US" w:eastAsia="en-US"/>
        </w:rPr>
        <w:t>&gt;</w:t>
      </w:r>
      <w:r w:rsidR="00BA389E">
        <w:rPr>
          <w:rFonts w:ascii="Times New Roman" w:hAnsi="Times New Roman"/>
          <w:color w:val="000000"/>
          <w:szCs w:val="22"/>
          <w:highlight w:val="white"/>
          <w:lang w:val="en-US" w:eastAsia="en-US"/>
        </w:rPr>
        <w:t>2011-12-16</w:t>
      </w:r>
      <w:r w:rsidR="006E558B">
        <w:rPr>
          <w:rFonts w:ascii="Times New Roman" w:hAnsi="Times New Roman"/>
          <w:color w:val="000000"/>
          <w:szCs w:val="22"/>
          <w:highlight w:val="white"/>
          <w:lang w:val="en-US" w:eastAsia="en-US"/>
        </w:rPr>
        <w:t>T09:30:47</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MessageTimestamp</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NumberOfLines</w:t>
      </w:r>
      <w:r w:rsidRPr="001C7772">
        <w:rPr>
          <w:rFonts w:ascii="Times New Roman" w:hAnsi="Times New Roman"/>
          <w:color w:val="0000FF"/>
          <w:szCs w:val="22"/>
          <w:highlight w:val="white"/>
          <w:lang w:val="en-US" w:eastAsia="en-US"/>
        </w:rPr>
        <w:t>&gt;</w:t>
      </w:r>
      <w:r w:rsidR="00BC65FA" w:rsidRPr="001C7772">
        <w:rPr>
          <w:rFonts w:ascii="Times New Roman" w:hAnsi="Times New Roman"/>
          <w:color w:val="000000"/>
          <w:szCs w:val="22"/>
          <w:highlight w:val="white"/>
          <w:lang w:val="en-US" w:eastAsia="en-US"/>
        </w:rPr>
        <w:t>1</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NumberOfLines</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InvoiceHeader</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lastRenderedPageBreak/>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InvoiceType</w:t>
      </w:r>
      <w:r w:rsidRPr="001C7772">
        <w:rPr>
          <w:rFonts w:ascii="Times New Roman" w:hAnsi="Times New Roman"/>
          <w:color w:val="FF0000"/>
          <w:szCs w:val="22"/>
          <w:highlight w:val="white"/>
          <w:lang w:val="en-US" w:eastAsia="en-US"/>
        </w:rPr>
        <w:t xml:space="preserve"> codetext</w:t>
      </w:r>
      <w:r w:rsidRPr="001C7772">
        <w:rPr>
          <w:rFonts w:ascii="Times New Roman" w:hAnsi="Times New Roman"/>
          <w:color w:val="0000FF"/>
          <w:szCs w:val="22"/>
          <w:highlight w:val="white"/>
          <w:lang w:val="en-US" w:eastAsia="en-US"/>
        </w:rPr>
        <w:t>="</w:t>
      </w:r>
      <w:r w:rsidRPr="001C7772">
        <w:rPr>
          <w:rFonts w:ascii="Times New Roman" w:hAnsi="Times New Roman"/>
          <w:color w:val="000000"/>
          <w:szCs w:val="22"/>
          <w:highlight w:val="white"/>
          <w:lang w:val="en-US" w:eastAsia="en-US"/>
        </w:rPr>
        <w:t>Invoice</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380</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InvoiceType</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InvoiceStatus</w:t>
      </w:r>
      <w:r w:rsidRPr="001C7772">
        <w:rPr>
          <w:rFonts w:ascii="Times New Roman" w:hAnsi="Times New Roman"/>
          <w:color w:val="FF0000"/>
          <w:szCs w:val="22"/>
          <w:highlight w:val="white"/>
          <w:lang w:val="en-US" w:eastAsia="en-US"/>
        </w:rPr>
        <w:t xml:space="preserve"> codetext</w:t>
      </w:r>
      <w:r w:rsidRPr="001C7772">
        <w:rPr>
          <w:rFonts w:ascii="Times New Roman" w:hAnsi="Times New Roman"/>
          <w:color w:val="0000FF"/>
          <w:szCs w:val="22"/>
          <w:highlight w:val="white"/>
          <w:lang w:val="en-US" w:eastAsia="en-US"/>
        </w:rPr>
        <w:t>="</w:t>
      </w:r>
      <w:r w:rsidRPr="001C7772">
        <w:rPr>
          <w:rFonts w:ascii="Times New Roman" w:hAnsi="Times New Roman"/>
          <w:color w:val="000000"/>
          <w:szCs w:val="22"/>
          <w:highlight w:val="white"/>
          <w:lang w:val="en-US" w:eastAsia="en-US"/>
        </w:rPr>
        <w:t>Original</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9</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InvoiceStatus</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InvoiceNumber</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1</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InvoiceNumber</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InvoiceDate</w:t>
      </w:r>
      <w:r w:rsidRPr="001C7772">
        <w:rPr>
          <w:rFonts w:ascii="Times New Roman" w:hAnsi="Times New Roman"/>
          <w:color w:val="0000FF"/>
          <w:szCs w:val="22"/>
          <w:highlight w:val="white"/>
          <w:lang w:val="en-US" w:eastAsia="en-US"/>
        </w:rPr>
        <w:t>&gt;</w:t>
      </w:r>
      <w:r w:rsidR="00BA389E">
        <w:rPr>
          <w:rFonts w:ascii="Times New Roman" w:hAnsi="Times New Roman"/>
          <w:color w:val="000000"/>
          <w:szCs w:val="22"/>
          <w:highlight w:val="white"/>
          <w:lang w:val="en-US" w:eastAsia="en-US"/>
        </w:rPr>
        <w:t>2011-12-16</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InvoiceDate</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Supplier</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PartyId</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12345</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PartyId</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LocationId</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767676767</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LocationId</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Name</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Leverandør1</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Name</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ContactInformation</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PhoneNumber</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22220000</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PhoneNumber</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FaxNumber</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22222001</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FaxNumber</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EmailAddress</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post@leverandor1.no</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EmailAddress</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WebAddress</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www.leverandor1.no</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WebAddress</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ContactInformation</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StreetAddress</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Address1</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Storgata 1</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Address1</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PostalCode</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0101</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PostalCode</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PostalDistrict</w:t>
      </w:r>
      <w:r w:rsidRPr="001C7772">
        <w:rPr>
          <w:rFonts w:ascii="Times New Roman" w:hAnsi="Times New Roman"/>
          <w:color w:val="0000FF"/>
          <w:szCs w:val="22"/>
          <w:highlight w:val="white"/>
          <w:lang w:val="en-US" w:eastAsia="en-US"/>
        </w:rPr>
        <w:t>&gt;</w:t>
      </w:r>
      <w:smartTag w:uri="urn:schemas-microsoft-com:office:smarttags" w:element="City">
        <w:smartTag w:uri="urn:schemas-microsoft-com:office:smarttags" w:element="place">
          <w:r w:rsidRPr="001C7772">
            <w:rPr>
              <w:rFonts w:ascii="Times New Roman" w:hAnsi="Times New Roman"/>
              <w:color w:val="000000"/>
              <w:szCs w:val="22"/>
              <w:highlight w:val="white"/>
              <w:lang w:val="en-US" w:eastAsia="en-US"/>
            </w:rPr>
            <w:t>Oslo</w:t>
          </w:r>
        </w:smartTag>
      </w:smartTag>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PostalDistrict</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CountryCode</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NO</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CountryCode</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StreetAddress</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PostalAddress</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Address1</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Postboks 5</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Address1</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PostalCode</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0101</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PostalCode</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PostalDistrict</w:t>
      </w:r>
      <w:r w:rsidRPr="001C7772">
        <w:rPr>
          <w:rFonts w:ascii="Times New Roman" w:hAnsi="Times New Roman"/>
          <w:color w:val="0000FF"/>
          <w:szCs w:val="22"/>
          <w:highlight w:val="white"/>
          <w:lang w:val="en-US" w:eastAsia="en-US"/>
        </w:rPr>
        <w:t>&gt;</w:t>
      </w:r>
      <w:smartTag w:uri="urn:schemas-microsoft-com:office:smarttags" w:element="City">
        <w:smartTag w:uri="urn:schemas-microsoft-com:office:smarttags" w:element="place">
          <w:r w:rsidRPr="001C7772">
            <w:rPr>
              <w:rFonts w:ascii="Times New Roman" w:hAnsi="Times New Roman"/>
              <w:color w:val="000000"/>
              <w:szCs w:val="22"/>
              <w:highlight w:val="white"/>
              <w:lang w:val="en-US" w:eastAsia="en-US"/>
            </w:rPr>
            <w:t>Oslo</w:t>
          </w:r>
        </w:smartTag>
      </w:smartTag>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PostalDistrict</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CountryCode</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NO</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CountryCode</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PostalAddress</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ContactPerson</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Name</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Ole Olsen</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Name</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ContactInformation</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PhoneNumber</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90090900</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PhoneNumber</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EmailAddress</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ole@leverandor1.no</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EmailAddress</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ContactInformation</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Function</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Leder</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Function</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Department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IT</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Department</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ContactPerson</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OrgNumber</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987654321</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OrgNumber</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VatId</w:t>
      </w:r>
      <w:r w:rsidRPr="001C7772">
        <w:rPr>
          <w:rFonts w:ascii="Times New Roman" w:hAnsi="Times New Roman"/>
          <w:color w:val="0000FF"/>
          <w:szCs w:val="22"/>
          <w:highlight w:val="white"/>
          <w:lang w:val="en-US" w:eastAsia="en-US"/>
        </w:rPr>
        <w:t>&gt;</w:t>
      </w:r>
      <w:r w:rsidR="008D2005">
        <w:rPr>
          <w:rFonts w:ascii="Times New Roman" w:hAnsi="Times New Roman"/>
          <w:color w:val="000000"/>
          <w:szCs w:val="22"/>
          <w:highlight w:val="white"/>
          <w:lang w:val="en-US" w:eastAsia="en-US"/>
        </w:rPr>
        <w:t>NO</w:t>
      </w:r>
      <w:r w:rsidRPr="001C7772">
        <w:rPr>
          <w:rFonts w:ascii="Times New Roman" w:hAnsi="Times New Roman"/>
          <w:color w:val="000000"/>
          <w:szCs w:val="22"/>
          <w:highlight w:val="white"/>
          <w:lang w:val="en-US" w:eastAsia="en-US"/>
        </w:rPr>
        <w:t>987654321</w:t>
      </w:r>
      <w:r w:rsidR="008D2005">
        <w:rPr>
          <w:rFonts w:ascii="Times New Roman" w:hAnsi="Times New Roman"/>
          <w:color w:val="000000"/>
          <w:szCs w:val="22"/>
          <w:highlight w:val="white"/>
          <w:lang w:val="en-US" w:eastAsia="en-US"/>
        </w:rPr>
        <w:t>MVA</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VatId</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Department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IT</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Department</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AccountInformation</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AccountNumber</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5005050000</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AccountNumber</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AccountInformation</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ProjectRef</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Project1</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ProjectRef</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Supplier</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Buyer</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PartyId</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54321</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PartyId</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LocationId</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765432121</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LocationId</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Name</w:t>
      </w:r>
      <w:r w:rsidRPr="001C7772">
        <w:rPr>
          <w:rFonts w:ascii="Times New Roman" w:hAnsi="Times New Roman"/>
          <w:color w:val="0000FF"/>
          <w:szCs w:val="22"/>
          <w:highlight w:val="white"/>
          <w:lang w:val="en-US" w:eastAsia="en-US"/>
        </w:rPr>
        <w:t>&gt;</w:t>
      </w:r>
      <w:r w:rsidR="00BD6B60" w:rsidRPr="001C7772">
        <w:rPr>
          <w:rFonts w:ascii="Times New Roman" w:hAnsi="Times New Roman"/>
          <w:color w:val="000000"/>
          <w:szCs w:val="22"/>
          <w:highlight w:val="white"/>
          <w:lang w:val="en-US" w:eastAsia="en-US"/>
        </w:rPr>
        <w:t>Kjøper</w:t>
      </w:r>
      <w:r w:rsidRPr="001C7772">
        <w:rPr>
          <w:rFonts w:ascii="Times New Roman" w:hAnsi="Times New Roman"/>
          <w:color w:val="000000"/>
          <w:szCs w:val="22"/>
          <w:highlight w:val="white"/>
          <w:lang w:val="en-US" w:eastAsia="en-US"/>
        </w:rPr>
        <w:t>1</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Name</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ContactInformation</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PhoneNumber</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25252000</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PhoneNumber</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FaxNumber</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25252001</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FaxNumber</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EmailAddress</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post@</w:t>
      </w:r>
      <w:r w:rsidR="00BD6B60" w:rsidRPr="001C7772">
        <w:rPr>
          <w:rFonts w:ascii="Times New Roman" w:hAnsi="Times New Roman"/>
          <w:color w:val="000000"/>
          <w:szCs w:val="22"/>
          <w:highlight w:val="white"/>
          <w:lang w:val="en-US" w:eastAsia="en-US"/>
        </w:rPr>
        <w:t>Kjøper</w:t>
      </w:r>
      <w:r w:rsidRPr="001C7772">
        <w:rPr>
          <w:rFonts w:ascii="Times New Roman" w:hAnsi="Times New Roman"/>
          <w:color w:val="000000"/>
          <w:szCs w:val="22"/>
          <w:highlight w:val="white"/>
          <w:lang w:val="en-US" w:eastAsia="en-US"/>
        </w:rPr>
        <w:t>1.no</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EmailAddress</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WebAddress</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www.</w:t>
      </w:r>
      <w:r w:rsidR="00BD6B60" w:rsidRPr="001C7772">
        <w:rPr>
          <w:rFonts w:ascii="Times New Roman" w:hAnsi="Times New Roman"/>
          <w:color w:val="000000"/>
          <w:szCs w:val="22"/>
          <w:highlight w:val="white"/>
          <w:lang w:val="en-US" w:eastAsia="en-US"/>
        </w:rPr>
        <w:t>Kjøper</w:t>
      </w:r>
      <w:r w:rsidRPr="001C7772">
        <w:rPr>
          <w:rFonts w:ascii="Times New Roman" w:hAnsi="Times New Roman"/>
          <w:color w:val="000000"/>
          <w:szCs w:val="22"/>
          <w:highlight w:val="white"/>
          <w:lang w:val="en-US" w:eastAsia="en-US"/>
        </w:rPr>
        <w:t>1.no</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WebAddress</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lastRenderedPageBreak/>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ContactInformation</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StreetAddress</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Address1</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Lilleveien 1</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Address1</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PostalCode</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3000</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PostalCode</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PostalDistrict</w:t>
      </w:r>
      <w:r w:rsidRPr="001C7772">
        <w:rPr>
          <w:rFonts w:ascii="Times New Roman" w:hAnsi="Times New Roman"/>
          <w:color w:val="0000FF"/>
          <w:szCs w:val="22"/>
          <w:highlight w:val="white"/>
          <w:lang w:val="en-US" w:eastAsia="en-US"/>
        </w:rPr>
        <w:t>&gt;</w:t>
      </w:r>
      <w:smartTag w:uri="urn:schemas-microsoft-com:office:smarttags" w:element="City">
        <w:smartTag w:uri="urn:schemas-microsoft-com:office:smarttags" w:element="place">
          <w:r w:rsidRPr="001C7772">
            <w:rPr>
              <w:rFonts w:ascii="Times New Roman" w:hAnsi="Times New Roman"/>
              <w:color w:val="000000"/>
              <w:szCs w:val="22"/>
              <w:highlight w:val="white"/>
              <w:lang w:val="en-US" w:eastAsia="en-US"/>
            </w:rPr>
            <w:t>Drammen</w:t>
          </w:r>
        </w:smartTag>
      </w:smartTag>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PostalDistrict</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CountryCode</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NO</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CountryCode</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StreetAddress</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ContactPerson</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Name</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Hanne Hansen</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Name</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ContactInformation</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PhoneNumber</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40040400</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PhoneNumber</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EmailAddress</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hanne@</w:t>
      </w:r>
      <w:r w:rsidR="00BD6B60" w:rsidRPr="001C7772">
        <w:rPr>
          <w:rFonts w:ascii="Times New Roman" w:hAnsi="Times New Roman"/>
          <w:color w:val="000000"/>
          <w:szCs w:val="22"/>
          <w:highlight w:val="white"/>
          <w:lang w:val="en-US" w:eastAsia="en-US"/>
        </w:rPr>
        <w:t>Kjøper</w:t>
      </w:r>
      <w:r w:rsidRPr="001C7772">
        <w:rPr>
          <w:rFonts w:ascii="Times New Roman" w:hAnsi="Times New Roman"/>
          <w:color w:val="000000"/>
          <w:szCs w:val="22"/>
          <w:highlight w:val="white"/>
          <w:lang w:val="en-US" w:eastAsia="en-US"/>
        </w:rPr>
        <w:t>1.no</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EmailAddress</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ContactInformation</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ContactPerson</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OrgNumber</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998877665</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OrgNumber</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AccountInformation</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AccountNumber</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70007070000</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AccountNumber</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IbanNumber</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String</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IbanNumber</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SwiftNumber</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String</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SwiftNumber</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AccountInformation</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Buyer</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InvoiceReferences</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BuyersOrderNumber</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54321</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BuyersOrderNumber</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BuyersOrderDate</w:t>
      </w:r>
      <w:r w:rsidRPr="001C7772">
        <w:rPr>
          <w:rFonts w:ascii="Times New Roman" w:hAnsi="Times New Roman"/>
          <w:color w:val="0000FF"/>
          <w:szCs w:val="22"/>
          <w:highlight w:val="white"/>
          <w:lang w:val="en-US" w:eastAsia="en-US"/>
        </w:rPr>
        <w:t>&gt;</w:t>
      </w:r>
      <w:r w:rsidR="00BA389E">
        <w:rPr>
          <w:rFonts w:ascii="Times New Roman" w:hAnsi="Times New Roman"/>
          <w:color w:val="000000"/>
          <w:szCs w:val="22"/>
          <w:highlight w:val="white"/>
          <w:lang w:val="en-US" w:eastAsia="en-US"/>
        </w:rPr>
        <w:t>2011-12-10</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BuyersOrderDate</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eastAsia="en-US"/>
        </w:rPr>
        <w:t>&lt;</w:t>
      </w:r>
      <w:r w:rsidRPr="001C7772">
        <w:rPr>
          <w:rFonts w:ascii="Times New Roman" w:hAnsi="Times New Roman"/>
          <w:color w:val="800000"/>
          <w:szCs w:val="22"/>
          <w:highlight w:val="white"/>
          <w:lang w:eastAsia="en-US"/>
        </w:rPr>
        <w:t>DeliveryTerms</w:t>
      </w:r>
      <w:r w:rsidRPr="001C7772">
        <w:rPr>
          <w:rFonts w:ascii="Times New Roman" w:hAnsi="Times New Roman"/>
          <w:color w:val="0000FF"/>
          <w:szCs w:val="22"/>
          <w:highlight w:val="white"/>
          <w:lang w:eastAsia="en-US"/>
        </w:rPr>
        <w:t>&gt;</w:t>
      </w:r>
      <w:r w:rsidR="00356915" w:rsidRPr="001C7772">
        <w:rPr>
          <w:rFonts w:ascii="Times New Roman" w:hAnsi="Times New Roman"/>
          <w:color w:val="000000"/>
          <w:szCs w:val="22"/>
          <w:highlight w:val="white"/>
          <w:lang w:eastAsia="en-US"/>
        </w:rPr>
        <w:t>Fritt levert</w:t>
      </w:r>
      <w:r w:rsidR="005F0E74" w:rsidRPr="001C7772">
        <w:rPr>
          <w:rFonts w:ascii="Times New Roman" w:hAnsi="Times New Roman"/>
          <w:color w:val="000000"/>
          <w:szCs w:val="22"/>
          <w:highlight w:val="white"/>
          <w:lang w:eastAsia="en-US"/>
        </w:rPr>
        <w:t xml:space="preserve"> pr. bil</w:t>
      </w:r>
      <w:r w:rsidRPr="001C7772">
        <w:rPr>
          <w:rFonts w:ascii="Times New Roman" w:hAnsi="Times New Roman"/>
          <w:color w:val="0000FF"/>
          <w:szCs w:val="22"/>
          <w:highlight w:val="white"/>
          <w:lang w:eastAsia="en-US"/>
        </w:rPr>
        <w:t>&lt;/</w:t>
      </w:r>
      <w:r w:rsidRPr="001C7772">
        <w:rPr>
          <w:rFonts w:ascii="Times New Roman" w:hAnsi="Times New Roman"/>
          <w:color w:val="800000"/>
          <w:szCs w:val="22"/>
          <w:highlight w:val="white"/>
          <w:lang w:eastAsia="en-US"/>
        </w:rPr>
        <w:t>DeliveryTerms</w:t>
      </w:r>
      <w:r w:rsidRPr="001C7772">
        <w:rPr>
          <w:rFonts w:ascii="Times New Roman" w:hAnsi="Times New Roman"/>
          <w:color w:val="0000FF"/>
          <w:szCs w:val="22"/>
          <w:highlight w:val="white"/>
          <w:lang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eastAsia="en-US"/>
        </w:rPr>
        <w:tab/>
      </w:r>
      <w:r w:rsidRPr="001C7772">
        <w:rPr>
          <w:rFonts w:ascii="Times New Roman" w:hAnsi="Times New Roman"/>
          <w:color w:val="000000"/>
          <w:szCs w:val="22"/>
          <w:highlight w:val="white"/>
          <w:lang w:eastAsia="en-US"/>
        </w:rPr>
        <w:tab/>
      </w:r>
      <w:r w:rsidRPr="001C7772">
        <w:rPr>
          <w:rFonts w:ascii="Times New Roman" w:hAnsi="Times New Roman"/>
          <w:color w:val="000000"/>
          <w:szCs w:val="22"/>
          <w:highlight w:val="white"/>
          <w:lang w:eastAsia="en-US"/>
        </w:rPr>
        <w:tab/>
      </w:r>
      <w:r w:rsidRPr="001C7772">
        <w:rPr>
          <w:rFonts w:ascii="Times New Roman" w:hAnsi="Times New Roman"/>
          <w:color w:val="000000"/>
          <w:szCs w:val="22"/>
          <w:highlight w:val="white"/>
          <w:lang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DeliveryDate</w:t>
      </w:r>
      <w:r w:rsidR="00356915" w:rsidRPr="001C7772">
        <w:rPr>
          <w:rFonts w:ascii="Times New Roman" w:hAnsi="Times New Roman"/>
          <w:color w:val="0000FF"/>
          <w:szCs w:val="22"/>
          <w:highlight w:val="white"/>
          <w:lang w:val="en-US" w:eastAsia="en-US"/>
        </w:rPr>
        <w:t>&gt;</w:t>
      </w:r>
      <w:r w:rsidR="00BA389E">
        <w:rPr>
          <w:rFonts w:ascii="Times New Roman" w:hAnsi="Times New Roman"/>
          <w:color w:val="000000"/>
          <w:szCs w:val="22"/>
          <w:highlight w:val="white"/>
          <w:lang w:val="en-US" w:eastAsia="en-US"/>
        </w:rPr>
        <w:t>2011-12-16</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DeliveryDate</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InvoiceReferences</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Payment</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DueDate</w:t>
      </w:r>
      <w:r w:rsidRPr="001C7772">
        <w:rPr>
          <w:rFonts w:ascii="Times New Roman" w:hAnsi="Times New Roman"/>
          <w:color w:val="0000FF"/>
          <w:szCs w:val="22"/>
          <w:highlight w:val="white"/>
          <w:lang w:val="en-US" w:eastAsia="en-US"/>
        </w:rPr>
        <w:t>&gt;</w:t>
      </w:r>
      <w:r w:rsidR="00BA389E">
        <w:rPr>
          <w:rFonts w:ascii="Times New Roman" w:hAnsi="Times New Roman"/>
          <w:color w:val="000000"/>
          <w:szCs w:val="22"/>
          <w:highlight w:val="white"/>
          <w:lang w:val="en-US" w:eastAsia="en-US"/>
        </w:rPr>
        <w:t>2012-01-16</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DueDate</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Currency</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NOK</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Currency</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KidNumber</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123456789</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KidNumber</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PaymentTerms</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30 dager</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PaymentTerms</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PaymentDiscount</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DiscountPercent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2</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DiscountPercent</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DiscountDays</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10</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DiscountDays</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PaymentDiscount</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OverDuePercent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2.5</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OverDuePercent</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Payment</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Attachments</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String</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Attachments</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InvoiceHeader</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InvoiceDetails</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BaseItemDetails</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LineItemNum</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1</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LineItemNum</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SuppliersProductId</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55555</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SuppliersProductId</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Description</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Product1</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Description</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BuyersProductId</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66666</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BuyersProductId</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UnitPrice</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2.5</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UnitPrice</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PriceType</w:t>
      </w:r>
      <w:r w:rsidRPr="001C7772">
        <w:rPr>
          <w:rFonts w:ascii="Times New Roman" w:hAnsi="Times New Roman"/>
          <w:color w:val="0000FF"/>
          <w:szCs w:val="22"/>
          <w:highlight w:val="white"/>
          <w:lang w:val="en-US" w:eastAsia="en-US"/>
        </w:rPr>
        <w:t>&gt;</w:t>
      </w:r>
      <w:r w:rsidR="00B02AB1" w:rsidRPr="001C7772">
        <w:rPr>
          <w:rFonts w:ascii="Times New Roman" w:hAnsi="Times New Roman"/>
          <w:color w:val="000000"/>
          <w:szCs w:val="22"/>
          <w:highlight w:val="white"/>
          <w:lang w:val="en-US" w:eastAsia="en-US"/>
        </w:rPr>
        <w:t>AAB</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PriceType</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LineItemPreDiscountAmount</w:t>
      </w:r>
      <w:r w:rsidRPr="001C7772">
        <w:rPr>
          <w:rFonts w:ascii="Times New Roman" w:hAnsi="Times New Roman"/>
          <w:color w:val="0000FF"/>
          <w:szCs w:val="22"/>
          <w:highlight w:val="white"/>
          <w:lang w:val="en-US" w:eastAsia="en-US"/>
        </w:rPr>
        <w:t>&gt;</w:t>
      </w:r>
      <w:r w:rsidR="00BC65FA" w:rsidRPr="001C7772">
        <w:rPr>
          <w:rFonts w:ascii="Times New Roman" w:hAnsi="Times New Roman"/>
          <w:color w:val="000000"/>
          <w:szCs w:val="22"/>
          <w:highlight w:val="white"/>
          <w:lang w:val="en-US" w:eastAsia="en-US"/>
        </w:rPr>
        <w:t>12.5</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LineItemPreDiscountAmount</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LineItemAmount</w:t>
      </w:r>
      <w:r w:rsidRPr="001C7772">
        <w:rPr>
          <w:rFonts w:ascii="Times New Roman" w:hAnsi="Times New Roman"/>
          <w:color w:val="0000FF"/>
          <w:szCs w:val="22"/>
          <w:highlight w:val="white"/>
          <w:lang w:val="en-US" w:eastAsia="en-US"/>
        </w:rPr>
        <w:t>&gt;</w:t>
      </w:r>
      <w:r w:rsidR="00B02AB1" w:rsidRPr="001C7772">
        <w:rPr>
          <w:rFonts w:ascii="Times New Roman" w:hAnsi="Times New Roman"/>
          <w:color w:val="000000"/>
          <w:szCs w:val="22"/>
          <w:highlight w:val="white"/>
          <w:lang w:val="en-US" w:eastAsia="en-US"/>
        </w:rPr>
        <w:t>10</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LineItemAmount</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QuantityInvoiced</w:t>
      </w:r>
      <w:r w:rsidRPr="001C7772">
        <w:rPr>
          <w:rFonts w:ascii="Times New Roman" w:hAnsi="Times New Roman"/>
          <w:color w:val="0000FF"/>
          <w:szCs w:val="22"/>
          <w:highlight w:val="white"/>
          <w:lang w:val="en-US" w:eastAsia="en-US"/>
        </w:rPr>
        <w:t>&gt;</w:t>
      </w:r>
      <w:r w:rsidR="00B02AB1" w:rsidRPr="001C7772">
        <w:rPr>
          <w:rFonts w:ascii="Times New Roman" w:hAnsi="Times New Roman"/>
          <w:color w:val="000000"/>
          <w:szCs w:val="22"/>
          <w:highlight w:val="white"/>
          <w:lang w:val="en-US" w:eastAsia="en-US"/>
        </w:rPr>
        <w:t>5</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QuantityInvoiced</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UnitOfMeasure</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Stk</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UnitOfMeasure</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lastRenderedPageBreak/>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VatInfo</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VatPercent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25</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VatPercent</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VatBaseAmount</w:t>
      </w:r>
      <w:r w:rsidRPr="001C7772">
        <w:rPr>
          <w:rFonts w:ascii="Times New Roman" w:hAnsi="Times New Roman"/>
          <w:color w:val="0000FF"/>
          <w:szCs w:val="22"/>
          <w:highlight w:val="white"/>
          <w:lang w:val="en-US" w:eastAsia="en-US"/>
        </w:rPr>
        <w:t>&gt;</w:t>
      </w:r>
      <w:r w:rsidR="00B02AB1" w:rsidRPr="001C7772">
        <w:rPr>
          <w:rFonts w:ascii="Times New Roman" w:hAnsi="Times New Roman"/>
          <w:color w:val="000000"/>
          <w:szCs w:val="22"/>
          <w:highlight w:val="white"/>
          <w:lang w:val="en-US" w:eastAsia="en-US"/>
        </w:rPr>
        <w:t>11</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VatBaseAmount</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VatAmount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2.</w:t>
      </w:r>
      <w:r w:rsidR="00B02AB1" w:rsidRPr="001C7772">
        <w:rPr>
          <w:rFonts w:ascii="Times New Roman" w:hAnsi="Times New Roman"/>
          <w:color w:val="000000"/>
          <w:szCs w:val="22"/>
          <w:highlight w:val="white"/>
          <w:lang w:val="en-US" w:eastAsia="en-US"/>
        </w:rPr>
        <w:t>7</w:t>
      </w:r>
      <w:r w:rsidRPr="001C7772">
        <w:rPr>
          <w:rFonts w:ascii="Times New Roman" w:hAnsi="Times New Roman"/>
          <w:color w:val="000000"/>
          <w:szCs w:val="22"/>
          <w:highlight w:val="white"/>
          <w:lang w:val="en-US" w:eastAsia="en-US"/>
        </w:rPr>
        <w:t>5</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VatAmount</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VatInfo</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TaxInfo</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Description</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Miljøavgift</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Description</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Percent</w:t>
      </w:r>
      <w:r w:rsidRPr="001C7772">
        <w:rPr>
          <w:rFonts w:ascii="Times New Roman" w:hAnsi="Times New Roman"/>
          <w:color w:val="0000FF"/>
          <w:szCs w:val="22"/>
          <w:highlight w:val="white"/>
          <w:lang w:val="en-US" w:eastAsia="en-US"/>
        </w:rPr>
        <w:t>&gt;</w:t>
      </w:r>
      <w:r w:rsidR="00B02AB1" w:rsidRPr="001C7772">
        <w:rPr>
          <w:rFonts w:ascii="Times New Roman" w:hAnsi="Times New Roman"/>
          <w:color w:val="000000"/>
          <w:szCs w:val="22"/>
          <w:highlight w:val="white"/>
          <w:lang w:val="en-US" w:eastAsia="en-US"/>
        </w:rPr>
        <w:t>10</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Percent</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BaseAmount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10</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BaseAmount</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Amount</w:t>
      </w:r>
      <w:r w:rsidRPr="001C7772">
        <w:rPr>
          <w:rFonts w:ascii="Times New Roman" w:hAnsi="Times New Roman"/>
          <w:color w:val="0000FF"/>
          <w:szCs w:val="22"/>
          <w:highlight w:val="white"/>
          <w:lang w:val="en-US" w:eastAsia="en-US"/>
        </w:rPr>
        <w:t>&gt;</w:t>
      </w:r>
      <w:r w:rsidR="00B02AB1" w:rsidRPr="001C7772">
        <w:rPr>
          <w:rFonts w:ascii="Times New Roman" w:hAnsi="Times New Roman"/>
          <w:color w:val="000000"/>
          <w:szCs w:val="22"/>
          <w:highlight w:val="white"/>
          <w:lang w:val="en-US" w:eastAsia="en-US"/>
        </w:rPr>
        <w:t>1</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Amount</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TaxInfo</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Discount</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Description</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Konsern</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Description</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Percent</w:t>
      </w:r>
      <w:r w:rsidRPr="001C7772">
        <w:rPr>
          <w:rFonts w:ascii="Times New Roman" w:hAnsi="Times New Roman"/>
          <w:color w:val="0000FF"/>
          <w:szCs w:val="22"/>
          <w:highlight w:val="white"/>
          <w:lang w:val="en-US" w:eastAsia="en-US"/>
        </w:rPr>
        <w:t>&gt;</w:t>
      </w:r>
      <w:r w:rsidR="00B02AB1" w:rsidRPr="001C7772">
        <w:rPr>
          <w:rFonts w:ascii="Times New Roman" w:hAnsi="Times New Roman"/>
          <w:color w:val="000000"/>
          <w:szCs w:val="22"/>
          <w:highlight w:val="white"/>
          <w:lang w:val="en-US" w:eastAsia="en-US"/>
        </w:rPr>
        <w:t>20</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Percent</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BaseAmount</w:t>
      </w:r>
      <w:r w:rsidRPr="001C7772">
        <w:rPr>
          <w:rFonts w:ascii="Times New Roman" w:hAnsi="Times New Roman"/>
          <w:color w:val="0000FF"/>
          <w:szCs w:val="22"/>
          <w:highlight w:val="white"/>
          <w:lang w:val="en-US" w:eastAsia="en-US"/>
        </w:rPr>
        <w:t>&gt;</w:t>
      </w:r>
      <w:r w:rsidR="00B02AB1" w:rsidRPr="001C7772">
        <w:rPr>
          <w:rFonts w:ascii="Times New Roman" w:hAnsi="Times New Roman"/>
          <w:color w:val="000000"/>
          <w:szCs w:val="22"/>
          <w:highlight w:val="white"/>
          <w:lang w:val="en-US" w:eastAsia="en-US"/>
        </w:rPr>
        <w:t>12.5</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BaseAmount</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Amount</w:t>
      </w:r>
      <w:r w:rsidRPr="001C7772">
        <w:rPr>
          <w:rFonts w:ascii="Times New Roman" w:hAnsi="Times New Roman"/>
          <w:color w:val="0000FF"/>
          <w:szCs w:val="22"/>
          <w:highlight w:val="white"/>
          <w:lang w:val="en-US" w:eastAsia="en-US"/>
        </w:rPr>
        <w:t>&gt;</w:t>
      </w:r>
      <w:r w:rsidR="00B02AB1" w:rsidRPr="001C7772">
        <w:rPr>
          <w:rFonts w:ascii="Times New Roman" w:hAnsi="Times New Roman"/>
          <w:color w:val="000000"/>
          <w:szCs w:val="22"/>
          <w:highlight w:val="white"/>
          <w:lang w:val="en-US" w:eastAsia="en-US"/>
        </w:rPr>
        <w:t>2.5</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Amount</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Discount</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BaseItemDetails</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InvoiceDetails</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InvoiceDiscountChargesAndTax</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InvoiceCharges</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Description</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Frakt</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Description</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Percent</w:t>
      </w:r>
      <w:r w:rsidRPr="001C7772">
        <w:rPr>
          <w:rFonts w:ascii="Times New Roman" w:hAnsi="Times New Roman"/>
          <w:color w:val="0000FF"/>
          <w:szCs w:val="22"/>
          <w:highlight w:val="white"/>
          <w:lang w:val="en-US" w:eastAsia="en-US"/>
        </w:rPr>
        <w:t>&gt;</w:t>
      </w:r>
      <w:r w:rsidR="00B02AB1" w:rsidRPr="001C7772">
        <w:rPr>
          <w:rFonts w:ascii="Times New Roman" w:hAnsi="Times New Roman"/>
          <w:color w:val="000000"/>
          <w:szCs w:val="22"/>
          <w:highlight w:val="white"/>
          <w:lang w:val="en-US" w:eastAsia="en-US"/>
        </w:rPr>
        <w:t>6</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Percent</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BaseAmount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1</w:t>
      </w:r>
      <w:r w:rsidR="00B02AB1" w:rsidRPr="001C7772">
        <w:rPr>
          <w:rFonts w:ascii="Times New Roman" w:hAnsi="Times New Roman"/>
          <w:color w:val="000000"/>
          <w:szCs w:val="22"/>
          <w:highlight w:val="white"/>
          <w:lang w:val="en-US" w:eastAsia="en-US"/>
        </w:rPr>
        <w:t>1</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BaseAmount</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Amount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0.</w:t>
      </w:r>
      <w:r w:rsidR="00B02AB1" w:rsidRPr="001C7772">
        <w:rPr>
          <w:rFonts w:ascii="Times New Roman" w:hAnsi="Times New Roman"/>
          <w:color w:val="000000"/>
          <w:szCs w:val="22"/>
          <w:highlight w:val="white"/>
          <w:lang w:val="en-US" w:eastAsia="en-US"/>
        </w:rPr>
        <w:t>66</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Amount</w:t>
      </w:r>
      <w:r w:rsidRPr="001C7772">
        <w:rPr>
          <w:rFonts w:ascii="Times New Roman" w:hAnsi="Times New Roman"/>
          <w:color w:val="0000FF"/>
          <w:szCs w:val="22"/>
          <w:highlight w:val="white"/>
          <w:lang w:val="en-US" w:eastAsia="en-US"/>
        </w:rPr>
        <w:t>&gt;</w:t>
      </w:r>
    </w:p>
    <w:p w:rsidR="00C017C5" w:rsidRPr="001C7772" w:rsidRDefault="00C017C5"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VatInfo</w:t>
      </w:r>
      <w:r w:rsidRPr="001C7772">
        <w:rPr>
          <w:rFonts w:ascii="Times New Roman" w:hAnsi="Times New Roman"/>
          <w:color w:val="0000FF"/>
          <w:szCs w:val="22"/>
          <w:highlight w:val="white"/>
          <w:lang w:val="en-US" w:eastAsia="en-US"/>
        </w:rPr>
        <w:t>&gt;</w:t>
      </w:r>
    </w:p>
    <w:p w:rsidR="00C017C5" w:rsidRPr="001C7772" w:rsidRDefault="00C017C5"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VatPercent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25</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VatPercent</w:t>
      </w:r>
      <w:r w:rsidRPr="001C7772">
        <w:rPr>
          <w:rFonts w:ascii="Times New Roman" w:hAnsi="Times New Roman"/>
          <w:color w:val="0000FF"/>
          <w:szCs w:val="22"/>
          <w:highlight w:val="white"/>
          <w:lang w:val="en-US" w:eastAsia="en-US"/>
        </w:rPr>
        <w:t>&gt;</w:t>
      </w:r>
    </w:p>
    <w:p w:rsidR="00C017C5" w:rsidRPr="001C7772" w:rsidRDefault="00C017C5"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VatBaseAmount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0.66</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VatBaseAmount</w:t>
      </w:r>
      <w:r w:rsidRPr="001C7772">
        <w:rPr>
          <w:rFonts w:ascii="Times New Roman" w:hAnsi="Times New Roman"/>
          <w:color w:val="0000FF"/>
          <w:szCs w:val="22"/>
          <w:highlight w:val="white"/>
          <w:lang w:val="en-US" w:eastAsia="en-US"/>
        </w:rPr>
        <w:t>&gt;</w:t>
      </w:r>
    </w:p>
    <w:p w:rsidR="00C017C5" w:rsidRPr="001C7772" w:rsidRDefault="00C017C5"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VatAmount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0.17</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VatAmount</w:t>
      </w:r>
      <w:r w:rsidRPr="001C7772">
        <w:rPr>
          <w:rFonts w:ascii="Times New Roman" w:hAnsi="Times New Roman"/>
          <w:color w:val="0000FF"/>
          <w:szCs w:val="22"/>
          <w:highlight w:val="white"/>
          <w:lang w:val="en-US" w:eastAsia="en-US"/>
        </w:rPr>
        <w:t>&gt;</w:t>
      </w:r>
    </w:p>
    <w:p w:rsidR="00C017C5" w:rsidRPr="001C7772" w:rsidRDefault="00C017C5"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VatInfo</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InvoiceCharges</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InvoiceDiscountChargesAndTax</w:t>
      </w:r>
      <w:r w:rsidRPr="001C7772">
        <w:rPr>
          <w:rFonts w:ascii="Times New Roman" w:hAnsi="Times New Roman"/>
          <w:color w:val="0000FF"/>
          <w:szCs w:val="22"/>
          <w:highlight w:val="white"/>
          <w:lang w:val="en-US" w:eastAsia="en-US"/>
        </w:rPr>
        <w:t>&gt;</w:t>
      </w:r>
    </w:p>
    <w:p w:rsidR="00667616" w:rsidRPr="001C7772" w:rsidRDefault="00667616"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InvoiceSummary</w:t>
      </w:r>
      <w:r w:rsidRPr="001C7772">
        <w:rPr>
          <w:rFonts w:ascii="Times New Roman" w:hAnsi="Times New Roman"/>
          <w:color w:val="0000FF"/>
          <w:szCs w:val="22"/>
          <w:highlight w:val="white"/>
          <w:lang w:val="en-US" w:eastAsia="en-US"/>
        </w:rPr>
        <w:t>&gt;</w:t>
      </w:r>
    </w:p>
    <w:p w:rsidR="00667616" w:rsidRPr="001C7772" w:rsidRDefault="00667616"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InvoiceTotals</w:t>
      </w:r>
      <w:r w:rsidRPr="001C7772">
        <w:rPr>
          <w:rFonts w:ascii="Times New Roman" w:hAnsi="Times New Roman"/>
          <w:color w:val="0000FF"/>
          <w:szCs w:val="22"/>
          <w:highlight w:val="white"/>
          <w:lang w:val="en-US" w:eastAsia="en-US"/>
        </w:rPr>
        <w:t>&gt;</w:t>
      </w:r>
    </w:p>
    <w:p w:rsidR="00667616" w:rsidRPr="001C7772" w:rsidRDefault="00667616"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LineItemTotalsAmount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11</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LineItemTotalsAmount</w:t>
      </w:r>
      <w:r w:rsidRPr="001C7772">
        <w:rPr>
          <w:rFonts w:ascii="Times New Roman" w:hAnsi="Times New Roman"/>
          <w:color w:val="0000FF"/>
          <w:szCs w:val="22"/>
          <w:highlight w:val="white"/>
          <w:lang w:val="en-US" w:eastAsia="en-US"/>
        </w:rPr>
        <w:t>&gt;</w:t>
      </w:r>
    </w:p>
    <w:p w:rsidR="00667616" w:rsidRPr="001C7772" w:rsidRDefault="00667616"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DiscountTotalsAmount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0</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DiscountTotalsAmount</w:t>
      </w:r>
      <w:r w:rsidRPr="001C7772">
        <w:rPr>
          <w:rFonts w:ascii="Times New Roman" w:hAnsi="Times New Roman"/>
          <w:color w:val="0000FF"/>
          <w:szCs w:val="22"/>
          <w:highlight w:val="white"/>
          <w:lang w:val="en-US" w:eastAsia="en-US"/>
        </w:rPr>
        <w:t>&gt;</w:t>
      </w:r>
    </w:p>
    <w:p w:rsidR="00667616" w:rsidRPr="001C7772" w:rsidRDefault="00667616"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ChargesTotalsAmount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0.66</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ChargesTotalsAmount</w:t>
      </w:r>
      <w:r w:rsidRPr="001C7772">
        <w:rPr>
          <w:rFonts w:ascii="Times New Roman" w:hAnsi="Times New Roman"/>
          <w:color w:val="0000FF"/>
          <w:szCs w:val="22"/>
          <w:highlight w:val="white"/>
          <w:lang w:val="en-US" w:eastAsia="en-US"/>
        </w:rPr>
        <w:t>&gt;</w:t>
      </w:r>
    </w:p>
    <w:p w:rsidR="00667616" w:rsidRPr="001C7772" w:rsidRDefault="00667616"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TaxTotalsAmount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0</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TaxTotalsAmount</w:t>
      </w:r>
      <w:r w:rsidRPr="001C7772">
        <w:rPr>
          <w:rFonts w:ascii="Times New Roman" w:hAnsi="Times New Roman"/>
          <w:color w:val="0000FF"/>
          <w:szCs w:val="22"/>
          <w:highlight w:val="white"/>
          <w:lang w:val="en-US" w:eastAsia="en-US"/>
        </w:rPr>
        <w:t>&gt;</w:t>
      </w:r>
    </w:p>
    <w:p w:rsidR="00667616" w:rsidRPr="001C7772" w:rsidRDefault="00667616"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GrossAmount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14.60</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GrossAmount</w:t>
      </w:r>
      <w:r w:rsidRPr="001C7772">
        <w:rPr>
          <w:rFonts w:ascii="Times New Roman" w:hAnsi="Times New Roman"/>
          <w:color w:val="0000FF"/>
          <w:szCs w:val="22"/>
          <w:highlight w:val="white"/>
          <w:lang w:val="en-US" w:eastAsia="en-US"/>
        </w:rPr>
        <w:t>&gt;</w:t>
      </w:r>
    </w:p>
    <w:p w:rsidR="00667616" w:rsidRPr="001C7772" w:rsidRDefault="00667616"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VatTotalsAmount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2.92</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VatTotalsAmount</w:t>
      </w:r>
      <w:r w:rsidRPr="001C7772">
        <w:rPr>
          <w:rFonts w:ascii="Times New Roman" w:hAnsi="Times New Roman"/>
          <w:color w:val="0000FF"/>
          <w:szCs w:val="22"/>
          <w:highlight w:val="white"/>
          <w:lang w:val="en-US" w:eastAsia="en-US"/>
        </w:rPr>
        <w:t>&gt;</w:t>
      </w:r>
    </w:p>
    <w:p w:rsidR="00667616" w:rsidRPr="001C7772" w:rsidRDefault="00667616"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NetAmount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11.66</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NetAmount</w:t>
      </w:r>
      <w:r w:rsidRPr="001C7772">
        <w:rPr>
          <w:rFonts w:ascii="Times New Roman" w:hAnsi="Times New Roman"/>
          <w:color w:val="0000FF"/>
          <w:szCs w:val="22"/>
          <w:highlight w:val="white"/>
          <w:lang w:val="en-US" w:eastAsia="en-US"/>
        </w:rPr>
        <w:t>&gt;</w:t>
      </w:r>
    </w:p>
    <w:p w:rsidR="00667616" w:rsidRPr="001C7772" w:rsidRDefault="00667616"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RoundingAmount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0.02</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RoundingAmount</w:t>
      </w:r>
      <w:r w:rsidRPr="001C7772">
        <w:rPr>
          <w:rFonts w:ascii="Times New Roman" w:hAnsi="Times New Roman"/>
          <w:color w:val="0000FF"/>
          <w:szCs w:val="22"/>
          <w:highlight w:val="white"/>
          <w:lang w:val="en-US" w:eastAsia="en-US"/>
        </w:rPr>
        <w:t>&gt;</w:t>
      </w:r>
    </w:p>
    <w:p w:rsidR="00667616" w:rsidRPr="001C7772" w:rsidRDefault="00667616"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InvoiceTotals</w:t>
      </w:r>
      <w:r w:rsidRPr="001C7772">
        <w:rPr>
          <w:rFonts w:ascii="Times New Roman" w:hAnsi="Times New Roman"/>
          <w:color w:val="0000FF"/>
          <w:szCs w:val="22"/>
          <w:highlight w:val="white"/>
          <w:lang w:val="en-US" w:eastAsia="en-US"/>
        </w:rPr>
        <w:t>&gt;</w:t>
      </w:r>
    </w:p>
    <w:p w:rsidR="00667616" w:rsidRPr="001C7772" w:rsidRDefault="00667616"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VatTotalsInfo</w:t>
      </w:r>
      <w:r w:rsidRPr="001C7772">
        <w:rPr>
          <w:rFonts w:ascii="Times New Roman" w:hAnsi="Times New Roman"/>
          <w:color w:val="0000FF"/>
          <w:szCs w:val="22"/>
          <w:highlight w:val="white"/>
          <w:lang w:val="en-US" w:eastAsia="en-US"/>
        </w:rPr>
        <w:t>&gt;</w:t>
      </w:r>
    </w:p>
    <w:p w:rsidR="00667616" w:rsidRPr="001C7772" w:rsidRDefault="00667616"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VatPercent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25</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VatPercent</w:t>
      </w:r>
      <w:r w:rsidRPr="001C7772">
        <w:rPr>
          <w:rFonts w:ascii="Times New Roman" w:hAnsi="Times New Roman"/>
          <w:color w:val="0000FF"/>
          <w:szCs w:val="22"/>
          <w:highlight w:val="white"/>
          <w:lang w:val="en-US" w:eastAsia="en-US"/>
        </w:rPr>
        <w:t>&gt;</w:t>
      </w:r>
    </w:p>
    <w:p w:rsidR="00667616" w:rsidRPr="001C7772" w:rsidRDefault="00667616"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VatBaseAmount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11.66</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VatBaseAmount</w:t>
      </w:r>
      <w:r w:rsidRPr="001C7772">
        <w:rPr>
          <w:rFonts w:ascii="Times New Roman" w:hAnsi="Times New Roman"/>
          <w:color w:val="0000FF"/>
          <w:szCs w:val="22"/>
          <w:highlight w:val="white"/>
          <w:lang w:val="en-US" w:eastAsia="en-US"/>
        </w:rPr>
        <w:t>&gt;</w:t>
      </w:r>
    </w:p>
    <w:p w:rsidR="00667616" w:rsidRPr="001C7772" w:rsidRDefault="00667616"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VatAmount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2.9</w:t>
      </w:r>
      <w:r w:rsidR="00D12E66" w:rsidRPr="001C7772">
        <w:rPr>
          <w:rFonts w:ascii="Times New Roman" w:hAnsi="Times New Roman"/>
          <w:color w:val="000000"/>
          <w:szCs w:val="22"/>
          <w:highlight w:val="white"/>
          <w:lang w:val="en-US" w:eastAsia="en-US"/>
        </w:rPr>
        <w:t>2</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VatAmount</w:t>
      </w:r>
      <w:r w:rsidRPr="001C7772">
        <w:rPr>
          <w:rFonts w:ascii="Times New Roman" w:hAnsi="Times New Roman"/>
          <w:color w:val="0000FF"/>
          <w:szCs w:val="22"/>
          <w:highlight w:val="white"/>
          <w:lang w:val="en-US" w:eastAsia="en-US"/>
        </w:rPr>
        <w:t>&gt;</w:t>
      </w:r>
    </w:p>
    <w:p w:rsidR="00667616" w:rsidRPr="001C7772" w:rsidRDefault="00667616"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VatTotalsInfo</w:t>
      </w:r>
      <w:r w:rsidRPr="001C7772">
        <w:rPr>
          <w:rFonts w:ascii="Times New Roman" w:hAnsi="Times New Roman"/>
          <w:color w:val="0000FF"/>
          <w:szCs w:val="22"/>
          <w:highlight w:val="white"/>
          <w:lang w:val="en-US" w:eastAsia="en-US"/>
        </w:rPr>
        <w:t>&gt;</w:t>
      </w:r>
    </w:p>
    <w:p w:rsidR="00667616" w:rsidRPr="001C7772" w:rsidRDefault="00667616"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TaxTotalsInfo</w:t>
      </w:r>
      <w:r w:rsidRPr="001C7772">
        <w:rPr>
          <w:rFonts w:ascii="Times New Roman" w:hAnsi="Times New Roman"/>
          <w:color w:val="0000FF"/>
          <w:szCs w:val="22"/>
          <w:highlight w:val="white"/>
          <w:lang w:val="en-US" w:eastAsia="en-US"/>
        </w:rPr>
        <w:t>&gt;</w:t>
      </w:r>
    </w:p>
    <w:p w:rsidR="00667616" w:rsidRPr="001C7772" w:rsidRDefault="00667616"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TaxDescription</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Miljøavgift</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TaxDescription</w:t>
      </w:r>
      <w:r w:rsidRPr="001C7772">
        <w:rPr>
          <w:rFonts w:ascii="Times New Roman" w:hAnsi="Times New Roman"/>
          <w:color w:val="0000FF"/>
          <w:szCs w:val="22"/>
          <w:highlight w:val="white"/>
          <w:lang w:val="en-US" w:eastAsia="en-US"/>
        </w:rPr>
        <w:t>&gt;</w:t>
      </w:r>
    </w:p>
    <w:p w:rsidR="00667616" w:rsidRPr="001C7772" w:rsidRDefault="00667616"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TaxAmount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1</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TaxAmount</w:t>
      </w:r>
      <w:r w:rsidRPr="001C7772">
        <w:rPr>
          <w:rFonts w:ascii="Times New Roman" w:hAnsi="Times New Roman"/>
          <w:color w:val="0000FF"/>
          <w:szCs w:val="22"/>
          <w:highlight w:val="white"/>
          <w:lang w:val="en-US" w:eastAsia="en-US"/>
        </w:rPr>
        <w:t>&gt;</w:t>
      </w:r>
    </w:p>
    <w:p w:rsidR="00667616" w:rsidRPr="001C7772" w:rsidRDefault="00667616" w:rsidP="00163E88">
      <w:pPr>
        <w:spacing w:before="0" w:after="0"/>
        <w:rPr>
          <w:rFonts w:ascii="Times New Roman" w:hAnsi="Times New Roman"/>
          <w:color w:val="0000FF"/>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TaxTotalsInfo</w:t>
      </w:r>
      <w:r w:rsidRPr="001C7772">
        <w:rPr>
          <w:rFonts w:ascii="Times New Roman" w:hAnsi="Times New Roman"/>
          <w:color w:val="0000FF"/>
          <w:szCs w:val="22"/>
          <w:highlight w:val="white"/>
          <w:lang w:val="en-US" w:eastAsia="en-US"/>
        </w:rPr>
        <w:t>&gt;</w:t>
      </w:r>
    </w:p>
    <w:p w:rsidR="00667616" w:rsidRPr="006E558B" w:rsidRDefault="00667616" w:rsidP="00163E88">
      <w:pPr>
        <w:spacing w:before="0" w:after="0"/>
        <w:rPr>
          <w:rFonts w:ascii="Times New Roman" w:hAnsi="Times New Roman"/>
          <w:color w:val="993300"/>
          <w:szCs w:val="22"/>
          <w:highlight w:val="white"/>
          <w:lang w:val="en-US" w:eastAsia="en-US"/>
        </w:rPr>
      </w:pPr>
      <w:r w:rsidRPr="006E558B">
        <w:rPr>
          <w:rFonts w:ascii="Times New Roman" w:hAnsi="Times New Roman"/>
          <w:color w:val="993300"/>
          <w:szCs w:val="22"/>
          <w:highlight w:val="white"/>
          <w:lang w:val="en-US" w:eastAsia="en-US"/>
        </w:rPr>
        <w:lastRenderedPageBreak/>
        <w:tab/>
      </w:r>
      <w:r w:rsidRPr="006E558B">
        <w:rPr>
          <w:rFonts w:ascii="Times New Roman" w:hAnsi="Times New Roman"/>
          <w:color w:val="993300"/>
          <w:szCs w:val="22"/>
          <w:highlight w:val="white"/>
          <w:lang w:val="en-US" w:eastAsia="en-US"/>
        </w:rPr>
        <w:tab/>
      </w:r>
      <w:r w:rsidRPr="006E558B">
        <w:rPr>
          <w:rFonts w:ascii="Times New Roman" w:hAnsi="Times New Roman"/>
          <w:color w:val="993300"/>
          <w:szCs w:val="22"/>
          <w:highlight w:val="white"/>
          <w:lang w:val="en-US" w:eastAsia="en-US"/>
        </w:rPr>
        <w:tab/>
        <w:t>&lt;DiscountTotals&gt;</w:t>
      </w:r>
    </w:p>
    <w:p w:rsidR="00667616" w:rsidRPr="006E558B" w:rsidRDefault="00667616" w:rsidP="00163E88">
      <w:pPr>
        <w:spacing w:before="0" w:after="0"/>
        <w:rPr>
          <w:rFonts w:ascii="Times New Roman" w:hAnsi="Times New Roman"/>
          <w:color w:val="993300"/>
          <w:szCs w:val="22"/>
          <w:highlight w:val="white"/>
          <w:lang w:val="en-US" w:eastAsia="en-US"/>
        </w:rPr>
      </w:pPr>
      <w:r w:rsidRPr="006E558B">
        <w:rPr>
          <w:rFonts w:ascii="Times New Roman" w:hAnsi="Times New Roman"/>
          <w:color w:val="993300"/>
          <w:szCs w:val="22"/>
          <w:highlight w:val="white"/>
          <w:lang w:val="en-US" w:eastAsia="en-US"/>
        </w:rPr>
        <w:tab/>
      </w:r>
      <w:r w:rsidRPr="006E558B">
        <w:rPr>
          <w:rFonts w:ascii="Times New Roman" w:hAnsi="Times New Roman"/>
          <w:color w:val="993300"/>
          <w:szCs w:val="22"/>
          <w:highlight w:val="white"/>
          <w:lang w:val="en-US" w:eastAsia="en-US"/>
        </w:rPr>
        <w:tab/>
      </w:r>
      <w:r w:rsidRPr="006E558B">
        <w:rPr>
          <w:rFonts w:ascii="Times New Roman" w:hAnsi="Times New Roman"/>
          <w:color w:val="993300"/>
          <w:szCs w:val="22"/>
          <w:highlight w:val="white"/>
          <w:lang w:val="en-US" w:eastAsia="en-US"/>
        </w:rPr>
        <w:tab/>
      </w:r>
      <w:r w:rsidRPr="006E558B">
        <w:rPr>
          <w:rFonts w:ascii="Times New Roman" w:hAnsi="Times New Roman"/>
          <w:color w:val="993300"/>
          <w:szCs w:val="22"/>
          <w:highlight w:val="white"/>
          <w:lang w:val="en-US" w:eastAsia="en-US"/>
        </w:rPr>
        <w:tab/>
        <w:t>&lt;Description&gt;Rabatt&lt;/Description&gt;</w:t>
      </w:r>
    </w:p>
    <w:p w:rsidR="00667616" w:rsidRPr="006E558B" w:rsidRDefault="00667616" w:rsidP="00163E88">
      <w:pPr>
        <w:spacing w:before="0" w:after="0"/>
        <w:rPr>
          <w:rFonts w:ascii="Times New Roman" w:hAnsi="Times New Roman"/>
          <w:color w:val="993300"/>
          <w:szCs w:val="22"/>
          <w:highlight w:val="white"/>
          <w:lang w:val="en-US" w:eastAsia="en-US"/>
        </w:rPr>
      </w:pPr>
      <w:r w:rsidRPr="006E558B">
        <w:rPr>
          <w:rFonts w:ascii="Times New Roman" w:hAnsi="Times New Roman"/>
          <w:color w:val="993300"/>
          <w:szCs w:val="22"/>
          <w:highlight w:val="white"/>
          <w:lang w:val="en-US" w:eastAsia="en-US"/>
        </w:rPr>
        <w:tab/>
      </w:r>
      <w:r w:rsidRPr="006E558B">
        <w:rPr>
          <w:rFonts w:ascii="Times New Roman" w:hAnsi="Times New Roman"/>
          <w:color w:val="993300"/>
          <w:szCs w:val="22"/>
          <w:highlight w:val="white"/>
          <w:lang w:val="en-US" w:eastAsia="en-US"/>
        </w:rPr>
        <w:tab/>
      </w:r>
      <w:r w:rsidRPr="006E558B">
        <w:rPr>
          <w:rFonts w:ascii="Times New Roman" w:hAnsi="Times New Roman"/>
          <w:color w:val="993300"/>
          <w:szCs w:val="22"/>
          <w:highlight w:val="white"/>
          <w:lang w:val="en-US" w:eastAsia="en-US"/>
        </w:rPr>
        <w:tab/>
      </w:r>
      <w:r w:rsidRPr="006E558B">
        <w:rPr>
          <w:rFonts w:ascii="Times New Roman" w:hAnsi="Times New Roman"/>
          <w:color w:val="993300"/>
          <w:szCs w:val="22"/>
          <w:highlight w:val="white"/>
          <w:lang w:val="en-US" w:eastAsia="en-US"/>
        </w:rPr>
        <w:tab/>
        <w:t>&lt;Amount&gt;2.5&lt;/Amount&gt;</w:t>
      </w:r>
    </w:p>
    <w:p w:rsidR="00667616" w:rsidRPr="006E558B" w:rsidRDefault="00667616" w:rsidP="00163E88">
      <w:pPr>
        <w:spacing w:before="0" w:after="0"/>
        <w:rPr>
          <w:rFonts w:ascii="Times New Roman" w:hAnsi="Times New Roman"/>
          <w:color w:val="993300"/>
          <w:szCs w:val="22"/>
          <w:highlight w:val="white"/>
          <w:lang w:val="en-US" w:eastAsia="en-US"/>
        </w:rPr>
      </w:pPr>
      <w:r w:rsidRPr="006E558B">
        <w:rPr>
          <w:rFonts w:ascii="Times New Roman" w:hAnsi="Times New Roman"/>
          <w:color w:val="993300"/>
          <w:szCs w:val="22"/>
          <w:highlight w:val="white"/>
          <w:lang w:val="en-US" w:eastAsia="en-US"/>
        </w:rPr>
        <w:tab/>
      </w:r>
      <w:r w:rsidRPr="006E558B">
        <w:rPr>
          <w:rFonts w:ascii="Times New Roman" w:hAnsi="Times New Roman"/>
          <w:color w:val="993300"/>
          <w:szCs w:val="22"/>
          <w:highlight w:val="white"/>
          <w:lang w:val="en-US" w:eastAsia="en-US"/>
        </w:rPr>
        <w:tab/>
      </w:r>
      <w:r w:rsidRPr="006E558B">
        <w:rPr>
          <w:rFonts w:ascii="Times New Roman" w:hAnsi="Times New Roman"/>
          <w:color w:val="993300"/>
          <w:szCs w:val="22"/>
          <w:highlight w:val="white"/>
          <w:lang w:val="en-US" w:eastAsia="en-US"/>
        </w:rPr>
        <w:tab/>
        <w:t>&lt;/DiscountTotals&gt;</w:t>
      </w:r>
    </w:p>
    <w:p w:rsidR="00667616" w:rsidRPr="001C7772" w:rsidRDefault="00667616"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InvoiceSummary</w:t>
      </w:r>
      <w:r w:rsidRPr="001C7772">
        <w:rPr>
          <w:rFonts w:ascii="Times New Roman" w:hAnsi="Times New Roman"/>
          <w:color w:val="0000FF"/>
          <w:szCs w:val="22"/>
          <w:highlight w:val="white"/>
          <w:lang w:val="en-US" w:eastAsia="en-US"/>
        </w:rPr>
        <w:t>&gt;</w:t>
      </w:r>
    </w:p>
    <w:p w:rsidR="002B4779" w:rsidRPr="001C7772" w:rsidRDefault="002B4779" w:rsidP="00163E88">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w:t>
      </w:r>
      <w:r w:rsidRPr="001C7772">
        <w:rPr>
          <w:rFonts w:ascii="Times New Roman" w:hAnsi="Times New Roman"/>
          <w:color w:val="0000FF"/>
          <w:szCs w:val="22"/>
          <w:highlight w:val="white"/>
          <w:lang w:val="en-US" w:eastAsia="en-US"/>
        </w:rPr>
        <w:t>&gt;</w:t>
      </w:r>
    </w:p>
    <w:p w:rsidR="001A1838" w:rsidRPr="00F8503B" w:rsidRDefault="00352C40" w:rsidP="00CF6796">
      <w:pPr>
        <w:spacing w:before="0" w:after="0"/>
        <w:rPr>
          <w:rFonts w:ascii="Times New Roman" w:hAnsi="Times New Roman"/>
          <w:color w:val="0000FF"/>
          <w:szCs w:val="22"/>
          <w:lang w:eastAsia="en-US"/>
        </w:rPr>
      </w:pPr>
      <w:r w:rsidRPr="00F8503B">
        <w:rPr>
          <w:rFonts w:ascii="Times New Roman" w:hAnsi="Times New Roman"/>
          <w:color w:val="0000FF"/>
          <w:szCs w:val="22"/>
          <w:highlight w:val="white"/>
          <w:lang w:eastAsia="en-US"/>
        </w:rPr>
        <w:t>&lt;/</w:t>
      </w:r>
      <w:r w:rsidRPr="00F8503B">
        <w:rPr>
          <w:rFonts w:ascii="Times New Roman" w:hAnsi="Times New Roman"/>
          <w:color w:val="800000"/>
          <w:szCs w:val="22"/>
          <w:highlight w:val="white"/>
          <w:lang w:eastAsia="en-US"/>
        </w:rPr>
        <w:t>Interchange</w:t>
      </w:r>
      <w:r w:rsidRPr="00F8503B">
        <w:rPr>
          <w:rFonts w:ascii="Times New Roman" w:hAnsi="Times New Roman"/>
          <w:color w:val="0000FF"/>
          <w:szCs w:val="22"/>
          <w:highlight w:val="white"/>
          <w:lang w:eastAsia="en-US"/>
        </w:rPr>
        <w:t>&gt;</w:t>
      </w:r>
    </w:p>
    <w:p w:rsidR="00F3306C" w:rsidRPr="00F8503B" w:rsidRDefault="00F3306C" w:rsidP="00F3306C">
      <w:pPr>
        <w:pStyle w:val="Overskrift1"/>
        <w:numPr>
          <w:ilvl w:val="0"/>
          <w:numId w:val="0"/>
        </w:numPr>
      </w:pPr>
      <w:bookmarkStart w:id="47" w:name="_Toc311102091"/>
      <w:r w:rsidRPr="00F8503B">
        <w:lastRenderedPageBreak/>
        <w:t>Vedlegg 2: Eksempelmelding Kreditnota</w:t>
      </w:r>
      <w:bookmarkEnd w:id="47"/>
    </w:p>
    <w:p w:rsidR="008D2005" w:rsidRPr="00F8503B" w:rsidRDefault="008D2005" w:rsidP="008D2005">
      <w:r w:rsidRPr="00F8503B">
        <w:t>Eksempel på en Kreditnota med kreditering av fakturalinjen i vedlegg 1.  Inneholder en begrenset informasjonsmengde.</w:t>
      </w:r>
    </w:p>
    <w:p w:rsidR="00A21A9B" w:rsidRPr="00F8503B" w:rsidRDefault="00A21A9B" w:rsidP="008D2005"/>
    <w:p w:rsidR="00F3306C" w:rsidRPr="00F8503B" w:rsidRDefault="00F3306C" w:rsidP="00F3306C">
      <w:pPr>
        <w:spacing w:before="0" w:after="0"/>
        <w:rPr>
          <w:rFonts w:ascii="Times New Roman" w:hAnsi="Times New Roman"/>
          <w:color w:val="000000"/>
          <w:szCs w:val="22"/>
          <w:highlight w:val="white"/>
          <w:lang w:eastAsia="en-US"/>
        </w:rPr>
      </w:pPr>
      <w:r w:rsidRPr="00F8503B">
        <w:rPr>
          <w:rFonts w:ascii="Times New Roman" w:hAnsi="Times New Roman"/>
          <w:color w:val="008080"/>
          <w:szCs w:val="22"/>
          <w:highlight w:val="white"/>
          <w:lang w:eastAsia="en-US"/>
        </w:rPr>
        <w:t>&lt;?xml version="1.0" encoding="UTF-8"?&gt;</w:t>
      </w:r>
    </w:p>
    <w:p w:rsidR="00F3306C" w:rsidRPr="0042577F" w:rsidRDefault="00904759" w:rsidP="00F3306C">
      <w:pPr>
        <w:spacing w:before="0" w:after="0"/>
        <w:rPr>
          <w:rFonts w:ascii="Times New Roman" w:hAnsi="Times New Roman"/>
          <w:color w:val="000000"/>
          <w:szCs w:val="22"/>
          <w:highlight w:val="white"/>
          <w:lang w:eastAsia="en-US"/>
        </w:rPr>
      </w:pPr>
      <w:r w:rsidRPr="0042577F">
        <w:rPr>
          <w:rFonts w:ascii="Times New Roman" w:hAnsi="Times New Roman"/>
          <w:color w:val="0000FF"/>
          <w:szCs w:val="22"/>
          <w:highlight w:val="white"/>
          <w:lang w:eastAsia="en-US"/>
        </w:rPr>
        <w:t>&lt;</w:t>
      </w:r>
      <w:r w:rsidRPr="0042577F">
        <w:rPr>
          <w:rFonts w:ascii="Times New Roman" w:hAnsi="Times New Roman"/>
          <w:color w:val="800000"/>
          <w:szCs w:val="22"/>
          <w:highlight w:val="white"/>
          <w:lang w:eastAsia="en-US"/>
        </w:rPr>
        <w:t>Interchange</w:t>
      </w:r>
      <w:r w:rsidRPr="0042577F">
        <w:rPr>
          <w:rFonts w:ascii="Times New Roman" w:hAnsi="Times New Roman"/>
          <w:color w:val="FF0000"/>
          <w:szCs w:val="22"/>
          <w:highlight w:val="white"/>
          <w:lang w:eastAsia="en-US"/>
        </w:rPr>
        <w:t xml:space="preserve"> xmlns</w:t>
      </w:r>
      <w:r w:rsidR="00BB2628">
        <w:rPr>
          <w:rFonts w:ascii="Times New Roman" w:hAnsi="Times New Roman"/>
          <w:color w:val="0000FF"/>
          <w:szCs w:val="22"/>
          <w:highlight w:val="white"/>
          <w:lang w:eastAsia="en-US"/>
        </w:rPr>
        <w:t>="</w:t>
      </w:r>
      <w:r w:rsidR="00BB2628">
        <w:rPr>
          <w:rFonts w:ascii="Times New Roman" w:hAnsi="Times New Roman"/>
          <w:color w:val="000000"/>
          <w:szCs w:val="22"/>
          <w:highlight w:val="white"/>
          <w:lang w:eastAsia="en-US"/>
        </w:rPr>
        <w:t>http://www.e2b.no/XMLSchema</w:t>
      </w:r>
      <w:r w:rsidR="00BB2628">
        <w:rPr>
          <w:rFonts w:ascii="Times New Roman" w:hAnsi="Times New Roman"/>
          <w:color w:val="0000FF"/>
          <w:szCs w:val="22"/>
          <w:highlight w:val="white"/>
          <w:lang w:eastAsia="en-US"/>
        </w:rPr>
        <w:t>"</w:t>
      </w:r>
      <w:r w:rsidR="00BB2628">
        <w:rPr>
          <w:rFonts w:ascii="Times New Roman" w:hAnsi="Times New Roman"/>
          <w:color w:val="FF0000"/>
          <w:szCs w:val="22"/>
          <w:highlight w:val="white"/>
          <w:lang w:eastAsia="en-US"/>
        </w:rPr>
        <w:t xml:space="preserve"> xmlns:xsi</w:t>
      </w:r>
      <w:r w:rsidR="00BB2628">
        <w:rPr>
          <w:rFonts w:ascii="Times New Roman" w:hAnsi="Times New Roman"/>
          <w:color w:val="0000FF"/>
          <w:szCs w:val="22"/>
          <w:highlight w:val="white"/>
          <w:lang w:eastAsia="en-US"/>
        </w:rPr>
        <w:t>="</w:t>
      </w:r>
      <w:r w:rsidR="00BB2628">
        <w:rPr>
          <w:rFonts w:ascii="Times New Roman" w:hAnsi="Times New Roman"/>
          <w:color w:val="000000"/>
          <w:szCs w:val="22"/>
          <w:highlight w:val="white"/>
          <w:lang w:eastAsia="en-US"/>
        </w:rPr>
        <w:t>http://www.w3.org/2001/XMLSchema-instance</w:t>
      </w:r>
      <w:r w:rsidR="00BB2628">
        <w:rPr>
          <w:rFonts w:ascii="Times New Roman" w:hAnsi="Times New Roman"/>
          <w:color w:val="0000FF"/>
          <w:szCs w:val="22"/>
          <w:highlight w:val="white"/>
          <w:lang w:eastAsia="en-US"/>
        </w:rPr>
        <w:t>"</w:t>
      </w:r>
      <w:r w:rsidR="00BB2628">
        <w:rPr>
          <w:rFonts w:ascii="Times New Roman" w:hAnsi="Times New Roman"/>
          <w:color w:val="FF0000"/>
          <w:szCs w:val="22"/>
          <w:highlight w:val="white"/>
          <w:lang w:eastAsia="en-US"/>
        </w:rPr>
        <w:t xml:space="preserve"> xsi:schemaLocation</w:t>
      </w:r>
      <w:r w:rsidR="00BB2628">
        <w:rPr>
          <w:rFonts w:ascii="Times New Roman" w:hAnsi="Times New Roman"/>
          <w:color w:val="0000FF"/>
          <w:szCs w:val="22"/>
          <w:highlight w:val="white"/>
          <w:lang w:eastAsia="en-US"/>
        </w:rPr>
        <w:t>="</w:t>
      </w:r>
      <w:r w:rsidR="00BB2628">
        <w:rPr>
          <w:rFonts w:ascii="Times New Roman" w:hAnsi="Times New Roman"/>
          <w:color w:val="000000"/>
          <w:szCs w:val="22"/>
          <w:highlight w:val="white"/>
          <w:lang w:eastAsia="en-US"/>
        </w:rPr>
        <w:t>http://www.e2b.no/XMLSchema</w:t>
      </w:r>
      <w:ins w:id="48" w:author="anne" w:date="2012-03-02T14:25:00Z">
        <w:r w:rsidR="00BB2628">
          <w:rPr>
            <w:rFonts w:ascii="Times New Roman" w:hAnsi="Times New Roman"/>
            <w:color w:val="000000"/>
            <w:szCs w:val="22"/>
            <w:highlight w:val="white"/>
            <w:lang w:eastAsia="en-US"/>
          </w:rPr>
          <w:t>/</w:t>
        </w:r>
      </w:ins>
      <w:del w:id="49" w:author="anne" w:date="2012-03-02T14:25:00Z">
        <w:r w:rsidR="00BB2628">
          <w:rPr>
            <w:rFonts w:ascii="Times New Roman" w:hAnsi="Times New Roman"/>
            <w:color w:val="000000"/>
            <w:szCs w:val="22"/>
            <w:highlight w:val="white"/>
            <w:lang w:eastAsia="en-US"/>
          </w:rPr>
          <w:delText xml:space="preserve"> </w:delText>
        </w:r>
      </w:del>
      <w:r w:rsidR="00BB2628">
        <w:rPr>
          <w:rFonts w:ascii="Times New Roman" w:hAnsi="Times New Roman"/>
          <w:color w:val="000000"/>
          <w:szCs w:val="22"/>
          <w:highlight w:val="white"/>
          <w:lang w:eastAsia="en-US"/>
        </w:rPr>
        <w:t>e2b_Invoice_Interchange_v3p41.</w:t>
      </w:r>
      <w:commentRangeStart w:id="50"/>
      <w:r w:rsidR="00BB2628">
        <w:rPr>
          <w:rFonts w:ascii="Times New Roman" w:hAnsi="Times New Roman"/>
          <w:color w:val="000000"/>
          <w:szCs w:val="22"/>
          <w:highlight w:val="white"/>
          <w:lang w:eastAsia="en-US"/>
        </w:rPr>
        <w:t>xsd</w:t>
      </w:r>
      <w:commentRangeEnd w:id="50"/>
      <w:r w:rsidR="00B86FB7">
        <w:rPr>
          <w:rStyle w:val="Merknadsreferanse"/>
        </w:rPr>
        <w:commentReference w:id="50"/>
      </w:r>
      <w:r w:rsidRPr="0042577F">
        <w:rPr>
          <w:rFonts w:ascii="Times New Roman" w:hAnsi="Times New Roman"/>
          <w:color w:val="0000FF"/>
          <w:szCs w:val="22"/>
          <w:highlight w:val="white"/>
          <w:lang w:eastAsia="en-US"/>
        </w:rPr>
        <w:t>"&gt;</w:t>
      </w:r>
    </w:p>
    <w:p w:rsidR="00F3306C" w:rsidRPr="001C7772" w:rsidRDefault="00BB2628" w:rsidP="00F3306C">
      <w:pPr>
        <w:spacing w:before="0" w:after="0"/>
        <w:rPr>
          <w:rFonts w:ascii="Times New Roman" w:hAnsi="Times New Roman"/>
          <w:color w:val="000000"/>
          <w:szCs w:val="22"/>
          <w:highlight w:val="white"/>
          <w:lang w:val="en-US" w:eastAsia="en-US"/>
        </w:rPr>
      </w:pPr>
      <w:r>
        <w:rPr>
          <w:rFonts w:ascii="Times New Roman" w:hAnsi="Times New Roman"/>
          <w:color w:val="000000"/>
          <w:szCs w:val="22"/>
          <w:highlight w:val="white"/>
          <w:lang w:eastAsia="en-US"/>
        </w:rPr>
        <w:tab/>
      </w:r>
      <w:r w:rsidR="00F3306C" w:rsidRPr="001C7772">
        <w:rPr>
          <w:rFonts w:ascii="Times New Roman" w:hAnsi="Times New Roman"/>
          <w:color w:val="0000FF"/>
          <w:szCs w:val="22"/>
          <w:highlight w:val="white"/>
          <w:lang w:val="en-US" w:eastAsia="en-US"/>
        </w:rPr>
        <w:t>&lt;</w:t>
      </w:r>
      <w:r w:rsidR="00F3306C" w:rsidRPr="001C7772">
        <w:rPr>
          <w:rFonts w:ascii="Times New Roman" w:hAnsi="Times New Roman"/>
          <w:color w:val="800000"/>
          <w:szCs w:val="22"/>
          <w:highlight w:val="white"/>
          <w:lang w:val="en-US" w:eastAsia="en-US"/>
        </w:rPr>
        <w:t>Invoice</w:t>
      </w:r>
      <w:r w:rsidR="00F3306C" w:rsidRPr="001C7772">
        <w:rPr>
          <w:rFonts w:ascii="Times New Roman" w:hAnsi="Times New Roman"/>
          <w:color w:val="FF0000"/>
          <w:szCs w:val="22"/>
          <w:highlight w:val="white"/>
          <w:lang w:val="en-US" w:eastAsia="en-US"/>
        </w:rPr>
        <w:t xml:space="preserve"> MessageVersion</w:t>
      </w:r>
      <w:r w:rsidR="00F3306C" w:rsidRPr="001C7772">
        <w:rPr>
          <w:rFonts w:ascii="Times New Roman" w:hAnsi="Times New Roman"/>
          <w:color w:val="0000FF"/>
          <w:szCs w:val="22"/>
          <w:highlight w:val="white"/>
          <w:lang w:val="en-US" w:eastAsia="en-US"/>
        </w:rPr>
        <w:t>="</w:t>
      </w:r>
      <w:r w:rsidR="00F3306C" w:rsidRPr="001C7772">
        <w:rPr>
          <w:rFonts w:ascii="Times New Roman" w:hAnsi="Times New Roman"/>
          <w:color w:val="000000"/>
          <w:szCs w:val="22"/>
          <w:highlight w:val="white"/>
          <w:lang w:val="en-US" w:eastAsia="en-US"/>
        </w:rPr>
        <w:t>3.</w:t>
      </w:r>
      <w:r w:rsidR="00F3306C">
        <w:rPr>
          <w:rFonts w:ascii="Times New Roman" w:hAnsi="Times New Roman"/>
          <w:color w:val="000000"/>
          <w:szCs w:val="22"/>
          <w:highlight w:val="white"/>
          <w:lang w:val="en-US" w:eastAsia="en-US"/>
        </w:rPr>
        <w:t>4</w:t>
      </w:r>
      <w:r w:rsidR="00BA389E">
        <w:rPr>
          <w:rFonts w:ascii="Times New Roman" w:hAnsi="Times New Roman"/>
          <w:color w:val="000000"/>
          <w:szCs w:val="22"/>
          <w:highlight w:val="white"/>
          <w:lang w:val="en-US" w:eastAsia="en-US"/>
        </w:rPr>
        <w:t>.1</w:t>
      </w:r>
      <w:r w:rsidR="00F3306C" w:rsidRPr="001C7772">
        <w:rPr>
          <w:rFonts w:ascii="Times New Roman" w:hAnsi="Times New Roman"/>
          <w:color w:val="0000FF"/>
          <w:szCs w:val="22"/>
          <w:highlight w:val="white"/>
          <w:lang w:val="en-US" w:eastAsia="en-US"/>
        </w:rPr>
        <w:t>"</w:t>
      </w:r>
      <w:r w:rsidR="00F3306C" w:rsidRPr="001C7772">
        <w:rPr>
          <w:rFonts w:ascii="Times New Roman" w:hAnsi="Times New Roman"/>
          <w:color w:val="FF0000"/>
          <w:szCs w:val="22"/>
          <w:highlight w:val="white"/>
          <w:lang w:val="en-US" w:eastAsia="en-US"/>
        </w:rPr>
        <w:t xml:space="preserve"> MessageOwner</w:t>
      </w:r>
      <w:r w:rsidR="00F3306C" w:rsidRPr="001C7772">
        <w:rPr>
          <w:rFonts w:ascii="Times New Roman" w:hAnsi="Times New Roman"/>
          <w:color w:val="0000FF"/>
          <w:szCs w:val="22"/>
          <w:highlight w:val="white"/>
          <w:lang w:val="en-US" w:eastAsia="en-US"/>
        </w:rPr>
        <w:t>="</w:t>
      </w:r>
      <w:r w:rsidR="00F3306C" w:rsidRPr="001C7772">
        <w:rPr>
          <w:rFonts w:ascii="Times New Roman" w:hAnsi="Times New Roman"/>
          <w:color w:val="000000"/>
          <w:szCs w:val="22"/>
          <w:highlight w:val="white"/>
          <w:lang w:val="en-US" w:eastAsia="en-US"/>
        </w:rPr>
        <w:t>e2b</w:t>
      </w:r>
      <w:r w:rsidR="00F3306C" w:rsidRPr="001C7772">
        <w:rPr>
          <w:rFonts w:ascii="Times New Roman" w:hAnsi="Times New Roman"/>
          <w:color w:val="0000FF"/>
          <w:szCs w:val="22"/>
          <w:highlight w:val="white"/>
          <w:lang w:val="en-US" w:eastAsia="en-US"/>
        </w:rPr>
        <w:t>"</w:t>
      </w:r>
      <w:r w:rsidR="00F3306C" w:rsidRPr="001C7772">
        <w:rPr>
          <w:rFonts w:ascii="Times New Roman" w:hAnsi="Times New Roman"/>
          <w:color w:val="FF0000"/>
          <w:szCs w:val="22"/>
          <w:highlight w:val="white"/>
          <w:lang w:val="en-US" w:eastAsia="en-US"/>
        </w:rPr>
        <w:t xml:space="preserve"> MessageType</w:t>
      </w:r>
      <w:r w:rsidR="00F3306C" w:rsidRPr="001C7772">
        <w:rPr>
          <w:rFonts w:ascii="Times New Roman" w:hAnsi="Times New Roman"/>
          <w:color w:val="0000FF"/>
          <w:szCs w:val="22"/>
          <w:highlight w:val="white"/>
          <w:lang w:val="en-US" w:eastAsia="en-US"/>
        </w:rPr>
        <w:t>="</w:t>
      </w:r>
      <w:r w:rsidR="00F3306C" w:rsidRPr="001C7772">
        <w:rPr>
          <w:rFonts w:ascii="Times New Roman" w:hAnsi="Times New Roman"/>
          <w:color w:val="000000"/>
          <w:szCs w:val="22"/>
          <w:highlight w:val="white"/>
          <w:lang w:val="en-US" w:eastAsia="en-US"/>
        </w:rPr>
        <w:t>Invoice</w:t>
      </w:r>
      <w:r w:rsidR="00F3306C" w:rsidRPr="001C7772">
        <w:rPr>
          <w:rFonts w:ascii="Times New Roman" w:hAnsi="Times New Roman"/>
          <w:color w:val="0000FF"/>
          <w:szCs w:val="22"/>
          <w:highlight w:val="white"/>
          <w:lang w:val="en-US" w:eastAsia="en-US"/>
        </w:rPr>
        <w:t>"</w:t>
      </w:r>
      <w:r w:rsidR="00F3306C" w:rsidRPr="001C7772">
        <w:rPr>
          <w:rFonts w:ascii="Times New Roman" w:hAnsi="Times New Roman"/>
          <w:color w:val="FF0000"/>
          <w:szCs w:val="22"/>
          <w:highlight w:val="white"/>
          <w:lang w:val="en-US" w:eastAsia="en-US"/>
        </w:rPr>
        <w:t xml:space="preserve"> language</w:t>
      </w:r>
      <w:r w:rsidR="00F3306C" w:rsidRPr="001C7772">
        <w:rPr>
          <w:rFonts w:ascii="Times New Roman" w:hAnsi="Times New Roman"/>
          <w:color w:val="0000FF"/>
          <w:szCs w:val="22"/>
          <w:highlight w:val="white"/>
          <w:lang w:val="en-US" w:eastAsia="en-US"/>
        </w:rPr>
        <w:t>="</w:t>
      </w:r>
      <w:r w:rsidR="00F3306C" w:rsidRPr="001C7772">
        <w:rPr>
          <w:rFonts w:ascii="Times New Roman" w:hAnsi="Times New Roman"/>
          <w:color w:val="000000"/>
          <w:szCs w:val="22"/>
          <w:highlight w:val="white"/>
          <w:lang w:val="en-US" w:eastAsia="en-US"/>
        </w:rPr>
        <w:t>NO</w:t>
      </w:r>
      <w:r w:rsidR="00F3306C"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MessageNumber</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1</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MessageNumber</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MessageTimestamp</w:t>
      </w:r>
      <w:r w:rsidRPr="001C7772">
        <w:rPr>
          <w:rFonts w:ascii="Times New Roman" w:hAnsi="Times New Roman"/>
          <w:color w:val="0000FF"/>
          <w:szCs w:val="22"/>
          <w:highlight w:val="white"/>
          <w:lang w:val="en-US" w:eastAsia="en-US"/>
        </w:rPr>
        <w:t>&gt;</w:t>
      </w:r>
      <w:r w:rsidR="00BA389E">
        <w:rPr>
          <w:rFonts w:ascii="Times New Roman" w:hAnsi="Times New Roman"/>
          <w:color w:val="000000"/>
          <w:szCs w:val="22"/>
          <w:highlight w:val="white"/>
          <w:lang w:val="en-US" w:eastAsia="en-US"/>
        </w:rPr>
        <w:t>2011-12-16</w:t>
      </w:r>
      <w:r>
        <w:rPr>
          <w:rFonts w:ascii="Times New Roman" w:hAnsi="Times New Roman"/>
          <w:color w:val="000000"/>
          <w:szCs w:val="22"/>
          <w:highlight w:val="white"/>
          <w:lang w:val="en-US" w:eastAsia="en-US"/>
        </w:rPr>
        <w:t>T09:30:47</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MessageTimestamp</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NumberOfLines</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1</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NumberOfLines</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InvoiceHeader</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InvoiceType</w:t>
      </w:r>
      <w:r w:rsidRPr="001C7772">
        <w:rPr>
          <w:rFonts w:ascii="Times New Roman" w:hAnsi="Times New Roman"/>
          <w:color w:val="FF0000"/>
          <w:szCs w:val="22"/>
          <w:highlight w:val="white"/>
          <w:lang w:val="en-US" w:eastAsia="en-US"/>
        </w:rPr>
        <w:t xml:space="preserve"> </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38</w:t>
      </w:r>
      <w:r>
        <w:rPr>
          <w:rFonts w:ascii="Times New Roman" w:hAnsi="Times New Roman"/>
          <w:color w:val="000000"/>
          <w:szCs w:val="22"/>
          <w:highlight w:val="white"/>
          <w:lang w:val="en-US" w:eastAsia="en-US"/>
        </w:rPr>
        <w:t>1</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InvoiceType</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InvoiceStatus</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9</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InvoiceStatus</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InvoiceNumber</w:t>
      </w:r>
      <w:r w:rsidRPr="001C7772">
        <w:rPr>
          <w:rFonts w:ascii="Times New Roman" w:hAnsi="Times New Roman"/>
          <w:color w:val="0000FF"/>
          <w:szCs w:val="22"/>
          <w:highlight w:val="white"/>
          <w:lang w:val="en-US" w:eastAsia="en-US"/>
        </w:rPr>
        <w:t>&gt;</w:t>
      </w:r>
      <w:r>
        <w:rPr>
          <w:rFonts w:ascii="Times New Roman" w:hAnsi="Times New Roman"/>
          <w:color w:val="000000"/>
          <w:szCs w:val="22"/>
          <w:highlight w:val="white"/>
          <w:lang w:val="en-US" w:eastAsia="en-US"/>
        </w:rPr>
        <w:t>2</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InvoiceNumber</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InvoiceDate</w:t>
      </w:r>
      <w:r w:rsidRPr="001C7772">
        <w:rPr>
          <w:rFonts w:ascii="Times New Roman" w:hAnsi="Times New Roman"/>
          <w:color w:val="0000FF"/>
          <w:szCs w:val="22"/>
          <w:highlight w:val="white"/>
          <w:lang w:val="en-US" w:eastAsia="en-US"/>
        </w:rPr>
        <w:t>&gt;</w:t>
      </w:r>
      <w:r w:rsidR="00BA389E">
        <w:rPr>
          <w:rFonts w:ascii="Times New Roman" w:hAnsi="Times New Roman"/>
          <w:color w:val="000000"/>
          <w:szCs w:val="22"/>
          <w:highlight w:val="white"/>
          <w:lang w:val="en-US" w:eastAsia="en-US"/>
        </w:rPr>
        <w:t>2011-12-16</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InvoiceDate</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Supplier</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PartyId</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12345</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PartyId</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Name</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Leverandør1</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Name</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PostalAddress</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Address1</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Postboks 5</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Address1</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PostalCode</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0101</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PostalCode</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PostalDistrict</w:t>
      </w:r>
      <w:r w:rsidRPr="001C7772">
        <w:rPr>
          <w:rFonts w:ascii="Times New Roman" w:hAnsi="Times New Roman"/>
          <w:color w:val="0000FF"/>
          <w:szCs w:val="22"/>
          <w:highlight w:val="white"/>
          <w:lang w:val="en-US" w:eastAsia="en-US"/>
        </w:rPr>
        <w:t>&gt;</w:t>
      </w:r>
      <w:smartTag w:uri="urn:schemas-microsoft-com:office:smarttags" w:element="City">
        <w:smartTag w:uri="urn:schemas-microsoft-com:office:smarttags" w:element="place">
          <w:r w:rsidRPr="001C7772">
            <w:rPr>
              <w:rFonts w:ascii="Times New Roman" w:hAnsi="Times New Roman"/>
              <w:color w:val="000000"/>
              <w:szCs w:val="22"/>
              <w:highlight w:val="white"/>
              <w:lang w:val="en-US" w:eastAsia="en-US"/>
            </w:rPr>
            <w:t>Oslo</w:t>
          </w:r>
        </w:smartTag>
      </w:smartTag>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PostalDistrict</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CountryCode</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NO</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CountryCode</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PostalAddress</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ContactPerson</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Name</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Ole Olsen</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Name</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ContactPerson</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OrgNumber</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987654321</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OrgNumber</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VatId</w:t>
      </w:r>
      <w:r w:rsidRPr="001C7772">
        <w:rPr>
          <w:rFonts w:ascii="Times New Roman" w:hAnsi="Times New Roman"/>
          <w:color w:val="0000FF"/>
          <w:szCs w:val="22"/>
          <w:highlight w:val="white"/>
          <w:lang w:val="en-US" w:eastAsia="en-US"/>
        </w:rPr>
        <w:t>&gt;</w:t>
      </w:r>
      <w:r w:rsidR="008D2005">
        <w:rPr>
          <w:rFonts w:ascii="Times New Roman" w:hAnsi="Times New Roman"/>
          <w:color w:val="0000FF"/>
          <w:szCs w:val="22"/>
          <w:highlight w:val="white"/>
          <w:lang w:val="en-US" w:eastAsia="en-US"/>
        </w:rPr>
        <w:t>NO</w:t>
      </w:r>
      <w:r w:rsidRPr="001C7772">
        <w:rPr>
          <w:rFonts w:ascii="Times New Roman" w:hAnsi="Times New Roman"/>
          <w:color w:val="000000"/>
          <w:szCs w:val="22"/>
          <w:highlight w:val="white"/>
          <w:lang w:val="en-US" w:eastAsia="en-US"/>
        </w:rPr>
        <w:t>987654321</w:t>
      </w:r>
      <w:r w:rsidR="008D2005">
        <w:rPr>
          <w:rFonts w:ascii="Times New Roman" w:hAnsi="Times New Roman"/>
          <w:color w:val="000000"/>
          <w:szCs w:val="22"/>
          <w:highlight w:val="white"/>
          <w:lang w:val="en-US" w:eastAsia="en-US"/>
        </w:rPr>
        <w:t>MVA</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VatId</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Supplier</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Buyer</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PartyId</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54321</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PartyId</w:t>
      </w:r>
      <w:r w:rsidRPr="001C7772">
        <w:rPr>
          <w:rFonts w:ascii="Times New Roman" w:hAnsi="Times New Roman"/>
          <w:color w:val="0000FF"/>
          <w:szCs w:val="22"/>
          <w:highlight w:val="white"/>
          <w:lang w:val="en-US" w:eastAsia="en-US"/>
        </w:rPr>
        <w:t>&gt;</w:t>
      </w:r>
    </w:p>
    <w:p w:rsidR="00F3306C" w:rsidRPr="00F3306C" w:rsidRDefault="00F3306C" w:rsidP="00F3306C">
      <w:pPr>
        <w:spacing w:before="0" w:after="0"/>
        <w:rPr>
          <w:rFonts w:ascii="Times New Roman" w:hAnsi="Times New Roman"/>
          <w:color w:val="000000"/>
          <w:szCs w:val="22"/>
          <w:highlight w:val="white"/>
          <w:lang w:val="en-US" w:eastAsia="en-US"/>
        </w:rPr>
      </w:pPr>
      <w:r w:rsidRPr="00F3306C">
        <w:rPr>
          <w:rFonts w:ascii="Times New Roman" w:hAnsi="Times New Roman"/>
          <w:color w:val="000000"/>
          <w:szCs w:val="22"/>
          <w:highlight w:val="white"/>
          <w:lang w:val="en-US" w:eastAsia="en-US"/>
        </w:rPr>
        <w:tab/>
      </w:r>
      <w:r w:rsidRPr="00F3306C">
        <w:rPr>
          <w:rFonts w:ascii="Times New Roman" w:hAnsi="Times New Roman"/>
          <w:color w:val="000000"/>
          <w:szCs w:val="22"/>
          <w:highlight w:val="white"/>
          <w:lang w:val="en-US" w:eastAsia="en-US"/>
        </w:rPr>
        <w:tab/>
      </w:r>
      <w:r w:rsidRPr="00F3306C">
        <w:rPr>
          <w:rFonts w:ascii="Times New Roman" w:hAnsi="Times New Roman"/>
          <w:color w:val="000000"/>
          <w:szCs w:val="22"/>
          <w:highlight w:val="white"/>
          <w:lang w:val="en-US" w:eastAsia="en-US"/>
        </w:rPr>
        <w:tab/>
      </w:r>
      <w:r w:rsidRPr="00F3306C">
        <w:rPr>
          <w:rFonts w:ascii="Times New Roman" w:hAnsi="Times New Roman"/>
          <w:color w:val="000000"/>
          <w:szCs w:val="22"/>
          <w:highlight w:val="white"/>
          <w:lang w:val="en-US" w:eastAsia="en-US"/>
        </w:rPr>
        <w:tab/>
      </w:r>
      <w:r w:rsidRPr="00F3306C">
        <w:rPr>
          <w:rFonts w:ascii="Times New Roman" w:hAnsi="Times New Roman"/>
          <w:color w:val="0000FF"/>
          <w:szCs w:val="22"/>
          <w:highlight w:val="white"/>
          <w:lang w:val="en-US" w:eastAsia="en-US"/>
        </w:rPr>
        <w:t>&lt;</w:t>
      </w:r>
      <w:r w:rsidRPr="00F3306C">
        <w:rPr>
          <w:rFonts w:ascii="Times New Roman" w:hAnsi="Times New Roman"/>
          <w:color w:val="800000"/>
          <w:szCs w:val="22"/>
          <w:highlight w:val="white"/>
          <w:lang w:val="en-US" w:eastAsia="en-US"/>
        </w:rPr>
        <w:t>Name</w:t>
      </w:r>
      <w:r w:rsidRPr="00F3306C">
        <w:rPr>
          <w:rFonts w:ascii="Times New Roman" w:hAnsi="Times New Roman"/>
          <w:color w:val="0000FF"/>
          <w:szCs w:val="22"/>
          <w:highlight w:val="white"/>
          <w:lang w:val="en-US" w:eastAsia="en-US"/>
        </w:rPr>
        <w:t>&gt;</w:t>
      </w:r>
      <w:r w:rsidRPr="00F3306C">
        <w:rPr>
          <w:rFonts w:ascii="Times New Roman" w:hAnsi="Times New Roman"/>
          <w:color w:val="000000"/>
          <w:szCs w:val="22"/>
          <w:highlight w:val="white"/>
          <w:lang w:val="en-US" w:eastAsia="en-US"/>
        </w:rPr>
        <w:t>Kjøper1</w:t>
      </w:r>
      <w:r w:rsidRPr="00F3306C">
        <w:rPr>
          <w:rFonts w:ascii="Times New Roman" w:hAnsi="Times New Roman"/>
          <w:color w:val="0000FF"/>
          <w:szCs w:val="22"/>
          <w:highlight w:val="white"/>
          <w:lang w:val="en-US" w:eastAsia="en-US"/>
        </w:rPr>
        <w:t>&lt;/</w:t>
      </w:r>
      <w:r w:rsidRPr="00F3306C">
        <w:rPr>
          <w:rFonts w:ascii="Times New Roman" w:hAnsi="Times New Roman"/>
          <w:color w:val="800000"/>
          <w:szCs w:val="22"/>
          <w:highlight w:val="white"/>
          <w:lang w:val="en-US" w:eastAsia="en-US"/>
        </w:rPr>
        <w:t>Name</w:t>
      </w:r>
      <w:r w:rsidRPr="00F3306C">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ContactPerson</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Name</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Hanne Hansen</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Name</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ContactPerson</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OrgNumber</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998877665</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OrgNumber</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Buyer</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InvoiceReferences</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008D2005">
        <w:rPr>
          <w:rFonts w:ascii="Times New Roman" w:hAnsi="Times New Roman"/>
          <w:color w:val="800000"/>
          <w:szCs w:val="22"/>
          <w:highlight w:val="white"/>
          <w:lang w:val="en-US" w:eastAsia="en-US"/>
        </w:rPr>
        <w:t>InvoiceNumber</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1</w:t>
      </w:r>
      <w:r w:rsidRPr="001C7772">
        <w:rPr>
          <w:rFonts w:ascii="Times New Roman" w:hAnsi="Times New Roman"/>
          <w:color w:val="0000FF"/>
          <w:szCs w:val="22"/>
          <w:highlight w:val="white"/>
          <w:lang w:val="en-US" w:eastAsia="en-US"/>
        </w:rPr>
        <w:t>&lt;/</w:t>
      </w:r>
      <w:r w:rsidR="008D2005" w:rsidRPr="008D2005">
        <w:rPr>
          <w:rFonts w:ascii="Times New Roman" w:hAnsi="Times New Roman"/>
          <w:color w:val="800000"/>
          <w:szCs w:val="22"/>
          <w:highlight w:val="white"/>
          <w:lang w:val="en-US" w:eastAsia="en-US"/>
        </w:rPr>
        <w:t xml:space="preserve"> </w:t>
      </w:r>
      <w:r w:rsidR="008D2005">
        <w:rPr>
          <w:rFonts w:ascii="Times New Roman" w:hAnsi="Times New Roman"/>
          <w:color w:val="800000"/>
          <w:szCs w:val="22"/>
          <w:highlight w:val="white"/>
          <w:lang w:val="en-US" w:eastAsia="en-US"/>
        </w:rPr>
        <w:t>InvoiceNumber</w:t>
      </w:r>
      <w:r w:rsidR="008D2005" w:rsidRPr="001C7772">
        <w:rPr>
          <w:rFonts w:ascii="Times New Roman" w:hAnsi="Times New Roman"/>
          <w:color w:val="0000FF"/>
          <w:szCs w:val="22"/>
          <w:highlight w:val="white"/>
          <w:lang w:val="en-US" w:eastAsia="en-US"/>
        </w:rPr>
        <w:t xml:space="preserve"> </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InvoiceReferences</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Payment</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DueDate</w:t>
      </w:r>
      <w:r w:rsidRPr="001C7772">
        <w:rPr>
          <w:rFonts w:ascii="Times New Roman" w:hAnsi="Times New Roman"/>
          <w:color w:val="0000FF"/>
          <w:szCs w:val="22"/>
          <w:highlight w:val="white"/>
          <w:lang w:val="en-US" w:eastAsia="en-US"/>
        </w:rPr>
        <w:t>&gt;</w:t>
      </w:r>
      <w:r w:rsidR="00BA389E">
        <w:rPr>
          <w:rFonts w:ascii="Times New Roman" w:hAnsi="Times New Roman"/>
          <w:color w:val="000000"/>
          <w:szCs w:val="22"/>
          <w:highlight w:val="white"/>
          <w:lang w:val="en-US" w:eastAsia="en-US"/>
        </w:rPr>
        <w:t>2012-01-16</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DueDate</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Currency</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NOK</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Currency</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Payment</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InvoiceHeader</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InvoiceDetails</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lastRenderedPageBreak/>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BaseItemDetails</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LineItemNum</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1</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LineItemNum</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SuppliersProductId</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55555</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SuppliersProductId</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Description</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Product1</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Description</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UnitPrice</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2.5</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UnitPrice</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LineItemAmount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10</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LineItemAmount</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QuantityInvoiced</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5</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QuantityInvoiced</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UnitOfMeasure</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Stk</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UnitOfMeasure</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VatInfo</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VatPercent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25</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VatPercent</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VatBaseAmount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11</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VatBaseAmount</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VatAmount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2.75</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VatAmount</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VatInfo</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TaxInfo</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Description</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Miljøavgift</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Description</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Percent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10</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Percent</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BaseAmount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10</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BaseAmount</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Amount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1</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Amount</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TaxInfo</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Discount</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Description</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Konsern</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Description</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Percent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20</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Percent</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BaseAmount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12.5</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BaseAmount</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Amount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2.5</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Amount</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Discount</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BaseItemDetails</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InvoiceDetails</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InvoiceDiscountChargesAndTax</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InvoiceCharges</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Description</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Frakt</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Description</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Percent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6</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Percent</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BaseAmount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11</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BaseAmount</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Amount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0.66</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Amount</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VatInfo</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VatPercent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25</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VatPercent</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VatBaseAmount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0.66</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VatBaseAmount</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VatAmount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0.17</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VatAmount</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VatInfo</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InvoiceCharges</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InvoiceDiscountChargesAndTax</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InvoiceSummary</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InvoiceTotals</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LineItemTotalsAmount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11</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LineItemTotalsAmount</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ChargesTotalsAmount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0.66</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ChargesTotalsAmount</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GrossAmount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14.60</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GrossAmount</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VatTotalsAmount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2.92</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VatTotalsAmount</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NetAmount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11.66</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NetAmount</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RoundingAmount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0.02</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RoundingAmount</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InvoiceTotals</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VatTotalsInfo</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VatPercent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25</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VatPercent</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VatBaseAmount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11.66</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VatBaseAmount</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lastRenderedPageBreak/>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VatAmount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2.92</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VatAmount</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VatTotalsInfo</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TaxTotalsInfo</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TaxDescription</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Miljøavgift</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TaxDescription</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TaxAmount</w:t>
      </w:r>
      <w:r w:rsidRPr="001C7772">
        <w:rPr>
          <w:rFonts w:ascii="Times New Roman" w:hAnsi="Times New Roman"/>
          <w:color w:val="0000FF"/>
          <w:szCs w:val="22"/>
          <w:highlight w:val="white"/>
          <w:lang w:val="en-US" w:eastAsia="en-US"/>
        </w:rPr>
        <w:t>&gt;</w:t>
      </w:r>
      <w:r w:rsidRPr="001C7772">
        <w:rPr>
          <w:rFonts w:ascii="Times New Roman" w:hAnsi="Times New Roman"/>
          <w:color w:val="000000"/>
          <w:szCs w:val="22"/>
          <w:highlight w:val="white"/>
          <w:lang w:val="en-US" w:eastAsia="en-US"/>
        </w:rPr>
        <w:t>1</w:t>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TaxAmount</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FF"/>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TaxTotalsInfo</w:t>
      </w:r>
      <w:r w:rsidRPr="001C7772">
        <w:rPr>
          <w:rFonts w:ascii="Times New Roman" w:hAnsi="Times New Roman"/>
          <w:color w:val="0000FF"/>
          <w:szCs w:val="22"/>
          <w:highlight w:val="white"/>
          <w:lang w:val="en-US" w:eastAsia="en-US"/>
        </w:rPr>
        <w:t>&gt;</w:t>
      </w:r>
    </w:p>
    <w:p w:rsidR="00F3306C" w:rsidRPr="006E558B" w:rsidRDefault="00F3306C" w:rsidP="00F3306C">
      <w:pPr>
        <w:spacing w:before="0" w:after="0"/>
        <w:rPr>
          <w:rFonts w:ascii="Times New Roman" w:hAnsi="Times New Roman"/>
          <w:color w:val="993300"/>
          <w:szCs w:val="22"/>
          <w:highlight w:val="white"/>
          <w:lang w:val="en-US" w:eastAsia="en-US"/>
        </w:rPr>
      </w:pPr>
      <w:r w:rsidRPr="006E558B">
        <w:rPr>
          <w:rFonts w:ascii="Times New Roman" w:hAnsi="Times New Roman"/>
          <w:color w:val="993300"/>
          <w:szCs w:val="22"/>
          <w:highlight w:val="white"/>
          <w:lang w:val="en-US" w:eastAsia="en-US"/>
        </w:rPr>
        <w:tab/>
      </w:r>
      <w:r w:rsidRPr="006E558B">
        <w:rPr>
          <w:rFonts w:ascii="Times New Roman" w:hAnsi="Times New Roman"/>
          <w:color w:val="993300"/>
          <w:szCs w:val="22"/>
          <w:highlight w:val="white"/>
          <w:lang w:val="en-US" w:eastAsia="en-US"/>
        </w:rPr>
        <w:tab/>
      </w:r>
      <w:r w:rsidRPr="006E558B">
        <w:rPr>
          <w:rFonts w:ascii="Times New Roman" w:hAnsi="Times New Roman"/>
          <w:color w:val="993300"/>
          <w:szCs w:val="22"/>
          <w:highlight w:val="white"/>
          <w:lang w:val="en-US" w:eastAsia="en-US"/>
        </w:rPr>
        <w:tab/>
        <w:t>&lt;DiscountTotals&gt;</w:t>
      </w:r>
    </w:p>
    <w:p w:rsidR="00F3306C" w:rsidRPr="006E558B" w:rsidRDefault="00F3306C" w:rsidP="00F3306C">
      <w:pPr>
        <w:spacing w:before="0" w:after="0"/>
        <w:rPr>
          <w:rFonts w:ascii="Times New Roman" w:hAnsi="Times New Roman"/>
          <w:color w:val="993300"/>
          <w:szCs w:val="22"/>
          <w:highlight w:val="white"/>
          <w:lang w:val="en-US" w:eastAsia="en-US"/>
        </w:rPr>
      </w:pPr>
      <w:r w:rsidRPr="006E558B">
        <w:rPr>
          <w:rFonts w:ascii="Times New Roman" w:hAnsi="Times New Roman"/>
          <w:color w:val="993300"/>
          <w:szCs w:val="22"/>
          <w:highlight w:val="white"/>
          <w:lang w:val="en-US" w:eastAsia="en-US"/>
        </w:rPr>
        <w:tab/>
      </w:r>
      <w:r w:rsidRPr="006E558B">
        <w:rPr>
          <w:rFonts w:ascii="Times New Roman" w:hAnsi="Times New Roman"/>
          <w:color w:val="993300"/>
          <w:szCs w:val="22"/>
          <w:highlight w:val="white"/>
          <w:lang w:val="en-US" w:eastAsia="en-US"/>
        </w:rPr>
        <w:tab/>
      </w:r>
      <w:r w:rsidRPr="006E558B">
        <w:rPr>
          <w:rFonts w:ascii="Times New Roman" w:hAnsi="Times New Roman"/>
          <w:color w:val="993300"/>
          <w:szCs w:val="22"/>
          <w:highlight w:val="white"/>
          <w:lang w:val="en-US" w:eastAsia="en-US"/>
        </w:rPr>
        <w:tab/>
      </w:r>
      <w:r w:rsidRPr="006E558B">
        <w:rPr>
          <w:rFonts w:ascii="Times New Roman" w:hAnsi="Times New Roman"/>
          <w:color w:val="993300"/>
          <w:szCs w:val="22"/>
          <w:highlight w:val="white"/>
          <w:lang w:val="en-US" w:eastAsia="en-US"/>
        </w:rPr>
        <w:tab/>
        <w:t>&lt;Description&gt;</w:t>
      </w:r>
      <w:r w:rsidRPr="008D2005">
        <w:rPr>
          <w:rFonts w:ascii="Times New Roman" w:hAnsi="Times New Roman"/>
          <w:szCs w:val="22"/>
          <w:highlight w:val="white"/>
          <w:lang w:val="en-US" w:eastAsia="en-US"/>
        </w:rPr>
        <w:t>Rabatt</w:t>
      </w:r>
      <w:r w:rsidRPr="006E558B">
        <w:rPr>
          <w:rFonts w:ascii="Times New Roman" w:hAnsi="Times New Roman"/>
          <w:color w:val="993300"/>
          <w:szCs w:val="22"/>
          <w:highlight w:val="white"/>
          <w:lang w:val="en-US" w:eastAsia="en-US"/>
        </w:rPr>
        <w:t>&lt;/Description&gt;</w:t>
      </w:r>
    </w:p>
    <w:p w:rsidR="00F3306C" w:rsidRPr="006E558B" w:rsidRDefault="00F3306C" w:rsidP="00F3306C">
      <w:pPr>
        <w:spacing w:before="0" w:after="0"/>
        <w:rPr>
          <w:rFonts w:ascii="Times New Roman" w:hAnsi="Times New Roman"/>
          <w:color w:val="993300"/>
          <w:szCs w:val="22"/>
          <w:highlight w:val="white"/>
          <w:lang w:val="en-US" w:eastAsia="en-US"/>
        </w:rPr>
      </w:pPr>
      <w:r w:rsidRPr="006E558B">
        <w:rPr>
          <w:rFonts w:ascii="Times New Roman" w:hAnsi="Times New Roman"/>
          <w:color w:val="993300"/>
          <w:szCs w:val="22"/>
          <w:highlight w:val="white"/>
          <w:lang w:val="en-US" w:eastAsia="en-US"/>
        </w:rPr>
        <w:tab/>
      </w:r>
      <w:r w:rsidRPr="006E558B">
        <w:rPr>
          <w:rFonts w:ascii="Times New Roman" w:hAnsi="Times New Roman"/>
          <w:color w:val="993300"/>
          <w:szCs w:val="22"/>
          <w:highlight w:val="white"/>
          <w:lang w:val="en-US" w:eastAsia="en-US"/>
        </w:rPr>
        <w:tab/>
      </w:r>
      <w:r w:rsidRPr="006E558B">
        <w:rPr>
          <w:rFonts w:ascii="Times New Roman" w:hAnsi="Times New Roman"/>
          <w:color w:val="993300"/>
          <w:szCs w:val="22"/>
          <w:highlight w:val="white"/>
          <w:lang w:val="en-US" w:eastAsia="en-US"/>
        </w:rPr>
        <w:tab/>
      </w:r>
      <w:r w:rsidRPr="006E558B">
        <w:rPr>
          <w:rFonts w:ascii="Times New Roman" w:hAnsi="Times New Roman"/>
          <w:color w:val="993300"/>
          <w:szCs w:val="22"/>
          <w:highlight w:val="white"/>
          <w:lang w:val="en-US" w:eastAsia="en-US"/>
        </w:rPr>
        <w:tab/>
        <w:t>&lt;Amount&gt;</w:t>
      </w:r>
      <w:r w:rsidRPr="008D2005">
        <w:rPr>
          <w:rFonts w:ascii="Times New Roman" w:hAnsi="Times New Roman"/>
          <w:szCs w:val="22"/>
          <w:highlight w:val="white"/>
          <w:lang w:val="en-US" w:eastAsia="en-US"/>
        </w:rPr>
        <w:t>2.5</w:t>
      </w:r>
      <w:r w:rsidRPr="006E558B">
        <w:rPr>
          <w:rFonts w:ascii="Times New Roman" w:hAnsi="Times New Roman"/>
          <w:color w:val="993300"/>
          <w:szCs w:val="22"/>
          <w:highlight w:val="white"/>
          <w:lang w:val="en-US" w:eastAsia="en-US"/>
        </w:rPr>
        <w:t>&lt;/Amount&gt;</w:t>
      </w:r>
    </w:p>
    <w:p w:rsidR="00F3306C" w:rsidRPr="006E558B" w:rsidRDefault="00F3306C" w:rsidP="00F3306C">
      <w:pPr>
        <w:spacing w:before="0" w:after="0"/>
        <w:rPr>
          <w:rFonts w:ascii="Times New Roman" w:hAnsi="Times New Roman"/>
          <w:color w:val="993300"/>
          <w:szCs w:val="22"/>
          <w:highlight w:val="white"/>
          <w:lang w:val="en-US" w:eastAsia="en-US"/>
        </w:rPr>
      </w:pPr>
      <w:r w:rsidRPr="006E558B">
        <w:rPr>
          <w:rFonts w:ascii="Times New Roman" w:hAnsi="Times New Roman"/>
          <w:color w:val="993300"/>
          <w:szCs w:val="22"/>
          <w:highlight w:val="white"/>
          <w:lang w:val="en-US" w:eastAsia="en-US"/>
        </w:rPr>
        <w:tab/>
      </w:r>
      <w:r w:rsidRPr="006E558B">
        <w:rPr>
          <w:rFonts w:ascii="Times New Roman" w:hAnsi="Times New Roman"/>
          <w:color w:val="993300"/>
          <w:szCs w:val="22"/>
          <w:highlight w:val="white"/>
          <w:lang w:val="en-US" w:eastAsia="en-US"/>
        </w:rPr>
        <w:tab/>
      </w:r>
      <w:r w:rsidRPr="006E558B">
        <w:rPr>
          <w:rFonts w:ascii="Times New Roman" w:hAnsi="Times New Roman"/>
          <w:color w:val="993300"/>
          <w:szCs w:val="22"/>
          <w:highlight w:val="white"/>
          <w:lang w:val="en-US" w:eastAsia="en-US"/>
        </w:rPr>
        <w:tab/>
        <w:t>&lt;/DiscountTotals&gt;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InvoiceSummary</w:t>
      </w:r>
      <w:r w:rsidRPr="001C7772">
        <w:rPr>
          <w:rFonts w:ascii="Times New Roman" w:hAnsi="Times New Roman"/>
          <w:color w:val="0000FF"/>
          <w:szCs w:val="22"/>
          <w:highlight w:val="white"/>
          <w:lang w:val="en-US" w:eastAsia="en-US"/>
        </w:rPr>
        <w:t>&gt;</w:t>
      </w:r>
    </w:p>
    <w:p w:rsidR="00F3306C" w:rsidRPr="001C7772" w:rsidRDefault="00F3306C" w:rsidP="00F3306C">
      <w:pPr>
        <w:spacing w:before="0" w:after="0"/>
        <w:rPr>
          <w:rFonts w:ascii="Times New Roman" w:hAnsi="Times New Roman"/>
          <w:color w:val="000000"/>
          <w:szCs w:val="22"/>
          <w:highlight w:val="white"/>
          <w:lang w:val="en-US" w:eastAsia="en-US"/>
        </w:rPr>
      </w:pPr>
      <w:r w:rsidRPr="001C7772">
        <w:rPr>
          <w:rFonts w:ascii="Times New Roman" w:hAnsi="Times New Roman"/>
          <w:color w:val="000000"/>
          <w:szCs w:val="22"/>
          <w:highlight w:val="white"/>
          <w:lang w:val="en-US" w:eastAsia="en-US"/>
        </w:rPr>
        <w:tab/>
      </w:r>
      <w:r w:rsidRPr="001C7772">
        <w:rPr>
          <w:rFonts w:ascii="Times New Roman" w:hAnsi="Times New Roman"/>
          <w:color w:val="0000FF"/>
          <w:szCs w:val="22"/>
          <w:highlight w:val="white"/>
          <w:lang w:val="en-US" w:eastAsia="en-US"/>
        </w:rPr>
        <w:t>&lt;/</w:t>
      </w:r>
      <w:r w:rsidRPr="001C7772">
        <w:rPr>
          <w:rFonts w:ascii="Times New Roman" w:hAnsi="Times New Roman"/>
          <w:color w:val="800000"/>
          <w:szCs w:val="22"/>
          <w:highlight w:val="white"/>
          <w:lang w:val="en-US" w:eastAsia="en-US"/>
        </w:rPr>
        <w:t>Invoice</w:t>
      </w:r>
      <w:r w:rsidRPr="001C7772">
        <w:rPr>
          <w:rFonts w:ascii="Times New Roman" w:hAnsi="Times New Roman"/>
          <w:color w:val="0000FF"/>
          <w:szCs w:val="22"/>
          <w:highlight w:val="white"/>
          <w:lang w:val="en-US" w:eastAsia="en-US"/>
        </w:rPr>
        <w:t>&gt;</w:t>
      </w:r>
    </w:p>
    <w:p w:rsidR="00F3306C" w:rsidRPr="00544CFC" w:rsidRDefault="00F3306C" w:rsidP="00F3306C">
      <w:pPr>
        <w:spacing w:before="0" w:after="0"/>
        <w:rPr>
          <w:rFonts w:ascii="Times New Roman" w:hAnsi="Times New Roman"/>
          <w:color w:val="0000FF"/>
          <w:szCs w:val="22"/>
          <w:lang w:val="nn-NO" w:eastAsia="en-US"/>
        </w:rPr>
      </w:pPr>
      <w:r w:rsidRPr="00544CFC">
        <w:rPr>
          <w:rFonts w:ascii="Times New Roman" w:hAnsi="Times New Roman"/>
          <w:color w:val="0000FF"/>
          <w:szCs w:val="22"/>
          <w:highlight w:val="white"/>
          <w:lang w:val="nn-NO" w:eastAsia="en-US"/>
        </w:rPr>
        <w:t>&lt;/</w:t>
      </w:r>
      <w:r w:rsidRPr="00544CFC">
        <w:rPr>
          <w:rFonts w:ascii="Times New Roman" w:hAnsi="Times New Roman"/>
          <w:color w:val="800000"/>
          <w:szCs w:val="22"/>
          <w:highlight w:val="white"/>
          <w:lang w:val="nn-NO" w:eastAsia="en-US"/>
        </w:rPr>
        <w:t>Interchange</w:t>
      </w:r>
      <w:r w:rsidRPr="00544CFC">
        <w:rPr>
          <w:rFonts w:ascii="Times New Roman" w:hAnsi="Times New Roman"/>
          <w:color w:val="0000FF"/>
          <w:szCs w:val="22"/>
          <w:highlight w:val="white"/>
          <w:lang w:val="nn-NO" w:eastAsia="en-US"/>
        </w:rPr>
        <w:t>&gt;</w:t>
      </w:r>
    </w:p>
    <w:p w:rsidR="00F3306C" w:rsidRPr="00544CFC" w:rsidRDefault="00F3306C" w:rsidP="00CF6796">
      <w:pPr>
        <w:spacing w:before="0" w:after="0"/>
        <w:rPr>
          <w:rFonts w:ascii="Times New Roman" w:hAnsi="Times New Roman"/>
          <w:color w:val="0000FF"/>
          <w:szCs w:val="22"/>
          <w:lang w:val="nn-NO" w:eastAsia="en-US"/>
        </w:rPr>
      </w:pPr>
    </w:p>
    <w:p w:rsidR="003A46E5" w:rsidRPr="00544CFC" w:rsidRDefault="003A46E5" w:rsidP="001A1838">
      <w:pPr>
        <w:pStyle w:val="Overskrift1"/>
        <w:numPr>
          <w:ilvl w:val="0"/>
          <w:numId w:val="0"/>
        </w:numPr>
        <w:rPr>
          <w:lang w:val="nn-NO"/>
        </w:rPr>
      </w:pPr>
      <w:bookmarkStart w:id="51" w:name="_Toc311102092"/>
      <w:r w:rsidRPr="00544CFC">
        <w:rPr>
          <w:lang w:val="nn-NO"/>
        </w:rPr>
        <w:lastRenderedPageBreak/>
        <w:t xml:space="preserve">Vedlegg </w:t>
      </w:r>
      <w:r w:rsidR="001E1152" w:rsidRPr="00544CFC">
        <w:rPr>
          <w:lang w:val="nn-NO"/>
        </w:rPr>
        <w:t>3</w:t>
      </w:r>
      <w:r w:rsidRPr="00544CFC">
        <w:rPr>
          <w:lang w:val="nn-NO"/>
        </w:rPr>
        <w:t xml:space="preserve">: </w:t>
      </w:r>
      <w:r w:rsidR="002C532F" w:rsidRPr="00544CFC">
        <w:rPr>
          <w:lang w:val="nn-NO"/>
        </w:rPr>
        <w:t>Information Model (</w:t>
      </w:r>
      <w:r w:rsidRPr="00544CFC">
        <w:rPr>
          <w:lang w:val="nn-NO"/>
        </w:rPr>
        <w:t>Informasjonsmodell)</w:t>
      </w:r>
      <w:bookmarkEnd w:id="51"/>
    </w:p>
    <w:p w:rsidR="002C532F" w:rsidRPr="000C7B0B" w:rsidRDefault="002C532F" w:rsidP="005E419C">
      <w:pPr>
        <w:pStyle w:val="Overskrift2"/>
        <w:numPr>
          <w:ilvl w:val="0"/>
          <w:numId w:val="0"/>
        </w:numPr>
        <w:rPr>
          <w:lang w:val="en-US"/>
        </w:rPr>
      </w:pPr>
      <w:bookmarkStart w:id="52" w:name="_Toc96664724"/>
      <w:bookmarkStart w:id="53" w:name="_Toc106165418"/>
      <w:bookmarkStart w:id="54" w:name="_Toc311102093"/>
      <w:r w:rsidRPr="000C7B0B">
        <w:rPr>
          <w:lang w:val="en-US"/>
        </w:rPr>
        <w:t>Documentation technique</w:t>
      </w:r>
      <w:bookmarkEnd w:id="52"/>
      <w:bookmarkEnd w:id="53"/>
      <w:bookmarkEnd w:id="54"/>
    </w:p>
    <w:p w:rsidR="002C532F" w:rsidRPr="000C7B0B" w:rsidRDefault="00DC0DF8" w:rsidP="002C532F">
      <w:pPr>
        <w:rPr>
          <w:lang w:val="en-US"/>
        </w:rPr>
      </w:pPr>
      <w:r w:rsidRPr="000C7B0B">
        <w:rPr>
          <w:lang w:val="en-US"/>
        </w:rPr>
        <w:t xml:space="preserve">The Information Model is described using </w:t>
      </w:r>
      <w:r w:rsidR="002C532F" w:rsidRPr="000C7B0B">
        <w:rPr>
          <w:lang w:val="en-US"/>
        </w:rPr>
        <w:t xml:space="preserve">UML (Unified Modelling Language) as documentation technique. UML is administered by the Object Management Group (OMG) and has become the de facto standard for modelling both in systems development and in message exchange. </w:t>
      </w:r>
    </w:p>
    <w:p w:rsidR="002C532F" w:rsidRPr="000C7B0B" w:rsidRDefault="002C532F" w:rsidP="002C532F">
      <w:pPr>
        <w:rPr>
          <w:lang w:val="en-US"/>
        </w:rPr>
      </w:pPr>
      <w:r w:rsidRPr="000C7B0B">
        <w:rPr>
          <w:lang w:val="en-US"/>
        </w:rPr>
        <w:t>The valid version of UML is 1.4.</w:t>
      </w:r>
    </w:p>
    <w:p w:rsidR="002C532F" w:rsidRPr="000C7B0B" w:rsidRDefault="002C532F" w:rsidP="002C532F">
      <w:pPr>
        <w:pStyle w:val="BodyTextKeep"/>
        <w:keepNext w:val="0"/>
        <w:rPr>
          <w:lang w:val="en-US"/>
        </w:rPr>
      </w:pPr>
      <w:proofErr w:type="gramStart"/>
      <w:r w:rsidRPr="000C7B0B">
        <w:rPr>
          <w:lang w:val="en-US"/>
        </w:rPr>
        <w:t>Key to the UML class diagram.</w:t>
      </w:r>
      <w:proofErr w:type="gramEnd"/>
    </w:p>
    <w:p w:rsidR="002C532F" w:rsidRPr="000C7B0B" w:rsidRDefault="002C532F" w:rsidP="002C532F">
      <w:pPr>
        <w:pStyle w:val="BodyTextKeep"/>
        <w:keepNext w:val="0"/>
        <w:rPr>
          <w:lang w:val="en-US"/>
        </w:rPr>
      </w:pPr>
      <w:r w:rsidRPr="000C7B0B">
        <w:rPr>
          <w:lang w:val="en-US"/>
        </w:rPr>
        <w:t>The following values are used to describe relationships:</w:t>
      </w:r>
    </w:p>
    <w:p w:rsidR="002C532F" w:rsidRPr="000C7B0B" w:rsidRDefault="002C532F" w:rsidP="002C532F">
      <w:pPr>
        <w:ind w:left="720"/>
        <w:rPr>
          <w:lang w:val="en-US"/>
        </w:rPr>
      </w:pPr>
      <w:r w:rsidRPr="000C7B0B">
        <w:rPr>
          <w:lang w:val="en-US"/>
        </w:rPr>
        <w:t xml:space="preserve">1 = </w:t>
      </w:r>
      <w:proofErr w:type="gramStart"/>
      <w:r w:rsidRPr="000C7B0B">
        <w:rPr>
          <w:lang w:val="en-US"/>
        </w:rPr>
        <w:t>The</w:t>
      </w:r>
      <w:proofErr w:type="gramEnd"/>
      <w:r w:rsidRPr="000C7B0B">
        <w:rPr>
          <w:lang w:val="en-US"/>
        </w:rPr>
        <w:t xml:space="preserve"> element is mandatory (there must be 1 occurrence). This is the </w:t>
      </w:r>
      <w:r w:rsidRPr="000C7B0B">
        <w:rPr>
          <w:b/>
          <w:lang w:val="en-US"/>
        </w:rPr>
        <w:t>default</w:t>
      </w:r>
      <w:r w:rsidRPr="000C7B0B">
        <w:rPr>
          <w:lang w:val="en-US"/>
        </w:rPr>
        <w:t xml:space="preserve"> value and will normally not be described.</w:t>
      </w:r>
    </w:p>
    <w:p w:rsidR="002C532F" w:rsidRPr="000C7B0B" w:rsidRDefault="002C532F" w:rsidP="002C532F">
      <w:pPr>
        <w:ind w:left="720"/>
        <w:rPr>
          <w:lang w:val="en-US"/>
        </w:rPr>
      </w:pPr>
      <w:proofErr w:type="gramStart"/>
      <w:r w:rsidRPr="000C7B0B">
        <w:rPr>
          <w:lang w:val="en-US"/>
        </w:rPr>
        <w:t>0..1</w:t>
      </w:r>
      <w:proofErr w:type="gramEnd"/>
      <w:r w:rsidRPr="000C7B0B">
        <w:rPr>
          <w:lang w:val="en-US"/>
        </w:rPr>
        <w:t xml:space="preserve"> = The element is non-mandatory and does no need to be sent (it can occur 0 or 1 times)</w:t>
      </w:r>
    </w:p>
    <w:p w:rsidR="002C532F" w:rsidRPr="000C7B0B" w:rsidRDefault="002C532F" w:rsidP="002C532F">
      <w:pPr>
        <w:ind w:left="720"/>
        <w:rPr>
          <w:lang w:val="en-US"/>
        </w:rPr>
      </w:pPr>
      <w:proofErr w:type="gramStart"/>
      <w:r w:rsidRPr="000C7B0B">
        <w:rPr>
          <w:lang w:val="en-US"/>
        </w:rPr>
        <w:t>0..*</w:t>
      </w:r>
      <w:proofErr w:type="gramEnd"/>
      <w:r w:rsidRPr="000C7B0B">
        <w:rPr>
          <w:lang w:val="en-US"/>
        </w:rPr>
        <w:t>= The element is non-mandatory and does not need to be sent. If it is sent it can occur several times (it can occur 0 or n times).</w:t>
      </w:r>
    </w:p>
    <w:p w:rsidR="002C532F" w:rsidRPr="000C7B0B" w:rsidRDefault="002C532F" w:rsidP="002C532F">
      <w:pPr>
        <w:ind w:left="720"/>
        <w:rPr>
          <w:lang w:val="en-US"/>
        </w:rPr>
      </w:pPr>
      <w:proofErr w:type="gramStart"/>
      <w:r w:rsidRPr="000C7B0B">
        <w:rPr>
          <w:lang w:val="en-US"/>
        </w:rPr>
        <w:t>1..*</w:t>
      </w:r>
      <w:proofErr w:type="gramEnd"/>
      <w:r w:rsidRPr="000C7B0B">
        <w:rPr>
          <w:lang w:val="en-US"/>
        </w:rPr>
        <w:t>= The element is mandatory and must occur once (it can occur 1 or n times)</w:t>
      </w:r>
    </w:p>
    <w:p w:rsidR="002C532F" w:rsidRPr="000C7B0B" w:rsidRDefault="002C532F" w:rsidP="002C532F">
      <w:pPr>
        <w:rPr>
          <w:lang w:val="en-US"/>
        </w:rPr>
      </w:pPr>
      <w:r w:rsidRPr="000C7B0B">
        <w:rPr>
          <w:lang w:val="en-US"/>
        </w:rPr>
        <w:t>The message itself is defined at an XML schema in accordance with XML version 1.0.</w:t>
      </w:r>
    </w:p>
    <w:p w:rsidR="001A1838" w:rsidRDefault="001A1838">
      <w:pPr>
        <w:spacing w:before="0" w:after="0"/>
        <w:ind w:left="0"/>
        <w:rPr>
          <w:b/>
          <w:snapToGrid w:val="0"/>
          <w:kern w:val="28"/>
          <w:sz w:val="24"/>
          <w:lang w:val="en-US"/>
        </w:rPr>
      </w:pPr>
      <w:bookmarkStart w:id="55" w:name="_Toc106165423"/>
      <w:r>
        <w:rPr>
          <w:lang w:val="en-US"/>
        </w:rPr>
        <w:br w:type="page"/>
      </w:r>
    </w:p>
    <w:p w:rsidR="00592F09" w:rsidRPr="000C7B0B" w:rsidRDefault="00592F09" w:rsidP="005E419C">
      <w:pPr>
        <w:pStyle w:val="Overskrift2"/>
        <w:numPr>
          <w:ilvl w:val="0"/>
          <w:numId w:val="0"/>
        </w:numPr>
        <w:rPr>
          <w:lang w:val="en-US"/>
        </w:rPr>
      </w:pPr>
      <w:bookmarkStart w:id="56" w:name="_Toc311102094"/>
      <w:r w:rsidRPr="000C7B0B">
        <w:rPr>
          <w:lang w:val="en-US"/>
        </w:rPr>
        <w:lastRenderedPageBreak/>
        <w:t>Interchange and Message level</w:t>
      </w:r>
      <w:bookmarkEnd w:id="55"/>
      <w:bookmarkEnd w:id="56"/>
    </w:p>
    <w:p w:rsidR="00592F09" w:rsidRDefault="00592F09" w:rsidP="00592F09">
      <w:pPr>
        <w:rPr>
          <w:lang w:val="en-US"/>
        </w:rPr>
      </w:pPr>
      <w:r w:rsidRPr="000C7B0B">
        <w:rPr>
          <w:lang w:val="en-US"/>
        </w:rPr>
        <w:t>The Interchange level ensures a correct structure in the XML message when the Envelope is used. The Envelope contains addressing information, and is especially intended for use in conjunction with messaging brokers.</w:t>
      </w:r>
      <w:r w:rsidR="006B54AC">
        <w:rPr>
          <w:lang w:val="en-US"/>
        </w:rPr>
        <w:br/>
      </w:r>
      <w:r w:rsidRPr="000C7B0B">
        <w:rPr>
          <w:lang w:val="en-US"/>
        </w:rPr>
        <w:t xml:space="preserve">The Interchange level must </w:t>
      </w:r>
      <w:r w:rsidR="006B54AC">
        <w:rPr>
          <w:lang w:val="en-US"/>
        </w:rPr>
        <w:t xml:space="preserve">also </w:t>
      </w:r>
      <w:r w:rsidRPr="000C7B0B">
        <w:rPr>
          <w:lang w:val="en-US"/>
        </w:rPr>
        <w:t xml:space="preserve">be used if several Invoices are sent in one Interchange. </w:t>
      </w:r>
    </w:p>
    <w:p w:rsidR="006B54AC" w:rsidRPr="000C7B0B" w:rsidRDefault="006B54AC" w:rsidP="00592F09">
      <w:pPr>
        <w:rPr>
          <w:lang w:val="en-US"/>
        </w:rPr>
      </w:pPr>
      <w:r>
        <w:rPr>
          <w:lang w:val="en-US"/>
        </w:rPr>
        <w:t>Content of InterchangeHeaderType and MessageHeaderType are described in a separate document</w:t>
      </w:r>
    </w:p>
    <w:p w:rsidR="00592F09" w:rsidRPr="000C7B0B" w:rsidRDefault="00592F09" w:rsidP="00592F09">
      <w:pPr>
        <w:rPr>
          <w:lang w:val="en-US"/>
        </w:rPr>
      </w:pPr>
      <w:r w:rsidRPr="000C7B0B">
        <w:rPr>
          <w:lang w:val="en-US"/>
        </w:rPr>
        <w:t xml:space="preserve">The e2b Invoice can also be used together with other Envelopes e.g. SOAP.   </w:t>
      </w:r>
    </w:p>
    <w:p w:rsidR="00592F09" w:rsidRPr="000C7B0B" w:rsidRDefault="00592F09" w:rsidP="00592F09">
      <w:pPr>
        <w:rPr>
          <w:lang w:val="en-US"/>
        </w:rPr>
      </w:pPr>
    </w:p>
    <w:p w:rsidR="00592F09" w:rsidRPr="005B496B" w:rsidRDefault="00FD61A1" w:rsidP="00592F09">
      <w:pPr>
        <w:ind w:left="0"/>
      </w:pPr>
      <w:r>
        <w:rPr>
          <w:noProof/>
        </w:rPr>
        <w:drawing>
          <wp:inline distT="0" distB="0" distL="0" distR="0">
            <wp:extent cx="6049645" cy="4146550"/>
            <wp:effectExtent l="19050" t="0" r="825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cstate="print"/>
                    <a:srcRect/>
                    <a:stretch>
                      <a:fillRect/>
                    </a:stretch>
                  </pic:blipFill>
                  <pic:spPr bwMode="auto">
                    <a:xfrm>
                      <a:off x="0" y="0"/>
                      <a:ext cx="6049645" cy="4146550"/>
                    </a:xfrm>
                    <a:prstGeom prst="rect">
                      <a:avLst/>
                    </a:prstGeom>
                    <a:noFill/>
                    <a:ln w="9525">
                      <a:noFill/>
                      <a:miter lim="800000"/>
                      <a:headEnd/>
                      <a:tailEnd/>
                    </a:ln>
                  </pic:spPr>
                </pic:pic>
              </a:graphicData>
            </a:graphic>
          </wp:inline>
        </w:drawing>
      </w:r>
    </w:p>
    <w:p w:rsidR="001A1838" w:rsidRDefault="001A1838">
      <w:pPr>
        <w:spacing w:before="0" w:after="0"/>
        <w:ind w:left="0"/>
        <w:rPr>
          <w:b/>
          <w:snapToGrid w:val="0"/>
          <w:kern w:val="28"/>
          <w:sz w:val="24"/>
          <w:lang w:val="en-US"/>
        </w:rPr>
      </w:pPr>
      <w:r>
        <w:rPr>
          <w:lang w:val="en-US"/>
        </w:rPr>
        <w:br w:type="page"/>
      </w:r>
    </w:p>
    <w:p w:rsidR="006374C9" w:rsidRPr="000C7B0B" w:rsidRDefault="006374C9" w:rsidP="005E419C">
      <w:pPr>
        <w:pStyle w:val="Overskrift2"/>
        <w:numPr>
          <w:ilvl w:val="0"/>
          <w:numId w:val="0"/>
        </w:numPr>
        <w:rPr>
          <w:lang w:val="en-US"/>
        </w:rPr>
      </w:pPr>
      <w:bookmarkStart w:id="57" w:name="_Toc311102095"/>
      <w:r w:rsidRPr="000C7B0B">
        <w:rPr>
          <w:lang w:val="en-US"/>
        </w:rPr>
        <w:lastRenderedPageBreak/>
        <w:t>Invoice Header</w:t>
      </w:r>
      <w:bookmarkEnd w:id="57"/>
    </w:p>
    <w:p w:rsidR="006374C9" w:rsidRPr="000C7B0B" w:rsidRDefault="006374C9" w:rsidP="006374C9">
      <w:pPr>
        <w:rPr>
          <w:lang w:val="en-US"/>
        </w:rPr>
      </w:pPr>
      <w:r w:rsidRPr="000C7B0B">
        <w:rPr>
          <w:lang w:val="en-US"/>
        </w:rPr>
        <w:t>The Invoice header contains overall information about the Invoice.</w:t>
      </w:r>
    </w:p>
    <w:p w:rsidR="006374C9" w:rsidRPr="000C7B0B" w:rsidRDefault="006374C9" w:rsidP="006374C9">
      <w:pPr>
        <w:rPr>
          <w:lang w:val="en-US"/>
        </w:rPr>
      </w:pPr>
      <w:r w:rsidRPr="000C7B0B">
        <w:rPr>
          <w:lang w:val="en-US"/>
        </w:rPr>
        <w:t>The content of PartyType is described in next chapter.</w:t>
      </w:r>
      <w:r w:rsidRPr="000C7B0B">
        <w:rPr>
          <w:lang w:val="en-US"/>
        </w:rPr>
        <w:br/>
        <w:t>The content of classes containing additional business information is described in separate documents.</w:t>
      </w:r>
    </w:p>
    <w:p w:rsidR="006374C9" w:rsidRPr="000C7B0B" w:rsidRDefault="006374C9" w:rsidP="006374C9">
      <w:pPr>
        <w:rPr>
          <w:lang w:val="en-US"/>
        </w:rPr>
      </w:pPr>
    </w:p>
    <w:p w:rsidR="006374C9" w:rsidRPr="005B496B" w:rsidRDefault="00FD61A1" w:rsidP="005B496B">
      <w:pPr>
        <w:ind w:left="0"/>
      </w:pPr>
      <w:r>
        <w:rPr>
          <w:noProof/>
        </w:rPr>
        <w:drawing>
          <wp:inline distT="0" distB="0" distL="0" distR="0">
            <wp:extent cx="5911850" cy="488061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cstate="print"/>
                    <a:srcRect/>
                    <a:stretch>
                      <a:fillRect/>
                    </a:stretch>
                  </pic:blipFill>
                  <pic:spPr bwMode="auto">
                    <a:xfrm>
                      <a:off x="0" y="0"/>
                      <a:ext cx="5911850" cy="4880610"/>
                    </a:xfrm>
                    <a:prstGeom prst="rect">
                      <a:avLst/>
                    </a:prstGeom>
                    <a:noFill/>
                    <a:ln w="9525">
                      <a:noFill/>
                      <a:miter lim="800000"/>
                      <a:headEnd/>
                      <a:tailEnd/>
                    </a:ln>
                  </pic:spPr>
                </pic:pic>
              </a:graphicData>
            </a:graphic>
          </wp:inline>
        </w:drawing>
      </w:r>
    </w:p>
    <w:p w:rsidR="001A1838" w:rsidRDefault="001A1838">
      <w:pPr>
        <w:spacing w:before="0" w:after="0"/>
        <w:ind w:left="0"/>
        <w:rPr>
          <w:b/>
          <w:snapToGrid w:val="0"/>
          <w:kern w:val="28"/>
          <w:sz w:val="24"/>
          <w:lang w:val="en-US"/>
        </w:rPr>
      </w:pPr>
      <w:bookmarkStart w:id="58" w:name="_Toc96664731"/>
      <w:bookmarkStart w:id="59" w:name="_Toc106165428"/>
      <w:r>
        <w:rPr>
          <w:lang w:val="en-US"/>
        </w:rPr>
        <w:br w:type="page"/>
      </w:r>
    </w:p>
    <w:p w:rsidR="006374C9" w:rsidRPr="000C7B0B" w:rsidRDefault="006374C9" w:rsidP="005E419C">
      <w:pPr>
        <w:pStyle w:val="Overskrift2"/>
        <w:numPr>
          <w:ilvl w:val="0"/>
          <w:numId w:val="0"/>
        </w:numPr>
        <w:rPr>
          <w:lang w:val="en-US"/>
        </w:rPr>
      </w:pPr>
      <w:bookmarkStart w:id="60" w:name="_Toc311102096"/>
      <w:r w:rsidRPr="000C7B0B">
        <w:rPr>
          <w:lang w:val="en-US"/>
        </w:rPr>
        <w:lastRenderedPageBreak/>
        <w:t>Party type information</w:t>
      </w:r>
      <w:bookmarkEnd w:id="58"/>
      <w:bookmarkEnd w:id="59"/>
      <w:bookmarkEnd w:id="60"/>
    </w:p>
    <w:p w:rsidR="006374C9" w:rsidRPr="000C7B0B" w:rsidRDefault="006374C9" w:rsidP="006374C9">
      <w:pPr>
        <w:rPr>
          <w:lang w:val="en-US"/>
        </w:rPr>
      </w:pPr>
      <w:r w:rsidRPr="000C7B0B">
        <w:rPr>
          <w:lang w:val="en-US"/>
        </w:rPr>
        <w:t xml:space="preserve">PartyType contains information that is common for all parties defined in the Invoice. </w:t>
      </w:r>
      <w:bookmarkStart w:id="61" w:name="_Toc71346508"/>
      <w:bookmarkEnd w:id="61"/>
    </w:p>
    <w:p w:rsidR="006374C9" w:rsidRPr="000C7B0B" w:rsidRDefault="006374C9" w:rsidP="006374C9">
      <w:pPr>
        <w:rPr>
          <w:lang w:val="en-US"/>
        </w:rPr>
      </w:pPr>
    </w:p>
    <w:p w:rsidR="006374C9" w:rsidRPr="005B496B" w:rsidRDefault="00FD61A1" w:rsidP="006374C9">
      <w:pPr>
        <w:ind w:left="142"/>
      </w:pPr>
      <w:r>
        <w:rPr>
          <w:noProof/>
        </w:rPr>
        <w:drawing>
          <wp:inline distT="0" distB="0" distL="0" distR="0">
            <wp:extent cx="5645785" cy="3816985"/>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cstate="print"/>
                    <a:srcRect/>
                    <a:stretch>
                      <a:fillRect/>
                    </a:stretch>
                  </pic:blipFill>
                  <pic:spPr bwMode="auto">
                    <a:xfrm>
                      <a:off x="0" y="0"/>
                      <a:ext cx="5645785" cy="3816985"/>
                    </a:xfrm>
                    <a:prstGeom prst="rect">
                      <a:avLst/>
                    </a:prstGeom>
                    <a:noFill/>
                    <a:ln w="9525">
                      <a:noFill/>
                      <a:miter lim="800000"/>
                      <a:headEnd/>
                      <a:tailEnd/>
                    </a:ln>
                  </pic:spPr>
                </pic:pic>
              </a:graphicData>
            </a:graphic>
          </wp:inline>
        </w:drawing>
      </w:r>
    </w:p>
    <w:p w:rsidR="001A1838" w:rsidRDefault="001A1838">
      <w:pPr>
        <w:spacing w:before="0" w:after="0"/>
        <w:ind w:left="0"/>
        <w:rPr>
          <w:b/>
          <w:snapToGrid w:val="0"/>
          <w:kern w:val="28"/>
          <w:sz w:val="24"/>
          <w:lang w:val="en-US"/>
        </w:rPr>
      </w:pPr>
      <w:bookmarkStart w:id="62" w:name="_Toc96664728"/>
      <w:bookmarkStart w:id="63" w:name="_Toc106165425"/>
      <w:r>
        <w:rPr>
          <w:lang w:val="en-US"/>
        </w:rPr>
        <w:br w:type="page"/>
      </w:r>
    </w:p>
    <w:p w:rsidR="006374C9" w:rsidRPr="000C7B0B" w:rsidRDefault="006374C9" w:rsidP="005E419C">
      <w:pPr>
        <w:pStyle w:val="Overskrift2"/>
        <w:numPr>
          <w:ilvl w:val="0"/>
          <w:numId w:val="0"/>
        </w:numPr>
        <w:rPr>
          <w:lang w:val="en-US"/>
        </w:rPr>
      </w:pPr>
      <w:bookmarkStart w:id="64" w:name="_Toc311102097"/>
      <w:r w:rsidRPr="000C7B0B">
        <w:rPr>
          <w:lang w:val="en-US"/>
        </w:rPr>
        <w:lastRenderedPageBreak/>
        <w:t>Invoice details</w:t>
      </w:r>
      <w:bookmarkEnd w:id="62"/>
      <w:bookmarkEnd w:id="63"/>
      <w:bookmarkEnd w:id="64"/>
    </w:p>
    <w:p w:rsidR="006374C9" w:rsidRPr="000C7B0B" w:rsidRDefault="006374C9" w:rsidP="006374C9">
      <w:pPr>
        <w:rPr>
          <w:lang w:val="en-US"/>
        </w:rPr>
      </w:pPr>
      <w:r w:rsidRPr="000C7B0B">
        <w:rPr>
          <w:lang w:val="en-US"/>
        </w:rPr>
        <w:t>Invoice details contains information about the products or services that is to be invoiced.</w:t>
      </w:r>
    </w:p>
    <w:p w:rsidR="006374C9" w:rsidRPr="000C7B0B" w:rsidRDefault="006374C9" w:rsidP="006374C9">
      <w:pPr>
        <w:rPr>
          <w:lang w:val="en-US"/>
        </w:rPr>
      </w:pPr>
      <w:r w:rsidRPr="000C7B0B">
        <w:rPr>
          <w:lang w:val="en-US"/>
        </w:rPr>
        <w:t>The content of PartyType is described in the previous chapter. The content of classes containing additional business information is described in separate documents.</w:t>
      </w:r>
    </w:p>
    <w:p w:rsidR="006374C9" w:rsidRPr="000C7B0B" w:rsidRDefault="006374C9" w:rsidP="006374C9">
      <w:pPr>
        <w:pStyle w:val="BodyTextKeep"/>
        <w:keepNext w:val="0"/>
        <w:rPr>
          <w:lang w:val="en-US"/>
        </w:rPr>
      </w:pPr>
      <w:r w:rsidRPr="000C7B0B">
        <w:rPr>
          <w:lang w:val="en-US"/>
        </w:rPr>
        <w:t>The Invoice details can consist of</w:t>
      </w:r>
    </w:p>
    <w:p w:rsidR="006374C9" w:rsidRPr="000C7B0B" w:rsidRDefault="006374C9" w:rsidP="006374C9">
      <w:pPr>
        <w:numPr>
          <w:ilvl w:val="0"/>
          <w:numId w:val="12"/>
        </w:numPr>
        <w:tabs>
          <w:tab w:val="clear" w:pos="680"/>
          <w:tab w:val="left" w:pos="851"/>
        </w:tabs>
        <w:overflowPunct w:val="0"/>
        <w:autoSpaceDE w:val="0"/>
        <w:autoSpaceDN w:val="0"/>
        <w:adjustRightInd w:val="0"/>
        <w:spacing w:after="0"/>
        <w:ind w:left="851" w:hanging="284"/>
        <w:textAlignment w:val="baseline"/>
        <w:rPr>
          <w:lang w:val="en-US"/>
        </w:rPr>
      </w:pPr>
      <w:r w:rsidRPr="000C7B0B">
        <w:rPr>
          <w:lang w:val="en-US"/>
        </w:rPr>
        <w:t xml:space="preserve">Minimum one occurrence of Basis details of the BaseItemDetails type with optional  information for the </w:t>
      </w:r>
      <w:r w:rsidR="00593984">
        <w:rPr>
          <w:lang w:val="en-US"/>
        </w:rPr>
        <w:t xml:space="preserve">defined </w:t>
      </w:r>
      <w:r w:rsidRPr="000C7B0B">
        <w:rPr>
          <w:lang w:val="en-US"/>
        </w:rPr>
        <w:t>business sectors:</w:t>
      </w:r>
    </w:p>
    <w:p w:rsidR="006374C9" w:rsidRPr="00593984" w:rsidRDefault="006374C9" w:rsidP="006374C9">
      <w:pPr>
        <w:pStyle w:val="BodyTextKeep"/>
        <w:keepNext w:val="0"/>
        <w:numPr>
          <w:ilvl w:val="0"/>
          <w:numId w:val="12"/>
        </w:numPr>
        <w:tabs>
          <w:tab w:val="clear" w:pos="680"/>
          <w:tab w:val="left" w:pos="851"/>
        </w:tabs>
        <w:overflowPunct w:val="0"/>
        <w:autoSpaceDE w:val="0"/>
        <w:autoSpaceDN w:val="0"/>
        <w:adjustRightInd w:val="0"/>
        <w:ind w:left="851" w:hanging="284"/>
        <w:textAlignment w:val="baseline"/>
        <w:rPr>
          <w:lang w:val="en-US"/>
        </w:rPr>
      </w:pPr>
      <w:r w:rsidRPr="00593984">
        <w:rPr>
          <w:lang w:val="en-US"/>
        </w:rPr>
        <w:t>Single lines with free text</w:t>
      </w:r>
    </w:p>
    <w:p w:rsidR="006374C9" w:rsidRPr="00593984" w:rsidRDefault="006374C9" w:rsidP="006374C9">
      <w:pPr>
        <w:pStyle w:val="BodyTextKeep"/>
        <w:keepNext w:val="0"/>
        <w:tabs>
          <w:tab w:val="left" w:pos="851"/>
        </w:tabs>
        <w:rPr>
          <w:lang w:val="en-US"/>
        </w:rPr>
      </w:pPr>
      <w:r w:rsidRPr="00593984">
        <w:rPr>
          <w:lang w:val="en-US"/>
        </w:rPr>
        <w:t xml:space="preserve">  </w:t>
      </w:r>
    </w:p>
    <w:p w:rsidR="006374C9" w:rsidRPr="00A342F6" w:rsidRDefault="00FD61A1" w:rsidP="006374C9">
      <w:pPr>
        <w:ind w:left="0"/>
      </w:pPr>
      <w:r>
        <w:rPr>
          <w:noProof/>
        </w:rPr>
        <w:drawing>
          <wp:inline distT="0" distB="0" distL="0" distR="0">
            <wp:extent cx="5932805" cy="5954395"/>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cstate="print"/>
                    <a:srcRect/>
                    <a:stretch>
                      <a:fillRect/>
                    </a:stretch>
                  </pic:blipFill>
                  <pic:spPr bwMode="auto">
                    <a:xfrm>
                      <a:off x="0" y="0"/>
                      <a:ext cx="5932805" cy="5954395"/>
                    </a:xfrm>
                    <a:prstGeom prst="rect">
                      <a:avLst/>
                    </a:prstGeom>
                    <a:noFill/>
                    <a:ln w="9525">
                      <a:noFill/>
                      <a:miter lim="800000"/>
                      <a:headEnd/>
                      <a:tailEnd/>
                    </a:ln>
                  </pic:spPr>
                </pic:pic>
              </a:graphicData>
            </a:graphic>
          </wp:inline>
        </w:drawing>
      </w:r>
    </w:p>
    <w:p w:rsidR="001A1838" w:rsidRDefault="001A1838">
      <w:pPr>
        <w:spacing w:before="0" w:after="0"/>
        <w:ind w:left="0"/>
        <w:rPr>
          <w:b/>
          <w:snapToGrid w:val="0"/>
          <w:kern w:val="28"/>
          <w:sz w:val="24"/>
          <w:lang w:val="en-US"/>
        </w:rPr>
      </w:pPr>
      <w:bookmarkStart w:id="65" w:name="_Toc96664729"/>
      <w:bookmarkStart w:id="66" w:name="_Toc106165426"/>
      <w:r>
        <w:rPr>
          <w:lang w:val="en-US"/>
        </w:rPr>
        <w:br w:type="page"/>
      </w:r>
    </w:p>
    <w:p w:rsidR="006374C9" w:rsidRPr="000C7B0B" w:rsidRDefault="006374C9" w:rsidP="005E419C">
      <w:pPr>
        <w:pStyle w:val="Overskrift2"/>
        <w:numPr>
          <w:ilvl w:val="0"/>
          <w:numId w:val="0"/>
        </w:numPr>
        <w:rPr>
          <w:lang w:val="en-US"/>
        </w:rPr>
      </w:pPr>
      <w:bookmarkStart w:id="67" w:name="_Toc311102098"/>
      <w:r w:rsidRPr="000C7B0B">
        <w:rPr>
          <w:lang w:val="en-US"/>
        </w:rPr>
        <w:lastRenderedPageBreak/>
        <w:t>Invoice discount, charges</w:t>
      </w:r>
      <w:bookmarkEnd w:id="65"/>
      <w:r w:rsidRPr="000C7B0B">
        <w:rPr>
          <w:lang w:val="en-US"/>
        </w:rPr>
        <w:t xml:space="preserve"> and tax</w:t>
      </w:r>
      <w:bookmarkEnd w:id="66"/>
      <w:bookmarkEnd w:id="67"/>
    </w:p>
    <w:p w:rsidR="006374C9" w:rsidRPr="000C7B0B" w:rsidRDefault="006374C9" w:rsidP="006374C9">
      <w:pPr>
        <w:pStyle w:val="BodyTextKeep"/>
        <w:keepNext w:val="0"/>
        <w:rPr>
          <w:lang w:val="en-US"/>
        </w:rPr>
      </w:pPr>
      <w:r w:rsidRPr="000C7B0B">
        <w:rPr>
          <w:lang w:val="en-US"/>
        </w:rPr>
        <w:t>Contain discounts, charges and tax that are calculated against the sum of the net line amounts in addition to calculations on each line.</w:t>
      </w:r>
    </w:p>
    <w:p w:rsidR="006374C9" w:rsidRPr="000C7B0B" w:rsidRDefault="006374C9" w:rsidP="006374C9">
      <w:pPr>
        <w:pStyle w:val="BodyTextKeep"/>
        <w:keepNext w:val="0"/>
        <w:rPr>
          <w:lang w:val="en-US"/>
        </w:rPr>
      </w:pPr>
    </w:p>
    <w:p w:rsidR="006374C9" w:rsidRPr="00A342F6" w:rsidRDefault="00FD61A1" w:rsidP="006374C9">
      <w:pPr>
        <w:pStyle w:val="BodyTextKeep"/>
        <w:keepNext w:val="0"/>
      </w:pPr>
      <w:r>
        <w:rPr>
          <w:noProof/>
        </w:rPr>
        <w:drawing>
          <wp:inline distT="0" distB="0" distL="0" distR="0">
            <wp:extent cx="5210175" cy="3083560"/>
            <wp:effectExtent l="1905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cstate="print"/>
                    <a:srcRect/>
                    <a:stretch>
                      <a:fillRect/>
                    </a:stretch>
                  </pic:blipFill>
                  <pic:spPr bwMode="auto">
                    <a:xfrm>
                      <a:off x="0" y="0"/>
                      <a:ext cx="5210175" cy="3083560"/>
                    </a:xfrm>
                    <a:prstGeom prst="rect">
                      <a:avLst/>
                    </a:prstGeom>
                    <a:noFill/>
                    <a:ln w="9525">
                      <a:noFill/>
                      <a:miter lim="800000"/>
                      <a:headEnd/>
                      <a:tailEnd/>
                    </a:ln>
                  </pic:spPr>
                </pic:pic>
              </a:graphicData>
            </a:graphic>
          </wp:inline>
        </w:drawing>
      </w:r>
    </w:p>
    <w:p w:rsidR="001A1838" w:rsidRDefault="001A1838">
      <w:pPr>
        <w:spacing w:before="0" w:after="0"/>
        <w:ind w:left="0"/>
        <w:rPr>
          <w:b/>
          <w:snapToGrid w:val="0"/>
          <w:kern w:val="28"/>
          <w:sz w:val="24"/>
          <w:lang w:val="en-US"/>
        </w:rPr>
      </w:pPr>
      <w:bookmarkStart w:id="68" w:name="_Toc96664730"/>
      <w:bookmarkStart w:id="69" w:name="_Toc106165427"/>
      <w:r>
        <w:rPr>
          <w:lang w:val="en-US"/>
        </w:rPr>
        <w:br w:type="page"/>
      </w:r>
    </w:p>
    <w:p w:rsidR="006374C9" w:rsidRPr="000C7B0B" w:rsidRDefault="006374C9" w:rsidP="005E419C">
      <w:pPr>
        <w:pStyle w:val="Overskrift2"/>
        <w:numPr>
          <w:ilvl w:val="0"/>
          <w:numId w:val="0"/>
        </w:numPr>
        <w:rPr>
          <w:lang w:val="en-US"/>
        </w:rPr>
      </w:pPr>
      <w:bookmarkStart w:id="70" w:name="_Toc311102099"/>
      <w:r w:rsidRPr="000C7B0B">
        <w:rPr>
          <w:lang w:val="en-US"/>
        </w:rPr>
        <w:lastRenderedPageBreak/>
        <w:t>Invoice totals</w:t>
      </w:r>
      <w:bookmarkEnd w:id="68"/>
      <w:bookmarkEnd w:id="69"/>
      <w:bookmarkEnd w:id="70"/>
    </w:p>
    <w:p w:rsidR="006374C9" w:rsidRPr="000C7B0B" w:rsidRDefault="006374C9" w:rsidP="006374C9">
      <w:pPr>
        <w:pStyle w:val="BodyTextKeep"/>
        <w:keepNext w:val="0"/>
        <w:rPr>
          <w:lang w:val="en-US"/>
        </w:rPr>
      </w:pPr>
      <w:r w:rsidRPr="000C7B0B">
        <w:rPr>
          <w:lang w:val="en-US"/>
        </w:rPr>
        <w:t>Invoice totals contain total amounts for the whole Invoice and must occur once in the Invoice message.</w:t>
      </w:r>
    </w:p>
    <w:p w:rsidR="006374C9" w:rsidRPr="00AD78CA" w:rsidRDefault="006374C9" w:rsidP="006374C9">
      <w:pPr>
        <w:pStyle w:val="BodyTextKeep"/>
        <w:keepNext w:val="0"/>
      </w:pPr>
      <w:r w:rsidRPr="00AD78CA">
        <w:t>Description of content:</w:t>
      </w:r>
    </w:p>
    <w:p w:rsidR="006374C9" w:rsidRPr="00AD78CA" w:rsidRDefault="006374C9" w:rsidP="006374C9">
      <w:pPr>
        <w:pStyle w:val="BodyTextKeep"/>
        <w:keepNext w:val="0"/>
        <w:numPr>
          <w:ilvl w:val="0"/>
          <w:numId w:val="13"/>
        </w:numPr>
        <w:tabs>
          <w:tab w:val="clear" w:pos="1911"/>
        </w:tabs>
        <w:overflowPunct w:val="0"/>
        <w:autoSpaceDE w:val="0"/>
        <w:autoSpaceDN w:val="0"/>
        <w:adjustRightInd w:val="0"/>
        <w:ind w:left="993"/>
        <w:textAlignment w:val="baseline"/>
      </w:pPr>
      <w:r w:rsidRPr="000C7B0B">
        <w:rPr>
          <w:lang w:val="en-US"/>
        </w:rPr>
        <w:t xml:space="preserve">InvoiceTotals contains the total amounts for each of the defined amount-types including Vat. </w:t>
      </w:r>
      <w:r w:rsidRPr="00AD78CA">
        <w:t>GrossAmount is with Vat and NetAmount is without Vat</w:t>
      </w:r>
    </w:p>
    <w:p w:rsidR="006374C9" w:rsidRPr="000C7B0B" w:rsidRDefault="006374C9" w:rsidP="006374C9">
      <w:pPr>
        <w:pStyle w:val="BodyTextKeep"/>
        <w:keepNext w:val="0"/>
        <w:numPr>
          <w:ilvl w:val="0"/>
          <w:numId w:val="13"/>
        </w:numPr>
        <w:tabs>
          <w:tab w:val="clear" w:pos="1911"/>
        </w:tabs>
        <w:overflowPunct w:val="0"/>
        <w:autoSpaceDE w:val="0"/>
        <w:autoSpaceDN w:val="0"/>
        <w:adjustRightInd w:val="0"/>
        <w:ind w:left="993"/>
        <w:textAlignment w:val="baseline"/>
        <w:rPr>
          <w:lang w:val="en-US"/>
        </w:rPr>
      </w:pPr>
      <w:r w:rsidRPr="000C7B0B">
        <w:rPr>
          <w:lang w:val="en-US"/>
        </w:rPr>
        <w:t>VatInfoType lists the total amounts for each Vat-percent calculated in the Invoice</w:t>
      </w:r>
    </w:p>
    <w:p w:rsidR="006374C9" w:rsidRPr="000C7B0B" w:rsidRDefault="006374C9" w:rsidP="006374C9">
      <w:pPr>
        <w:pStyle w:val="BodyTextKeep"/>
        <w:keepNext w:val="0"/>
        <w:numPr>
          <w:ilvl w:val="0"/>
          <w:numId w:val="13"/>
        </w:numPr>
        <w:tabs>
          <w:tab w:val="clear" w:pos="1911"/>
        </w:tabs>
        <w:overflowPunct w:val="0"/>
        <w:autoSpaceDE w:val="0"/>
        <w:autoSpaceDN w:val="0"/>
        <w:adjustRightInd w:val="0"/>
        <w:ind w:left="993"/>
        <w:textAlignment w:val="baseline"/>
        <w:rPr>
          <w:lang w:val="en-US"/>
        </w:rPr>
      </w:pPr>
      <w:r w:rsidRPr="000C7B0B">
        <w:rPr>
          <w:lang w:val="en-US"/>
        </w:rPr>
        <w:t xml:space="preserve">TaxTotalsInfo lists the total amounts for each Tax-type </w:t>
      </w:r>
    </w:p>
    <w:p w:rsidR="006374C9" w:rsidRPr="000C7B0B" w:rsidRDefault="006374C9" w:rsidP="006374C9">
      <w:pPr>
        <w:pStyle w:val="BodyTextKeep"/>
        <w:keepNext w:val="0"/>
        <w:numPr>
          <w:ilvl w:val="0"/>
          <w:numId w:val="13"/>
        </w:numPr>
        <w:tabs>
          <w:tab w:val="clear" w:pos="1911"/>
        </w:tabs>
        <w:overflowPunct w:val="0"/>
        <w:autoSpaceDE w:val="0"/>
        <w:autoSpaceDN w:val="0"/>
        <w:adjustRightInd w:val="0"/>
        <w:ind w:left="993"/>
        <w:textAlignment w:val="baseline"/>
        <w:rPr>
          <w:lang w:val="en-US"/>
        </w:rPr>
      </w:pPr>
      <w:r w:rsidRPr="000C7B0B">
        <w:rPr>
          <w:lang w:val="en-US"/>
        </w:rPr>
        <w:t xml:space="preserve">DiscountTotals lists the total amounts for each Discount-type </w:t>
      </w:r>
    </w:p>
    <w:p w:rsidR="006374C9" w:rsidRPr="000C7B0B" w:rsidRDefault="006374C9" w:rsidP="006374C9">
      <w:pPr>
        <w:pStyle w:val="BodyTextKeep"/>
        <w:keepNext w:val="0"/>
        <w:numPr>
          <w:ilvl w:val="0"/>
          <w:numId w:val="13"/>
        </w:numPr>
        <w:tabs>
          <w:tab w:val="clear" w:pos="1911"/>
        </w:tabs>
        <w:overflowPunct w:val="0"/>
        <w:autoSpaceDE w:val="0"/>
        <w:autoSpaceDN w:val="0"/>
        <w:adjustRightInd w:val="0"/>
        <w:ind w:left="993"/>
        <w:textAlignment w:val="baseline"/>
        <w:rPr>
          <w:lang w:val="en-US"/>
        </w:rPr>
      </w:pPr>
      <w:r w:rsidRPr="000C7B0B">
        <w:rPr>
          <w:lang w:val="en-US"/>
        </w:rPr>
        <w:t>ChargesTotals lists the total amounts for each Charges-type</w:t>
      </w:r>
    </w:p>
    <w:p w:rsidR="006374C9" w:rsidRPr="000C7B0B" w:rsidRDefault="006374C9" w:rsidP="006374C9">
      <w:pPr>
        <w:pStyle w:val="BodyTextKeep"/>
        <w:keepNext w:val="0"/>
        <w:numPr>
          <w:ilvl w:val="0"/>
          <w:numId w:val="13"/>
        </w:numPr>
        <w:tabs>
          <w:tab w:val="clear" w:pos="1911"/>
        </w:tabs>
        <w:overflowPunct w:val="0"/>
        <w:autoSpaceDE w:val="0"/>
        <w:autoSpaceDN w:val="0"/>
        <w:adjustRightInd w:val="0"/>
        <w:ind w:left="993"/>
        <w:textAlignment w:val="baseline"/>
        <w:rPr>
          <w:lang w:val="en-US"/>
        </w:rPr>
      </w:pPr>
      <w:r w:rsidRPr="000C7B0B">
        <w:rPr>
          <w:lang w:val="en-US"/>
        </w:rPr>
        <w:t>ActualPayment can be used if the amount to be paid is different from the NetAmount</w:t>
      </w:r>
    </w:p>
    <w:p w:rsidR="006374C9" w:rsidRPr="000C7B0B" w:rsidRDefault="006374C9" w:rsidP="006374C9">
      <w:pPr>
        <w:pStyle w:val="BodyTextKeep"/>
        <w:keepNext w:val="0"/>
        <w:tabs>
          <w:tab w:val="left" w:pos="1695"/>
        </w:tabs>
        <w:rPr>
          <w:lang w:val="en-US"/>
        </w:rPr>
      </w:pPr>
      <w:r w:rsidRPr="000C7B0B">
        <w:rPr>
          <w:lang w:val="en-US"/>
        </w:rPr>
        <w:tab/>
      </w:r>
    </w:p>
    <w:p w:rsidR="0002174B" w:rsidRPr="00A342F6" w:rsidRDefault="00FD61A1" w:rsidP="006374C9">
      <w:pPr>
        <w:ind w:left="0"/>
      </w:pPr>
      <w:r>
        <w:rPr>
          <w:noProof/>
        </w:rPr>
        <w:drawing>
          <wp:inline distT="0" distB="0" distL="0" distR="0">
            <wp:extent cx="5645785" cy="3041015"/>
            <wp:effectExtent l="1905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cstate="print"/>
                    <a:srcRect/>
                    <a:stretch>
                      <a:fillRect/>
                    </a:stretch>
                  </pic:blipFill>
                  <pic:spPr bwMode="auto">
                    <a:xfrm>
                      <a:off x="0" y="0"/>
                      <a:ext cx="5645785" cy="3041015"/>
                    </a:xfrm>
                    <a:prstGeom prst="rect">
                      <a:avLst/>
                    </a:prstGeom>
                    <a:noFill/>
                    <a:ln w="9525">
                      <a:noFill/>
                      <a:miter lim="800000"/>
                      <a:headEnd/>
                      <a:tailEnd/>
                    </a:ln>
                  </pic:spPr>
                </pic:pic>
              </a:graphicData>
            </a:graphic>
          </wp:inline>
        </w:drawing>
      </w:r>
    </w:p>
    <w:p w:rsidR="003C0A81" w:rsidRPr="00AD78CA" w:rsidRDefault="003C0A81" w:rsidP="003C0A81">
      <w:pPr>
        <w:spacing w:after="0"/>
        <w:ind w:left="0"/>
        <w:rPr>
          <w:highlight w:val="white"/>
          <w:lang w:eastAsia="en-US"/>
        </w:rPr>
      </w:pPr>
    </w:p>
    <w:sectPr w:rsidR="003C0A81" w:rsidRPr="00AD78CA" w:rsidSect="001A1838">
      <w:headerReference w:type="default" r:id="rId29"/>
      <w:footerReference w:type="default" r:id="rId30"/>
      <w:footnotePr>
        <w:numRestart w:val="eachPage"/>
      </w:footnotePr>
      <w:pgSz w:w="11907" w:h="16840" w:code="9"/>
      <w:pgMar w:top="1440" w:right="1134" w:bottom="1701" w:left="1418" w:header="709" w:footer="709" w:gutter="0"/>
      <w:cols w:space="708"/>
      <w:formProt w:val="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46" w:author="anne" w:date="2012-03-02T14:25:00Z" w:initials="anne">
    <w:p w:rsidR="00D72279" w:rsidRDefault="00D72279">
      <w:pPr>
        <w:pStyle w:val="Merknadstekst"/>
      </w:pPr>
      <w:r>
        <w:rPr>
          <w:rStyle w:val="Merknadsreferanse"/>
        </w:rPr>
        <w:annotationRef/>
      </w:r>
      <w:r>
        <w:t>Samme fei som jeg akkurat har rettet</w:t>
      </w:r>
    </w:p>
  </w:comment>
  <w:comment w:id="50" w:author="anne" w:date="2012-03-02T14:26:00Z" w:initials="anne">
    <w:p w:rsidR="00D72279" w:rsidRDefault="00D72279">
      <w:pPr>
        <w:pStyle w:val="Merknadstekst"/>
      </w:pPr>
      <w:r>
        <w:rPr>
          <w:rStyle w:val="Merknadsreferanse"/>
        </w:rPr>
        <w:annotationRef/>
      </w:r>
      <w:r>
        <w:t>Samme feil som jeg rat har rettet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2279" w:rsidRDefault="00D72279">
      <w:r>
        <w:separator/>
      </w:r>
    </w:p>
  </w:endnote>
  <w:endnote w:type="continuationSeparator" w:id="0">
    <w:p w:rsidR="00D72279" w:rsidRDefault="00D7227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279" w:rsidRDefault="00D72279">
    <w:pPr>
      <w:pStyle w:val="Bunntekst"/>
      <w:framePr w:wrap="none" w:vAnchor="text" w:hAnchor="margin" w:xAlign="center" w:y="1"/>
      <w:rPr>
        <w:rStyle w:val="Sidetall"/>
      </w:rPr>
    </w:pPr>
    <w:r>
      <w:rPr>
        <w:rStyle w:val="Sidetall"/>
      </w:rPr>
      <w:fldChar w:fldCharType="begin"/>
    </w:r>
    <w:r>
      <w:rPr>
        <w:rStyle w:val="Sidetall"/>
      </w:rPr>
      <w:instrText xml:space="preserve">PAGE  </w:instrText>
    </w:r>
    <w:r>
      <w:rPr>
        <w:rStyle w:val="Sidetall"/>
      </w:rPr>
      <w:fldChar w:fldCharType="separate"/>
    </w:r>
    <w:r>
      <w:rPr>
        <w:rStyle w:val="Sidetall"/>
        <w:noProof/>
      </w:rPr>
      <w:t>2</w:t>
    </w:r>
    <w:r>
      <w:rPr>
        <w:rStyle w:val="Sidetall"/>
      </w:rPr>
      <w:fldChar w:fldCharType="end"/>
    </w:r>
  </w:p>
  <w:p w:rsidR="00D72279" w:rsidRDefault="00D72279">
    <w:pPr>
      <w:pStyle w:val="Bunn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2660"/>
      <w:gridCol w:w="4678"/>
      <w:gridCol w:w="1984"/>
    </w:tblGrid>
    <w:tr w:rsidR="00D72279">
      <w:tc>
        <w:tcPr>
          <w:tcW w:w="2660" w:type="dxa"/>
        </w:tcPr>
        <w:p w:rsidR="00D72279" w:rsidRDefault="00D72279">
          <w:pPr>
            <w:pStyle w:val="tabletext"/>
            <w:rPr>
              <w:b/>
              <w:sz w:val="24"/>
            </w:rPr>
          </w:pPr>
        </w:p>
      </w:tc>
      <w:tc>
        <w:tcPr>
          <w:tcW w:w="4678" w:type="dxa"/>
          <w:vAlign w:val="center"/>
        </w:tcPr>
        <w:p w:rsidR="00D72279" w:rsidRDefault="00D72279">
          <w:pPr>
            <w:pStyle w:val="tabletext"/>
            <w:jc w:val="center"/>
            <w:rPr>
              <w:b/>
              <w:sz w:val="24"/>
            </w:rPr>
          </w:pPr>
        </w:p>
      </w:tc>
      <w:tc>
        <w:tcPr>
          <w:tcW w:w="1984" w:type="dxa"/>
          <w:vAlign w:val="bottom"/>
        </w:tcPr>
        <w:p w:rsidR="00D72279" w:rsidRDefault="00D72279">
          <w:pPr>
            <w:pStyle w:val="tabletext"/>
            <w:jc w:val="right"/>
            <w:rPr>
              <w:sz w:val="18"/>
            </w:rPr>
          </w:pPr>
        </w:p>
      </w:tc>
    </w:tr>
  </w:tbl>
  <w:p w:rsidR="00D72279" w:rsidRDefault="00D72279">
    <w:pPr>
      <w:pStyle w:val="Bunntekst"/>
      <w:ind w:left="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6" w:space="0" w:color="auto"/>
      </w:tblBorders>
      <w:tblLayout w:type="fixed"/>
      <w:tblCellMar>
        <w:left w:w="70" w:type="dxa"/>
        <w:right w:w="70" w:type="dxa"/>
      </w:tblCellMar>
      <w:tblLook w:val="0000"/>
    </w:tblPr>
    <w:tblGrid>
      <w:gridCol w:w="2055"/>
      <w:gridCol w:w="5245"/>
      <w:gridCol w:w="1842"/>
    </w:tblGrid>
    <w:tr w:rsidR="00D72279">
      <w:tc>
        <w:tcPr>
          <w:tcW w:w="2055" w:type="dxa"/>
        </w:tcPr>
        <w:p w:rsidR="00D72279" w:rsidRDefault="00D72279">
          <w:pPr>
            <w:pStyle w:val="Bunntekst"/>
            <w:pBdr>
              <w:top w:val="none" w:sz="0" w:space="0" w:color="auto"/>
            </w:pBdr>
            <w:tabs>
              <w:tab w:val="clear" w:pos="4680"/>
              <w:tab w:val="clear" w:pos="8640"/>
              <w:tab w:val="center" w:pos="4270"/>
            </w:tabs>
            <w:ind w:left="0" w:right="91"/>
            <w:rPr>
              <w:caps w:val="0"/>
            </w:rPr>
          </w:pPr>
          <w:r>
            <w:rPr>
              <w:caps w:val="0"/>
            </w:rPr>
            <w:sym w:font="Symbol" w:char="F0E3"/>
          </w:r>
          <w:r>
            <w:rPr>
              <w:caps w:val="0"/>
            </w:rPr>
            <w:t xml:space="preserve">e2b Forum </w:t>
          </w:r>
        </w:p>
      </w:tc>
      <w:tc>
        <w:tcPr>
          <w:tcW w:w="5245" w:type="dxa"/>
        </w:tcPr>
        <w:p w:rsidR="00D72279" w:rsidRPr="00C6314C" w:rsidRDefault="00D72279" w:rsidP="00C6314C">
          <w:pPr>
            <w:rPr>
              <w:b/>
              <w:sz w:val="18"/>
              <w:szCs w:val="18"/>
            </w:rPr>
          </w:pPr>
        </w:p>
      </w:tc>
      <w:tc>
        <w:tcPr>
          <w:tcW w:w="1842" w:type="dxa"/>
        </w:tcPr>
        <w:p w:rsidR="00D72279" w:rsidRDefault="00D72279" w:rsidP="00637B30">
          <w:pPr>
            <w:pStyle w:val="Bunntekst"/>
            <w:pBdr>
              <w:top w:val="none" w:sz="0" w:space="0" w:color="auto"/>
            </w:pBdr>
            <w:tabs>
              <w:tab w:val="clear" w:pos="4680"/>
              <w:tab w:val="clear" w:pos="8640"/>
            </w:tabs>
            <w:ind w:left="0" w:right="-1"/>
            <w:jc w:val="right"/>
          </w:pPr>
          <w:r>
            <w:rPr>
              <w:rStyle w:val="Sidetall"/>
              <w:b/>
              <w:caps w:val="0"/>
            </w:rPr>
            <w:t xml:space="preserve">Side </w:t>
          </w:r>
          <w:r>
            <w:rPr>
              <w:rStyle w:val="Sidetall"/>
              <w:b/>
              <w:caps w:val="0"/>
            </w:rPr>
            <w:fldChar w:fldCharType="begin"/>
          </w:r>
          <w:r>
            <w:rPr>
              <w:rStyle w:val="Sidetall"/>
              <w:b/>
              <w:caps w:val="0"/>
            </w:rPr>
            <w:instrText xml:space="preserve"> PAGE </w:instrText>
          </w:r>
          <w:r>
            <w:rPr>
              <w:rStyle w:val="Sidetall"/>
              <w:b/>
              <w:caps w:val="0"/>
            </w:rPr>
            <w:fldChar w:fldCharType="separate"/>
          </w:r>
          <w:r w:rsidR="009D7AB0">
            <w:rPr>
              <w:rStyle w:val="Sidetall"/>
              <w:b/>
              <w:caps w:val="0"/>
              <w:noProof/>
            </w:rPr>
            <w:t>3</w:t>
          </w:r>
          <w:r>
            <w:rPr>
              <w:rStyle w:val="Sidetall"/>
              <w:b/>
              <w:caps w:val="0"/>
            </w:rPr>
            <w:fldChar w:fldCharType="end"/>
          </w:r>
          <w:r>
            <w:rPr>
              <w:rStyle w:val="Sidetall"/>
              <w:b/>
            </w:rPr>
            <w:t xml:space="preserve"> </w:t>
          </w:r>
          <w:r>
            <w:rPr>
              <w:rStyle w:val="Sidetall"/>
              <w:b/>
              <w:caps w:val="0"/>
            </w:rPr>
            <w:t>av</w:t>
          </w:r>
          <w:r>
            <w:rPr>
              <w:rStyle w:val="Sidetall"/>
              <w:b/>
            </w:rPr>
            <w:t xml:space="preserve"> </w:t>
          </w:r>
          <w:r>
            <w:rPr>
              <w:rStyle w:val="Sidetall"/>
              <w:b/>
            </w:rPr>
            <w:fldChar w:fldCharType="begin"/>
          </w:r>
          <w:r>
            <w:rPr>
              <w:rStyle w:val="Sidetall"/>
              <w:b/>
            </w:rPr>
            <w:instrText xml:space="preserve"> NUMPAGES </w:instrText>
          </w:r>
          <w:r>
            <w:rPr>
              <w:rStyle w:val="Sidetall"/>
              <w:b/>
            </w:rPr>
            <w:fldChar w:fldCharType="separate"/>
          </w:r>
          <w:r w:rsidR="009D7AB0">
            <w:rPr>
              <w:rStyle w:val="Sidetall"/>
              <w:b/>
              <w:noProof/>
            </w:rPr>
            <w:t>52</w:t>
          </w:r>
          <w:r>
            <w:rPr>
              <w:rStyle w:val="Sidetall"/>
              <w:b/>
            </w:rPr>
            <w:fldChar w:fldCharType="end"/>
          </w:r>
        </w:p>
      </w:tc>
    </w:tr>
  </w:tbl>
  <w:p w:rsidR="00D72279" w:rsidRDefault="00D72279">
    <w:pPr>
      <w:ind w:left="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6" w:space="0" w:color="auto"/>
      </w:tblBorders>
      <w:tblLayout w:type="fixed"/>
      <w:tblCellMar>
        <w:left w:w="70" w:type="dxa"/>
        <w:right w:w="70" w:type="dxa"/>
      </w:tblCellMar>
      <w:tblLook w:val="0000"/>
    </w:tblPr>
    <w:tblGrid>
      <w:gridCol w:w="2197"/>
      <w:gridCol w:w="9922"/>
      <w:gridCol w:w="1701"/>
    </w:tblGrid>
    <w:tr w:rsidR="00D72279">
      <w:tc>
        <w:tcPr>
          <w:tcW w:w="2197" w:type="dxa"/>
        </w:tcPr>
        <w:p w:rsidR="00D72279" w:rsidRDefault="00D72279">
          <w:pPr>
            <w:pStyle w:val="Bunntekst"/>
            <w:pBdr>
              <w:top w:val="none" w:sz="0" w:space="0" w:color="auto"/>
            </w:pBdr>
            <w:tabs>
              <w:tab w:val="clear" w:pos="4680"/>
              <w:tab w:val="clear" w:pos="8640"/>
            </w:tabs>
            <w:ind w:left="0" w:right="91"/>
            <w:rPr>
              <w:caps w:val="0"/>
            </w:rPr>
          </w:pPr>
          <w:r>
            <w:rPr>
              <w:caps w:val="0"/>
            </w:rPr>
            <w:sym w:font="Symbol" w:char="F0E3"/>
          </w:r>
          <w:r>
            <w:rPr>
              <w:caps w:val="0"/>
            </w:rPr>
            <w:t xml:space="preserve">e2b Forum </w:t>
          </w:r>
        </w:p>
      </w:tc>
      <w:tc>
        <w:tcPr>
          <w:tcW w:w="9922" w:type="dxa"/>
        </w:tcPr>
        <w:p w:rsidR="00D72279" w:rsidRPr="00C6314C" w:rsidRDefault="00D72279" w:rsidP="00C6314C">
          <w:pPr>
            <w:ind w:left="0"/>
            <w:jc w:val="center"/>
            <w:rPr>
              <w:b/>
              <w:sz w:val="18"/>
              <w:szCs w:val="18"/>
            </w:rPr>
          </w:pPr>
        </w:p>
      </w:tc>
      <w:tc>
        <w:tcPr>
          <w:tcW w:w="1701" w:type="dxa"/>
        </w:tcPr>
        <w:p w:rsidR="00D72279" w:rsidRDefault="00D72279">
          <w:pPr>
            <w:pStyle w:val="Bunntekst"/>
            <w:pBdr>
              <w:top w:val="none" w:sz="0" w:space="0" w:color="auto"/>
            </w:pBdr>
            <w:tabs>
              <w:tab w:val="clear" w:pos="4680"/>
              <w:tab w:val="clear" w:pos="8640"/>
            </w:tabs>
            <w:ind w:left="0"/>
            <w:jc w:val="right"/>
          </w:pPr>
          <w:r>
            <w:rPr>
              <w:rStyle w:val="Sidetall"/>
              <w:caps w:val="0"/>
            </w:rPr>
            <w:t xml:space="preserve">Side </w:t>
          </w:r>
          <w:r>
            <w:rPr>
              <w:rStyle w:val="Sidetall"/>
              <w:caps w:val="0"/>
            </w:rPr>
            <w:fldChar w:fldCharType="begin"/>
          </w:r>
          <w:r>
            <w:rPr>
              <w:rStyle w:val="Sidetall"/>
              <w:caps w:val="0"/>
            </w:rPr>
            <w:instrText xml:space="preserve"> PAGE </w:instrText>
          </w:r>
          <w:r>
            <w:rPr>
              <w:rStyle w:val="Sidetall"/>
              <w:caps w:val="0"/>
            </w:rPr>
            <w:fldChar w:fldCharType="separate"/>
          </w:r>
          <w:r w:rsidR="009D7AB0">
            <w:rPr>
              <w:rStyle w:val="Sidetall"/>
              <w:caps w:val="0"/>
              <w:noProof/>
            </w:rPr>
            <w:t>21</w:t>
          </w:r>
          <w:r>
            <w:rPr>
              <w:rStyle w:val="Sidetall"/>
              <w:caps w:val="0"/>
            </w:rPr>
            <w:fldChar w:fldCharType="end"/>
          </w:r>
          <w:r>
            <w:rPr>
              <w:rStyle w:val="Sidetall"/>
            </w:rPr>
            <w:t xml:space="preserve"> </w:t>
          </w:r>
          <w:r>
            <w:rPr>
              <w:rStyle w:val="Sidetall"/>
              <w:caps w:val="0"/>
            </w:rPr>
            <w:t>av</w:t>
          </w:r>
          <w:r>
            <w:rPr>
              <w:rStyle w:val="Sidetall"/>
            </w:rPr>
            <w:t xml:space="preserve"> </w:t>
          </w:r>
          <w:r>
            <w:rPr>
              <w:rStyle w:val="Sidetall"/>
            </w:rPr>
            <w:fldChar w:fldCharType="begin"/>
          </w:r>
          <w:r>
            <w:rPr>
              <w:rStyle w:val="Sidetall"/>
            </w:rPr>
            <w:instrText xml:space="preserve"> NUMPAGES </w:instrText>
          </w:r>
          <w:r>
            <w:rPr>
              <w:rStyle w:val="Sidetall"/>
            </w:rPr>
            <w:fldChar w:fldCharType="separate"/>
          </w:r>
          <w:r w:rsidR="009D7AB0">
            <w:rPr>
              <w:rStyle w:val="Sidetall"/>
              <w:noProof/>
            </w:rPr>
            <w:t>53</w:t>
          </w:r>
          <w:r>
            <w:rPr>
              <w:rStyle w:val="Sidetall"/>
            </w:rPr>
            <w:fldChar w:fldCharType="end"/>
          </w:r>
        </w:p>
      </w:tc>
    </w:tr>
  </w:tbl>
  <w:p w:rsidR="00D72279" w:rsidRDefault="00D72279">
    <w:pPr>
      <w:ind w:left="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11" w:type="dxa"/>
      <w:tblBorders>
        <w:top w:val="single" w:sz="6" w:space="0" w:color="auto"/>
      </w:tblBorders>
      <w:tblLayout w:type="fixed"/>
      <w:tblCellMar>
        <w:left w:w="70" w:type="dxa"/>
        <w:right w:w="70" w:type="dxa"/>
      </w:tblCellMar>
      <w:tblLook w:val="0000"/>
    </w:tblPr>
    <w:tblGrid>
      <w:gridCol w:w="2055"/>
      <w:gridCol w:w="5528"/>
      <w:gridCol w:w="1628"/>
    </w:tblGrid>
    <w:tr w:rsidR="00D72279">
      <w:tc>
        <w:tcPr>
          <w:tcW w:w="2055" w:type="dxa"/>
        </w:tcPr>
        <w:p w:rsidR="00D72279" w:rsidRDefault="00D72279" w:rsidP="00844CDE">
          <w:pPr>
            <w:pStyle w:val="Bunntekst"/>
            <w:pBdr>
              <w:top w:val="none" w:sz="0" w:space="0" w:color="auto"/>
            </w:pBdr>
            <w:tabs>
              <w:tab w:val="clear" w:pos="4680"/>
              <w:tab w:val="clear" w:pos="8640"/>
              <w:tab w:val="right" w:pos="3808"/>
            </w:tabs>
            <w:ind w:left="0" w:right="91"/>
            <w:rPr>
              <w:caps w:val="0"/>
            </w:rPr>
          </w:pPr>
          <w:r>
            <w:rPr>
              <w:caps w:val="0"/>
            </w:rPr>
            <w:sym w:font="Symbol" w:char="F0E3"/>
          </w:r>
          <w:r>
            <w:rPr>
              <w:caps w:val="0"/>
            </w:rPr>
            <w:t xml:space="preserve">e2b Forum </w:t>
          </w:r>
          <w:r>
            <w:rPr>
              <w:caps w:val="0"/>
            </w:rPr>
            <w:tab/>
          </w:r>
        </w:p>
      </w:tc>
      <w:tc>
        <w:tcPr>
          <w:tcW w:w="5528" w:type="dxa"/>
        </w:tcPr>
        <w:p w:rsidR="00D72279" w:rsidRPr="00C6314C" w:rsidRDefault="00D72279" w:rsidP="00C6314C">
          <w:pPr>
            <w:rPr>
              <w:b/>
              <w:caps/>
              <w:sz w:val="18"/>
              <w:szCs w:val="18"/>
            </w:rPr>
          </w:pPr>
        </w:p>
      </w:tc>
      <w:tc>
        <w:tcPr>
          <w:tcW w:w="1628" w:type="dxa"/>
        </w:tcPr>
        <w:p w:rsidR="00D72279" w:rsidRDefault="00D72279" w:rsidP="00952F11">
          <w:pPr>
            <w:pStyle w:val="Bunntekst"/>
            <w:pBdr>
              <w:top w:val="none" w:sz="0" w:space="0" w:color="auto"/>
            </w:pBdr>
            <w:tabs>
              <w:tab w:val="clear" w:pos="4680"/>
              <w:tab w:val="clear" w:pos="8640"/>
            </w:tabs>
            <w:ind w:left="0" w:right="-1"/>
            <w:jc w:val="right"/>
          </w:pPr>
          <w:r>
            <w:rPr>
              <w:rStyle w:val="Sidetall"/>
              <w:b/>
              <w:caps w:val="0"/>
            </w:rPr>
            <w:t xml:space="preserve">Side </w:t>
          </w:r>
          <w:r>
            <w:rPr>
              <w:rStyle w:val="Sidetall"/>
              <w:b/>
              <w:caps w:val="0"/>
            </w:rPr>
            <w:fldChar w:fldCharType="begin"/>
          </w:r>
          <w:r>
            <w:rPr>
              <w:rStyle w:val="Sidetall"/>
              <w:b/>
              <w:caps w:val="0"/>
            </w:rPr>
            <w:instrText xml:space="preserve"> PAGE </w:instrText>
          </w:r>
          <w:r>
            <w:rPr>
              <w:rStyle w:val="Sidetall"/>
              <w:b/>
              <w:caps w:val="0"/>
            </w:rPr>
            <w:fldChar w:fldCharType="separate"/>
          </w:r>
          <w:r w:rsidR="009D7AB0">
            <w:rPr>
              <w:rStyle w:val="Sidetall"/>
              <w:b/>
              <w:caps w:val="0"/>
              <w:noProof/>
            </w:rPr>
            <w:t>53</w:t>
          </w:r>
          <w:r>
            <w:rPr>
              <w:rStyle w:val="Sidetall"/>
              <w:b/>
              <w:caps w:val="0"/>
            </w:rPr>
            <w:fldChar w:fldCharType="end"/>
          </w:r>
          <w:r>
            <w:rPr>
              <w:rStyle w:val="Sidetall"/>
              <w:b/>
            </w:rPr>
            <w:t xml:space="preserve"> </w:t>
          </w:r>
          <w:r>
            <w:rPr>
              <w:rStyle w:val="Sidetall"/>
              <w:b/>
              <w:caps w:val="0"/>
            </w:rPr>
            <w:t>av</w:t>
          </w:r>
          <w:r>
            <w:rPr>
              <w:rStyle w:val="Sidetall"/>
              <w:b/>
            </w:rPr>
            <w:t xml:space="preserve"> </w:t>
          </w:r>
          <w:r>
            <w:rPr>
              <w:rStyle w:val="Sidetall"/>
              <w:b/>
            </w:rPr>
            <w:fldChar w:fldCharType="begin"/>
          </w:r>
          <w:r>
            <w:rPr>
              <w:rStyle w:val="Sidetall"/>
              <w:b/>
            </w:rPr>
            <w:instrText xml:space="preserve"> NUMPAGES </w:instrText>
          </w:r>
          <w:r>
            <w:rPr>
              <w:rStyle w:val="Sidetall"/>
              <w:b/>
            </w:rPr>
            <w:fldChar w:fldCharType="separate"/>
          </w:r>
          <w:r w:rsidR="009D7AB0">
            <w:rPr>
              <w:rStyle w:val="Sidetall"/>
              <w:b/>
              <w:noProof/>
            </w:rPr>
            <w:t>53</w:t>
          </w:r>
          <w:r>
            <w:rPr>
              <w:rStyle w:val="Sidetall"/>
              <w:b/>
            </w:rPr>
            <w:fldChar w:fldCharType="end"/>
          </w:r>
          <w:bookmarkStart w:id="71" w:name="_Toc36822656"/>
          <w:bookmarkStart w:id="72" w:name="_Toc506599216"/>
        </w:p>
      </w:tc>
    </w:tr>
    <w:bookmarkEnd w:id="71"/>
    <w:bookmarkEnd w:id="72"/>
  </w:tbl>
  <w:p w:rsidR="00D72279" w:rsidRDefault="00D72279">
    <w:pPr>
      <w:ind w:left="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2279" w:rsidRDefault="00D72279">
      <w:r>
        <w:separator/>
      </w:r>
    </w:p>
  </w:footnote>
  <w:footnote w:type="continuationSeparator" w:id="0">
    <w:p w:rsidR="00D72279" w:rsidRDefault="00D722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279" w:rsidRDefault="00D72279">
    <w:pPr>
      <w:pStyle w:val="Topptekst"/>
      <w:tabs>
        <w:tab w:val="clear" w:pos="8640"/>
        <w:tab w:val="right" w:pos="8222"/>
      </w:tabs>
      <w:jc w:val="both"/>
    </w:pPr>
    <w:r>
      <w:tab/>
    </w:r>
    <w:r>
      <w:tab/>
    </w:r>
    <w:fldSimple w:instr=" DATE  \l ">
      <w:r>
        <w:rPr>
          <w:noProof/>
        </w:rPr>
        <w:t>16.07.2013</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4644"/>
      <w:gridCol w:w="4678"/>
    </w:tblGrid>
    <w:tr w:rsidR="00D72279">
      <w:tc>
        <w:tcPr>
          <w:tcW w:w="4644" w:type="dxa"/>
        </w:tcPr>
        <w:p w:rsidR="00D72279" w:rsidRDefault="00D72279">
          <w:pPr>
            <w:pStyle w:val="DocumentLabel"/>
            <w:keepLines w:val="0"/>
            <w:spacing w:before="0" w:after="120"/>
            <w:rPr>
              <w:caps w:val="0"/>
              <w:spacing w:val="0"/>
              <w:kern w:val="0"/>
            </w:rPr>
          </w:pPr>
        </w:p>
      </w:tc>
      <w:tc>
        <w:tcPr>
          <w:tcW w:w="4678" w:type="dxa"/>
        </w:tcPr>
        <w:p w:rsidR="00D72279" w:rsidRDefault="00D72279">
          <w:pPr>
            <w:jc w:val="right"/>
          </w:pPr>
        </w:p>
      </w:tc>
    </w:tr>
  </w:tbl>
  <w:p w:rsidR="00D72279" w:rsidRDefault="00D72279">
    <w:pPr>
      <w:ind w:left="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6" w:space="0" w:color="auto"/>
      </w:tblBorders>
      <w:tblLayout w:type="fixed"/>
      <w:tblCellMar>
        <w:left w:w="70" w:type="dxa"/>
        <w:right w:w="70" w:type="dxa"/>
      </w:tblCellMar>
      <w:tblLook w:val="0000"/>
    </w:tblPr>
    <w:tblGrid>
      <w:gridCol w:w="6591"/>
      <w:gridCol w:w="2620"/>
    </w:tblGrid>
    <w:tr w:rsidR="00D72279">
      <w:tc>
        <w:tcPr>
          <w:tcW w:w="6591" w:type="dxa"/>
        </w:tcPr>
        <w:p w:rsidR="00D72279" w:rsidRDefault="00D72279">
          <w:pPr>
            <w:pStyle w:val="Topptekst"/>
            <w:pBdr>
              <w:bottom w:val="none" w:sz="0" w:space="0" w:color="auto"/>
            </w:pBdr>
            <w:tabs>
              <w:tab w:val="clear" w:pos="4320"/>
              <w:tab w:val="clear" w:pos="8640"/>
            </w:tabs>
            <w:jc w:val="both"/>
            <w:rPr>
              <w:sz w:val="24"/>
            </w:rPr>
          </w:pPr>
          <w:r>
            <w:rPr>
              <w:caps w:val="0"/>
              <w:spacing w:val="0"/>
              <w:sz w:val="24"/>
              <w:szCs w:val="24"/>
            </w:rPr>
            <w:t xml:space="preserve">e2b </w:t>
          </w:r>
          <w:r>
            <w:rPr>
              <w:caps w:val="0"/>
              <w:spacing w:val="0"/>
              <w:sz w:val="24"/>
            </w:rPr>
            <w:t xml:space="preserve">Fakturaformat </w:t>
          </w:r>
        </w:p>
        <w:p w:rsidR="00D72279" w:rsidRDefault="00D72279">
          <w:pPr>
            <w:pStyle w:val="Topptekst"/>
            <w:pBdr>
              <w:bottom w:val="none" w:sz="0" w:space="0" w:color="auto"/>
            </w:pBdr>
            <w:tabs>
              <w:tab w:val="clear" w:pos="4320"/>
              <w:tab w:val="clear" w:pos="8640"/>
            </w:tabs>
            <w:jc w:val="both"/>
            <w:rPr>
              <w:sz w:val="28"/>
            </w:rPr>
          </w:pPr>
          <w:r>
            <w:rPr>
              <w:caps w:val="0"/>
              <w:spacing w:val="0"/>
              <w:sz w:val="24"/>
            </w:rPr>
            <w:t>Meldingsbeskrivelse</w:t>
          </w:r>
        </w:p>
      </w:tc>
      <w:tc>
        <w:tcPr>
          <w:tcW w:w="2620" w:type="dxa"/>
        </w:tcPr>
        <w:p w:rsidR="00D72279" w:rsidRDefault="00D72279">
          <w:pPr>
            <w:pStyle w:val="Topptekst"/>
            <w:pBdr>
              <w:bottom w:val="none" w:sz="0" w:space="0" w:color="auto"/>
            </w:pBdr>
            <w:tabs>
              <w:tab w:val="clear" w:pos="4320"/>
              <w:tab w:val="clear" w:pos="8640"/>
            </w:tabs>
            <w:spacing w:before="120"/>
            <w:jc w:val="right"/>
            <w:rPr>
              <w:caps w:val="0"/>
              <w:sz w:val="20"/>
            </w:rPr>
          </w:pPr>
          <w:r>
            <w:rPr>
              <w:caps w:val="0"/>
              <w:sz w:val="20"/>
            </w:rPr>
            <w:t>Versjon: 3.4.2</w:t>
          </w:r>
        </w:p>
        <w:p w:rsidR="00D72279" w:rsidRDefault="00D72279" w:rsidP="001A1838">
          <w:pPr>
            <w:pStyle w:val="Topptekst"/>
            <w:pBdr>
              <w:bottom w:val="none" w:sz="0" w:space="0" w:color="auto"/>
            </w:pBdr>
            <w:tabs>
              <w:tab w:val="clear" w:pos="4320"/>
              <w:tab w:val="clear" w:pos="8640"/>
            </w:tabs>
            <w:jc w:val="right"/>
            <w:rPr>
              <w:caps w:val="0"/>
              <w:sz w:val="20"/>
            </w:rPr>
          </w:pPr>
          <w:r>
            <w:rPr>
              <w:caps w:val="0"/>
              <w:sz w:val="20"/>
            </w:rPr>
            <w:t xml:space="preserve">Dato: </w:t>
          </w:r>
          <w:proofErr w:type="gramStart"/>
          <w:r>
            <w:rPr>
              <w:caps w:val="0"/>
              <w:sz w:val="20"/>
            </w:rPr>
            <w:t>12.03.2012</w:t>
          </w:r>
          <w:proofErr w:type="gramEnd"/>
        </w:p>
      </w:tc>
    </w:tr>
  </w:tbl>
  <w:p w:rsidR="00D72279" w:rsidRDefault="00D72279">
    <w:pPr>
      <w:ind w:left="0"/>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bottom w:val="single" w:sz="6" w:space="0" w:color="auto"/>
      </w:tblBorders>
      <w:tblLayout w:type="fixed"/>
      <w:tblCellMar>
        <w:left w:w="70" w:type="dxa"/>
        <w:right w:w="70" w:type="dxa"/>
      </w:tblCellMar>
      <w:tblLook w:val="0000"/>
    </w:tblPr>
    <w:tblGrid>
      <w:gridCol w:w="6591"/>
      <w:gridCol w:w="7229"/>
    </w:tblGrid>
    <w:tr w:rsidR="00D72279">
      <w:tc>
        <w:tcPr>
          <w:tcW w:w="6591" w:type="dxa"/>
        </w:tcPr>
        <w:p w:rsidR="00D72279" w:rsidRDefault="00D72279">
          <w:pPr>
            <w:pStyle w:val="Topptekst"/>
            <w:pBdr>
              <w:bottom w:val="none" w:sz="0" w:space="0" w:color="auto"/>
            </w:pBdr>
            <w:tabs>
              <w:tab w:val="clear" w:pos="4320"/>
              <w:tab w:val="clear" w:pos="8640"/>
            </w:tabs>
            <w:jc w:val="both"/>
            <w:rPr>
              <w:sz w:val="24"/>
            </w:rPr>
          </w:pPr>
          <w:r>
            <w:rPr>
              <w:caps w:val="0"/>
              <w:spacing w:val="0"/>
              <w:sz w:val="24"/>
              <w:szCs w:val="24"/>
            </w:rPr>
            <w:t xml:space="preserve">e2b </w:t>
          </w:r>
          <w:r>
            <w:rPr>
              <w:caps w:val="0"/>
              <w:spacing w:val="0"/>
              <w:sz w:val="24"/>
            </w:rPr>
            <w:t xml:space="preserve">Fakturaformat </w:t>
          </w:r>
        </w:p>
        <w:p w:rsidR="00D72279" w:rsidRDefault="00D72279">
          <w:pPr>
            <w:pStyle w:val="Topptekst"/>
            <w:pBdr>
              <w:bottom w:val="none" w:sz="0" w:space="0" w:color="auto"/>
            </w:pBdr>
            <w:tabs>
              <w:tab w:val="clear" w:pos="4320"/>
              <w:tab w:val="clear" w:pos="8640"/>
            </w:tabs>
            <w:jc w:val="both"/>
            <w:rPr>
              <w:sz w:val="28"/>
            </w:rPr>
          </w:pPr>
          <w:r>
            <w:rPr>
              <w:caps w:val="0"/>
              <w:spacing w:val="0"/>
              <w:sz w:val="24"/>
            </w:rPr>
            <w:t>Meldingsbeskrivelse</w:t>
          </w:r>
        </w:p>
      </w:tc>
      <w:tc>
        <w:tcPr>
          <w:tcW w:w="7229" w:type="dxa"/>
        </w:tcPr>
        <w:p w:rsidR="00D72279" w:rsidRDefault="00D72279">
          <w:pPr>
            <w:pStyle w:val="Topptekst"/>
            <w:pBdr>
              <w:bottom w:val="none" w:sz="0" w:space="0" w:color="auto"/>
            </w:pBdr>
            <w:tabs>
              <w:tab w:val="clear" w:pos="4320"/>
              <w:tab w:val="clear" w:pos="8640"/>
            </w:tabs>
            <w:spacing w:before="120"/>
            <w:jc w:val="right"/>
            <w:rPr>
              <w:caps w:val="0"/>
              <w:sz w:val="20"/>
            </w:rPr>
          </w:pPr>
          <w:r>
            <w:rPr>
              <w:caps w:val="0"/>
              <w:sz w:val="20"/>
            </w:rPr>
            <w:t>Versjon: 3.4.1</w:t>
          </w:r>
        </w:p>
        <w:p w:rsidR="00D72279" w:rsidRDefault="00D72279" w:rsidP="001A1838">
          <w:pPr>
            <w:pStyle w:val="Topptekst"/>
            <w:pBdr>
              <w:bottom w:val="none" w:sz="0" w:space="0" w:color="auto"/>
            </w:pBdr>
            <w:tabs>
              <w:tab w:val="clear" w:pos="4320"/>
              <w:tab w:val="clear" w:pos="8640"/>
            </w:tabs>
            <w:jc w:val="right"/>
            <w:rPr>
              <w:caps w:val="0"/>
              <w:sz w:val="20"/>
            </w:rPr>
          </w:pPr>
          <w:r>
            <w:rPr>
              <w:caps w:val="0"/>
              <w:sz w:val="20"/>
            </w:rPr>
            <w:t>Dato: 21.12.2011</w:t>
          </w:r>
        </w:p>
      </w:tc>
    </w:tr>
  </w:tbl>
  <w:p w:rsidR="00D72279" w:rsidRDefault="00D72279">
    <w:pPr>
      <w:ind w:left="0"/>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211" w:type="dxa"/>
      <w:tblBorders>
        <w:bottom w:val="single" w:sz="4" w:space="0" w:color="auto"/>
      </w:tblBorders>
      <w:tblLayout w:type="fixed"/>
      <w:tblCellMar>
        <w:left w:w="70" w:type="dxa"/>
        <w:right w:w="70" w:type="dxa"/>
      </w:tblCellMar>
      <w:tblLook w:val="0000"/>
    </w:tblPr>
    <w:tblGrid>
      <w:gridCol w:w="6591"/>
      <w:gridCol w:w="2620"/>
    </w:tblGrid>
    <w:tr w:rsidR="00D72279">
      <w:tc>
        <w:tcPr>
          <w:tcW w:w="6591" w:type="dxa"/>
        </w:tcPr>
        <w:p w:rsidR="00D72279" w:rsidRDefault="00D72279" w:rsidP="00520B2F">
          <w:pPr>
            <w:pStyle w:val="Topptekst"/>
            <w:pBdr>
              <w:bottom w:val="none" w:sz="0" w:space="0" w:color="auto"/>
            </w:pBdr>
            <w:tabs>
              <w:tab w:val="clear" w:pos="4320"/>
              <w:tab w:val="clear" w:pos="8640"/>
            </w:tabs>
            <w:jc w:val="both"/>
            <w:rPr>
              <w:sz w:val="24"/>
            </w:rPr>
          </w:pPr>
          <w:r>
            <w:rPr>
              <w:caps w:val="0"/>
              <w:spacing w:val="0"/>
              <w:sz w:val="24"/>
              <w:szCs w:val="24"/>
            </w:rPr>
            <w:t xml:space="preserve">e2b </w:t>
          </w:r>
          <w:r>
            <w:rPr>
              <w:caps w:val="0"/>
              <w:spacing w:val="0"/>
              <w:sz w:val="24"/>
            </w:rPr>
            <w:t xml:space="preserve">Fakturaformat </w:t>
          </w:r>
        </w:p>
        <w:p w:rsidR="00D72279" w:rsidRDefault="00D72279" w:rsidP="00520B2F">
          <w:pPr>
            <w:pStyle w:val="Topptekst"/>
            <w:pBdr>
              <w:bottom w:val="none" w:sz="0" w:space="0" w:color="auto"/>
            </w:pBdr>
            <w:tabs>
              <w:tab w:val="clear" w:pos="4320"/>
              <w:tab w:val="clear" w:pos="8640"/>
            </w:tabs>
            <w:jc w:val="both"/>
            <w:rPr>
              <w:sz w:val="28"/>
            </w:rPr>
          </w:pPr>
          <w:r>
            <w:rPr>
              <w:caps w:val="0"/>
              <w:spacing w:val="0"/>
              <w:sz w:val="24"/>
            </w:rPr>
            <w:t>Meldingsbeskrivelse</w:t>
          </w:r>
        </w:p>
      </w:tc>
      <w:tc>
        <w:tcPr>
          <w:tcW w:w="2620" w:type="dxa"/>
        </w:tcPr>
        <w:p w:rsidR="00D72279" w:rsidRDefault="00D72279" w:rsidP="00520B2F">
          <w:pPr>
            <w:pStyle w:val="Topptekst"/>
            <w:pBdr>
              <w:bottom w:val="none" w:sz="0" w:space="0" w:color="auto"/>
            </w:pBdr>
            <w:tabs>
              <w:tab w:val="clear" w:pos="4320"/>
              <w:tab w:val="clear" w:pos="8640"/>
            </w:tabs>
            <w:jc w:val="right"/>
            <w:rPr>
              <w:caps w:val="0"/>
              <w:sz w:val="20"/>
            </w:rPr>
          </w:pPr>
          <w:r>
            <w:rPr>
              <w:caps w:val="0"/>
              <w:sz w:val="20"/>
            </w:rPr>
            <w:t>Versjon: 3.4.1</w:t>
          </w:r>
        </w:p>
        <w:p w:rsidR="00D72279" w:rsidRDefault="00D72279" w:rsidP="00520B2F">
          <w:pPr>
            <w:pStyle w:val="Topptekst"/>
            <w:pBdr>
              <w:bottom w:val="none" w:sz="0" w:space="0" w:color="auto"/>
            </w:pBdr>
            <w:tabs>
              <w:tab w:val="clear" w:pos="4320"/>
              <w:tab w:val="clear" w:pos="8640"/>
            </w:tabs>
            <w:jc w:val="right"/>
            <w:rPr>
              <w:caps w:val="0"/>
              <w:sz w:val="20"/>
            </w:rPr>
          </w:pPr>
          <w:r>
            <w:rPr>
              <w:caps w:val="0"/>
              <w:sz w:val="20"/>
            </w:rPr>
            <w:t>Dato: 21.12.2011</w:t>
          </w:r>
        </w:p>
      </w:tc>
    </w:tr>
  </w:tbl>
  <w:p w:rsidR="00D72279" w:rsidRDefault="00D72279" w:rsidP="002C532F">
    <w:pPr>
      <w:ind w:left="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AA981F1C"/>
    <w:lvl w:ilvl="0">
      <w:start w:val="1"/>
      <w:numFmt w:val="decimal"/>
      <w:pStyle w:val="Overskrift1"/>
      <w:lvlText w:val="%1."/>
      <w:legacy w:legacy="1" w:legacySpace="144" w:legacyIndent="0"/>
      <w:lvlJc w:val="left"/>
    </w:lvl>
    <w:lvl w:ilvl="1">
      <w:start w:val="1"/>
      <w:numFmt w:val="decimal"/>
      <w:pStyle w:val="Overskrift2"/>
      <w:lvlText w:val="%1.%2"/>
      <w:legacy w:legacy="1" w:legacySpace="144" w:legacyIndent="0"/>
      <w:lvlJc w:val="left"/>
    </w:lvl>
    <w:lvl w:ilvl="2">
      <w:start w:val="1"/>
      <w:numFmt w:val="decimal"/>
      <w:pStyle w:val="Overskrift3"/>
      <w:lvlText w:val="%1.%2.%3"/>
      <w:legacy w:legacy="1" w:legacySpace="144" w:legacyIndent="0"/>
      <w:lvlJc w:val="left"/>
    </w:lvl>
    <w:lvl w:ilvl="3">
      <w:start w:val="1"/>
      <w:numFmt w:val="decimal"/>
      <w:pStyle w:val="Overskrift4"/>
      <w:lvlText w:val="%1.%2.%3.%4"/>
      <w:legacy w:legacy="1" w:legacySpace="144" w:legacyIndent="0"/>
      <w:lvlJc w:val="left"/>
    </w:lvl>
    <w:lvl w:ilvl="4">
      <w:start w:val="1"/>
      <w:numFmt w:val="decimal"/>
      <w:lvlText w:val="%1.%2.%3.%4.%5"/>
      <w:legacy w:legacy="1" w:legacySpace="144" w:legacyIndent="0"/>
      <w:lvlJc w:val="left"/>
    </w:lvl>
    <w:lvl w:ilvl="5">
      <w:start w:val="1"/>
      <w:numFmt w:val="decimal"/>
      <w:pStyle w:val="Overskrift6"/>
      <w:lvlText w:val="%1.%2.%3.%4.%5.%6"/>
      <w:legacy w:legacy="1" w:legacySpace="144" w:legacyIndent="0"/>
      <w:lvlJc w:val="left"/>
    </w:lvl>
    <w:lvl w:ilvl="6">
      <w:start w:val="1"/>
      <w:numFmt w:val="decimal"/>
      <w:pStyle w:val="Overskrift7"/>
      <w:lvlText w:val="%1.%2.%3.%4.%5.%6.%7"/>
      <w:legacy w:legacy="1" w:legacySpace="144" w:legacyIndent="0"/>
      <w:lvlJc w:val="left"/>
    </w:lvl>
    <w:lvl w:ilvl="7">
      <w:start w:val="1"/>
      <w:numFmt w:val="decimal"/>
      <w:pStyle w:val="Overskrift8"/>
      <w:lvlText w:val="%1.%2.%3.%4.%5.%6.%7.%8"/>
      <w:legacy w:legacy="1" w:legacySpace="144" w:legacyIndent="0"/>
      <w:lvlJc w:val="left"/>
    </w:lvl>
    <w:lvl w:ilvl="8">
      <w:start w:val="1"/>
      <w:numFmt w:val="decimal"/>
      <w:pStyle w:val="Overskrift9"/>
      <w:lvlText w:val="%1.%2.%3.%4.%5.%6.%7.%8.%9"/>
      <w:legacy w:legacy="1" w:legacySpace="144" w:legacyIndent="0"/>
      <w:lvlJc w:val="left"/>
    </w:lvl>
  </w:abstractNum>
  <w:abstractNum w:abstractNumId="1">
    <w:nsid w:val="00A42F4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2581D61"/>
    <w:multiLevelType w:val="multilevel"/>
    <w:tmpl w:val="86BE9B74"/>
    <w:numStyleLink w:val="StyleOutlinenumbered"/>
  </w:abstractNum>
  <w:abstractNum w:abstractNumId="3">
    <w:nsid w:val="035D25B1"/>
    <w:multiLevelType w:val="multilevel"/>
    <w:tmpl w:val="A54C042A"/>
    <w:lvl w:ilvl="0">
      <w:start w:val="1"/>
      <w:numFmt w:val="bullet"/>
      <w:pStyle w:val="Sprsmlspunkt"/>
      <w:lvlText w:val=""/>
      <w:lvlJc w:val="left"/>
      <w:pPr>
        <w:tabs>
          <w:tab w:val="num" w:pos="1800"/>
        </w:tabs>
        <w:ind w:left="1800" w:hanging="360"/>
      </w:pPr>
      <w:rPr>
        <w:rFonts w:ascii="Symbol" w:hAnsi="Symbol" w:hint="default"/>
      </w:rPr>
    </w:lvl>
    <w:lvl w:ilvl="1">
      <w:start w:val="1"/>
      <w:numFmt w:val="bullet"/>
      <w:lvlText w:val=""/>
      <w:lvlJc w:val="left"/>
      <w:pPr>
        <w:tabs>
          <w:tab w:val="num" w:pos="2520"/>
        </w:tabs>
        <w:ind w:left="2520" w:hanging="360"/>
      </w:pPr>
      <w:rPr>
        <w:rFonts w:ascii="Wingdings" w:hAnsi="Wingdings" w:hint="default"/>
      </w:rPr>
    </w:lvl>
    <w:lvl w:ilvl="2">
      <w:start w:val="1"/>
      <w:numFmt w:val="bullet"/>
      <w:lvlText w:val=""/>
      <w:lvlJc w:val="left"/>
      <w:pPr>
        <w:tabs>
          <w:tab w:val="num" w:pos="3240"/>
        </w:tabs>
        <w:ind w:left="3240" w:hanging="360"/>
      </w:pPr>
      <w:rPr>
        <w:rFonts w:ascii="Wingdings" w:hAnsi="Wingdings" w:hint="default"/>
      </w:rPr>
    </w:lvl>
    <w:lvl w:ilvl="3">
      <w:start w:val="1"/>
      <w:numFmt w:val="bullet"/>
      <w:lvlText w:val=""/>
      <w:lvlJc w:val="left"/>
      <w:pPr>
        <w:tabs>
          <w:tab w:val="num" w:pos="3960"/>
        </w:tabs>
        <w:ind w:left="3960" w:hanging="360"/>
      </w:pPr>
      <w:rPr>
        <w:rFonts w:ascii="Symbol" w:hAnsi="Symbol" w:hint="default"/>
      </w:rPr>
    </w:lvl>
    <w:lvl w:ilvl="4">
      <w:start w:val="1"/>
      <w:numFmt w:val="bullet"/>
      <w:lvlText w:val="o"/>
      <w:lvlJc w:val="left"/>
      <w:pPr>
        <w:tabs>
          <w:tab w:val="num" w:pos="4680"/>
        </w:tabs>
        <w:ind w:left="4680" w:hanging="360"/>
      </w:pPr>
      <w:rPr>
        <w:rFonts w:ascii="Courier New" w:hAnsi="Courier New"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
      <w:lvlJc w:val="left"/>
      <w:pPr>
        <w:tabs>
          <w:tab w:val="num" w:pos="6120"/>
        </w:tabs>
        <w:ind w:left="6120" w:hanging="360"/>
      </w:pPr>
      <w:rPr>
        <w:rFonts w:ascii="Symbol" w:hAnsi="Symbol" w:hint="default"/>
      </w:rPr>
    </w:lvl>
    <w:lvl w:ilvl="7">
      <w:start w:val="1"/>
      <w:numFmt w:val="bullet"/>
      <w:lvlText w:val="o"/>
      <w:lvlJc w:val="left"/>
      <w:pPr>
        <w:tabs>
          <w:tab w:val="num" w:pos="6840"/>
        </w:tabs>
        <w:ind w:left="6840" w:hanging="360"/>
      </w:pPr>
      <w:rPr>
        <w:rFonts w:ascii="Courier New" w:hAnsi="Courier New" w:hint="default"/>
      </w:rPr>
    </w:lvl>
    <w:lvl w:ilvl="8">
      <w:start w:val="1"/>
      <w:numFmt w:val="bullet"/>
      <w:lvlText w:val=""/>
      <w:lvlJc w:val="left"/>
      <w:pPr>
        <w:tabs>
          <w:tab w:val="num" w:pos="7560"/>
        </w:tabs>
        <w:ind w:left="7560" w:hanging="360"/>
      </w:pPr>
      <w:rPr>
        <w:rFonts w:ascii="Wingdings" w:hAnsi="Wingdings" w:hint="default"/>
      </w:rPr>
    </w:lvl>
  </w:abstractNum>
  <w:abstractNum w:abstractNumId="4">
    <w:nsid w:val="054545FC"/>
    <w:multiLevelType w:val="hybridMultilevel"/>
    <w:tmpl w:val="1FEA9F4E"/>
    <w:lvl w:ilvl="0" w:tplc="04140003">
      <w:start w:val="1"/>
      <w:numFmt w:val="bullet"/>
      <w:lvlText w:val="o"/>
      <w:lvlJc w:val="left"/>
      <w:pPr>
        <w:ind w:left="1069" w:hanging="360"/>
      </w:pPr>
      <w:rPr>
        <w:rFonts w:ascii="Courier New" w:hAnsi="Courier New" w:cs="Courier New" w:hint="default"/>
      </w:rPr>
    </w:lvl>
    <w:lvl w:ilvl="1" w:tplc="04140003">
      <w:start w:val="1"/>
      <w:numFmt w:val="bullet"/>
      <w:lvlText w:val="o"/>
      <w:lvlJc w:val="left"/>
      <w:pPr>
        <w:ind w:left="1789" w:hanging="360"/>
      </w:pPr>
      <w:rPr>
        <w:rFonts w:ascii="Courier New" w:hAnsi="Courier New" w:cs="Courier New" w:hint="default"/>
      </w:rPr>
    </w:lvl>
    <w:lvl w:ilvl="2" w:tplc="04140005" w:tentative="1">
      <w:start w:val="1"/>
      <w:numFmt w:val="bullet"/>
      <w:lvlText w:val=""/>
      <w:lvlJc w:val="left"/>
      <w:pPr>
        <w:ind w:left="2509" w:hanging="360"/>
      </w:pPr>
      <w:rPr>
        <w:rFonts w:ascii="Wingdings" w:hAnsi="Wingdings" w:hint="default"/>
      </w:rPr>
    </w:lvl>
    <w:lvl w:ilvl="3" w:tplc="04140001" w:tentative="1">
      <w:start w:val="1"/>
      <w:numFmt w:val="bullet"/>
      <w:lvlText w:val=""/>
      <w:lvlJc w:val="left"/>
      <w:pPr>
        <w:ind w:left="3229" w:hanging="360"/>
      </w:pPr>
      <w:rPr>
        <w:rFonts w:ascii="Symbol" w:hAnsi="Symbol" w:hint="default"/>
      </w:rPr>
    </w:lvl>
    <w:lvl w:ilvl="4" w:tplc="04140003" w:tentative="1">
      <w:start w:val="1"/>
      <w:numFmt w:val="bullet"/>
      <w:lvlText w:val="o"/>
      <w:lvlJc w:val="left"/>
      <w:pPr>
        <w:ind w:left="3949" w:hanging="360"/>
      </w:pPr>
      <w:rPr>
        <w:rFonts w:ascii="Courier New" w:hAnsi="Courier New" w:cs="Courier New" w:hint="default"/>
      </w:rPr>
    </w:lvl>
    <w:lvl w:ilvl="5" w:tplc="04140005" w:tentative="1">
      <w:start w:val="1"/>
      <w:numFmt w:val="bullet"/>
      <w:lvlText w:val=""/>
      <w:lvlJc w:val="left"/>
      <w:pPr>
        <w:ind w:left="4669" w:hanging="360"/>
      </w:pPr>
      <w:rPr>
        <w:rFonts w:ascii="Wingdings" w:hAnsi="Wingdings" w:hint="default"/>
      </w:rPr>
    </w:lvl>
    <w:lvl w:ilvl="6" w:tplc="04140001" w:tentative="1">
      <w:start w:val="1"/>
      <w:numFmt w:val="bullet"/>
      <w:lvlText w:val=""/>
      <w:lvlJc w:val="left"/>
      <w:pPr>
        <w:ind w:left="5389" w:hanging="360"/>
      </w:pPr>
      <w:rPr>
        <w:rFonts w:ascii="Symbol" w:hAnsi="Symbol" w:hint="default"/>
      </w:rPr>
    </w:lvl>
    <w:lvl w:ilvl="7" w:tplc="04140003" w:tentative="1">
      <w:start w:val="1"/>
      <w:numFmt w:val="bullet"/>
      <w:lvlText w:val="o"/>
      <w:lvlJc w:val="left"/>
      <w:pPr>
        <w:ind w:left="6109" w:hanging="360"/>
      </w:pPr>
      <w:rPr>
        <w:rFonts w:ascii="Courier New" w:hAnsi="Courier New" w:cs="Courier New" w:hint="default"/>
      </w:rPr>
    </w:lvl>
    <w:lvl w:ilvl="8" w:tplc="04140005" w:tentative="1">
      <w:start w:val="1"/>
      <w:numFmt w:val="bullet"/>
      <w:lvlText w:val=""/>
      <w:lvlJc w:val="left"/>
      <w:pPr>
        <w:ind w:left="6829" w:hanging="360"/>
      </w:pPr>
      <w:rPr>
        <w:rFonts w:ascii="Wingdings" w:hAnsi="Wingdings" w:hint="default"/>
      </w:rPr>
    </w:lvl>
  </w:abstractNum>
  <w:abstractNum w:abstractNumId="5">
    <w:nsid w:val="0CD046FD"/>
    <w:multiLevelType w:val="hybridMultilevel"/>
    <w:tmpl w:val="38CAFC28"/>
    <w:lvl w:ilvl="0" w:tplc="04090001">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cs="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cs="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cs="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6">
    <w:nsid w:val="0D6E6F16"/>
    <w:multiLevelType w:val="hybridMultilevel"/>
    <w:tmpl w:val="008C639E"/>
    <w:lvl w:ilvl="0" w:tplc="04140003">
      <w:start w:val="1"/>
      <w:numFmt w:val="bullet"/>
      <w:lvlText w:val="o"/>
      <w:lvlJc w:val="left"/>
      <w:pPr>
        <w:ind w:left="360" w:hanging="360"/>
      </w:pPr>
      <w:rPr>
        <w:rFonts w:ascii="Courier New" w:hAnsi="Courier New" w:cs="Courier New"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7">
    <w:nsid w:val="0DE12780"/>
    <w:multiLevelType w:val="hybridMultilevel"/>
    <w:tmpl w:val="1DEEBD12"/>
    <w:lvl w:ilvl="0" w:tplc="04140003">
      <w:start w:val="1"/>
      <w:numFmt w:val="bullet"/>
      <w:lvlText w:val="o"/>
      <w:lvlJc w:val="left"/>
      <w:pPr>
        <w:ind w:left="1080" w:hanging="360"/>
      </w:pPr>
      <w:rPr>
        <w:rFonts w:ascii="Courier New" w:hAnsi="Courier New" w:cs="Courier New"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8">
    <w:nsid w:val="0ECB4039"/>
    <w:multiLevelType w:val="hybridMultilevel"/>
    <w:tmpl w:val="1E90BF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78D4479"/>
    <w:multiLevelType w:val="hybridMultilevel"/>
    <w:tmpl w:val="38961F80"/>
    <w:lvl w:ilvl="0" w:tplc="04090001">
      <w:start w:val="1"/>
      <w:numFmt w:val="bullet"/>
      <w:lvlText w:val=""/>
      <w:lvlJc w:val="left"/>
      <w:pPr>
        <w:tabs>
          <w:tab w:val="num" w:pos="754"/>
        </w:tabs>
        <w:ind w:left="754" w:hanging="360"/>
      </w:pPr>
      <w:rPr>
        <w:rFonts w:ascii="Symbol" w:hAnsi="Symbol" w:hint="default"/>
      </w:rPr>
    </w:lvl>
    <w:lvl w:ilvl="1" w:tplc="04090003" w:tentative="1">
      <w:start w:val="1"/>
      <w:numFmt w:val="bullet"/>
      <w:lvlText w:val="o"/>
      <w:lvlJc w:val="left"/>
      <w:pPr>
        <w:tabs>
          <w:tab w:val="num" w:pos="1474"/>
        </w:tabs>
        <w:ind w:left="1474" w:hanging="360"/>
      </w:pPr>
      <w:rPr>
        <w:rFonts w:ascii="Courier New" w:hAnsi="Courier New" w:cs="Courier New" w:hint="default"/>
      </w:rPr>
    </w:lvl>
    <w:lvl w:ilvl="2" w:tplc="04090005" w:tentative="1">
      <w:start w:val="1"/>
      <w:numFmt w:val="bullet"/>
      <w:lvlText w:val=""/>
      <w:lvlJc w:val="left"/>
      <w:pPr>
        <w:tabs>
          <w:tab w:val="num" w:pos="2194"/>
        </w:tabs>
        <w:ind w:left="2194" w:hanging="360"/>
      </w:pPr>
      <w:rPr>
        <w:rFonts w:ascii="Wingdings" w:hAnsi="Wingdings" w:hint="default"/>
      </w:rPr>
    </w:lvl>
    <w:lvl w:ilvl="3" w:tplc="04090001" w:tentative="1">
      <w:start w:val="1"/>
      <w:numFmt w:val="bullet"/>
      <w:lvlText w:val=""/>
      <w:lvlJc w:val="left"/>
      <w:pPr>
        <w:tabs>
          <w:tab w:val="num" w:pos="2914"/>
        </w:tabs>
        <w:ind w:left="2914" w:hanging="360"/>
      </w:pPr>
      <w:rPr>
        <w:rFonts w:ascii="Symbol" w:hAnsi="Symbol" w:hint="default"/>
      </w:rPr>
    </w:lvl>
    <w:lvl w:ilvl="4" w:tplc="04090003" w:tentative="1">
      <w:start w:val="1"/>
      <w:numFmt w:val="bullet"/>
      <w:lvlText w:val="o"/>
      <w:lvlJc w:val="left"/>
      <w:pPr>
        <w:tabs>
          <w:tab w:val="num" w:pos="3634"/>
        </w:tabs>
        <w:ind w:left="3634" w:hanging="360"/>
      </w:pPr>
      <w:rPr>
        <w:rFonts w:ascii="Courier New" w:hAnsi="Courier New" w:cs="Courier New" w:hint="default"/>
      </w:rPr>
    </w:lvl>
    <w:lvl w:ilvl="5" w:tplc="04090005" w:tentative="1">
      <w:start w:val="1"/>
      <w:numFmt w:val="bullet"/>
      <w:lvlText w:val=""/>
      <w:lvlJc w:val="left"/>
      <w:pPr>
        <w:tabs>
          <w:tab w:val="num" w:pos="4354"/>
        </w:tabs>
        <w:ind w:left="4354" w:hanging="360"/>
      </w:pPr>
      <w:rPr>
        <w:rFonts w:ascii="Wingdings" w:hAnsi="Wingdings" w:hint="default"/>
      </w:rPr>
    </w:lvl>
    <w:lvl w:ilvl="6" w:tplc="04090001" w:tentative="1">
      <w:start w:val="1"/>
      <w:numFmt w:val="bullet"/>
      <w:lvlText w:val=""/>
      <w:lvlJc w:val="left"/>
      <w:pPr>
        <w:tabs>
          <w:tab w:val="num" w:pos="5074"/>
        </w:tabs>
        <w:ind w:left="5074" w:hanging="360"/>
      </w:pPr>
      <w:rPr>
        <w:rFonts w:ascii="Symbol" w:hAnsi="Symbol" w:hint="default"/>
      </w:rPr>
    </w:lvl>
    <w:lvl w:ilvl="7" w:tplc="04090003" w:tentative="1">
      <w:start w:val="1"/>
      <w:numFmt w:val="bullet"/>
      <w:lvlText w:val="o"/>
      <w:lvlJc w:val="left"/>
      <w:pPr>
        <w:tabs>
          <w:tab w:val="num" w:pos="5794"/>
        </w:tabs>
        <w:ind w:left="5794" w:hanging="360"/>
      </w:pPr>
      <w:rPr>
        <w:rFonts w:ascii="Courier New" w:hAnsi="Courier New" w:cs="Courier New" w:hint="default"/>
      </w:rPr>
    </w:lvl>
    <w:lvl w:ilvl="8" w:tplc="04090005" w:tentative="1">
      <w:start w:val="1"/>
      <w:numFmt w:val="bullet"/>
      <w:lvlText w:val=""/>
      <w:lvlJc w:val="left"/>
      <w:pPr>
        <w:tabs>
          <w:tab w:val="num" w:pos="6514"/>
        </w:tabs>
        <w:ind w:left="6514" w:hanging="360"/>
      </w:pPr>
      <w:rPr>
        <w:rFonts w:ascii="Wingdings" w:hAnsi="Wingdings" w:hint="default"/>
      </w:rPr>
    </w:lvl>
  </w:abstractNum>
  <w:abstractNum w:abstractNumId="10">
    <w:nsid w:val="19894CBE"/>
    <w:multiLevelType w:val="multilevel"/>
    <w:tmpl w:val="AEE64FDA"/>
    <w:lvl w:ilvl="0">
      <w:start w:val="1"/>
      <w:numFmt w:val="bullet"/>
      <w:lvlText w:val=""/>
      <w:lvlJc w:val="left"/>
      <w:pPr>
        <w:tabs>
          <w:tab w:val="num" w:pos="502"/>
        </w:tabs>
        <w:ind w:left="502" w:hanging="360"/>
      </w:pPr>
      <w:rPr>
        <w:rFonts w:ascii="Symbol" w:hAnsi="Symbol" w:hint="default"/>
      </w:rPr>
    </w:lvl>
    <w:lvl w:ilvl="1">
      <w:start w:val="1"/>
      <w:numFmt w:val="bullet"/>
      <w:lvlText w:val="o"/>
      <w:lvlJc w:val="left"/>
      <w:pPr>
        <w:tabs>
          <w:tab w:val="num" w:pos="1222"/>
        </w:tabs>
        <w:ind w:left="1222" w:hanging="360"/>
      </w:pPr>
      <w:rPr>
        <w:rFonts w:ascii="Courier New" w:hAnsi="Courier New" w:hint="default"/>
      </w:rPr>
    </w:lvl>
    <w:lvl w:ilvl="2">
      <w:start w:val="1"/>
      <w:numFmt w:val="bullet"/>
      <w:lvlText w:val=""/>
      <w:lvlJc w:val="left"/>
      <w:pPr>
        <w:tabs>
          <w:tab w:val="num" w:pos="1942"/>
        </w:tabs>
        <w:ind w:left="1942" w:hanging="360"/>
      </w:pPr>
      <w:rPr>
        <w:rFonts w:ascii="Wingdings" w:hAnsi="Wingdings" w:hint="default"/>
      </w:rPr>
    </w:lvl>
    <w:lvl w:ilvl="3">
      <w:start w:val="1"/>
      <w:numFmt w:val="bullet"/>
      <w:lvlText w:val=""/>
      <w:lvlJc w:val="left"/>
      <w:pPr>
        <w:tabs>
          <w:tab w:val="num" w:pos="2662"/>
        </w:tabs>
        <w:ind w:left="2662" w:hanging="360"/>
      </w:pPr>
      <w:rPr>
        <w:rFonts w:ascii="Symbol" w:hAnsi="Symbol" w:hint="default"/>
      </w:rPr>
    </w:lvl>
    <w:lvl w:ilvl="4">
      <w:start w:val="1"/>
      <w:numFmt w:val="bullet"/>
      <w:lvlText w:val="o"/>
      <w:lvlJc w:val="left"/>
      <w:pPr>
        <w:tabs>
          <w:tab w:val="num" w:pos="3382"/>
        </w:tabs>
        <w:ind w:left="3382" w:hanging="360"/>
      </w:pPr>
      <w:rPr>
        <w:rFonts w:ascii="Courier New" w:hAnsi="Courier New" w:hint="default"/>
      </w:rPr>
    </w:lvl>
    <w:lvl w:ilvl="5">
      <w:start w:val="1"/>
      <w:numFmt w:val="bullet"/>
      <w:lvlText w:val=""/>
      <w:lvlJc w:val="left"/>
      <w:pPr>
        <w:tabs>
          <w:tab w:val="num" w:pos="4102"/>
        </w:tabs>
        <w:ind w:left="4102" w:hanging="360"/>
      </w:pPr>
      <w:rPr>
        <w:rFonts w:ascii="Wingdings" w:hAnsi="Wingdings" w:hint="default"/>
      </w:rPr>
    </w:lvl>
    <w:lvl w:ilvl="6">
      <w:start w:val="1"/>
      <w:numFmt w:val="bullet"/>
      <w:lvlText w:val=""/>
      <w:lvlJc w:val="left"/>
      <w:pPr>
        <w:tabs>
          <w:tab w:val="num" w:pos="4822"/>
        </w:tabs>
        <w:ind w:left="4822" w:hanging="360"/>
      </w:pPr>
      <w:rPr>
        <w:rFonts w:ascii="Symbol" w:hAnsi="Symbol" w:hint="default"/>
      </w:rPr>
    </w:lvl>
    <w:lvl w:ilvl="7">
      <w:start w:val="1"/>
      <w:numFmt w:val="bullet"/>
      <w:lvlText w:val="o"/>
      <w:lvlJc w:val="left"/>
      <w:pPr>
        <w:tabs>
          <w:tab w:val="num" w:pos="5542"/>
        </w:tabs>
        <w:ind w:left="5542" w:hanging="360"/>
      </w:pPr>
      <w:rPr>
        <w:rFonts w:ascii="Courier New" w:hAnsi="Courier New" w:hint="default"/>
      </w:rPr>
    </w:lvl>
    <w:lvl w:ilvl="8">
      <w:start w:val="1"/>
      <w:numFmt w:val="bullet"/>
      <w:lvlText w:val=""/>
      <w:lvlJc w:val="left"/>
      <w:pPr>
        <w:tabs>
          <w:tab w:val="num" w:pos="6262"/>
        </w:tabs>
        <w:ind w:left="6262" w:hanging="360"/>
      </w:pPr>
      <w:rPr>
        <w:rFonts w:ascii="Wingdings" w:hAnsi="Wingdings" w:hint="default"/>
      </w:rPr>
    </w:lvl>
  </w:abstractNum>
  <w:abstractNum w:abstractNumId="11">
    <w:nsid w:val="1FA40F47"/>
    <w:multiLevelType w:val="hybridMultilevel"/>
    <w:tmpl w:val="B4BACED8"/>
    <w:lvl w:ilvl="0" w:tplc="69FEA91C">
      <w:start w:val="1"/>
      <w:numFmt w:val="bullet"/>
      <w:lvlText w:val=""/>
      <w:lvlJc w:val="left"/>
      <w:pPr>
        <w:tabs>
          <w:tab w:val="num" w:pos="1968"/>
        </w:tabs>
        <w:ind w:left="1968" w:hanging="360"/>
      </w:pPr>
      <w:rPr>
        <w:rFonts w:ascii="Symbol" w:hAnsi="Symbol" w:hint="default"/>
      </w:rPr>
    </w:lvl>
    <w:lvl w:ilvl="1" w:tplc="04140003" w:tentative="1">
      <w:start w:val="1"/>
      <w:numFmt w:val="bullet"/>
      <w:lvlText w:val="o"/>
      <w:lvlJc w:val="left"/>
      <w:pPr>
        <w:tabs>
          <w:tab w:val="num" w:pos="2064"/>
        </w:tabs>
        <w:ind w:left="2064" w:hanging="360"/>
      </w:pPr>
      <w:rPr>
        <w:rFonts w:ascii="Courier New" w:hAnsi="Courier New" w:cs="Courier New" w:hint="default"/>
      </w:rPr>
    </w:lvl>
    <w:lvl w:ilvl="2" w:tplc="04140005" w:tentative="1">
      <w:start w:val="1"/>
      <w:numFmt w:val="bullet"/>
      <w:lvlText w:val=""/>
      <w:lvlJc w:val="left"/>
      <w:pPr>
        <w:tabs>
          <w:tab w:val="num" w:pos="2784"/>
        </w:tabs>
        <w:ind w:left="2784" w:hanging="360"/>
      </w:pPr>
      <w:rPr>
        <w:rFonts w:ascii="Wingdings" w:hAnsi="Wingdings" w:hint="default"/>
      </w:rPr>
    </w:lvl>
    <w:lvl w:ilvl="3" w:tplc="04140001" w:tentative="1">
      <w:start w:val="1"/>
      <w:numFmt w:val="bullet"/>
      <w:lvlText w:val=""/>
      <w:lvlJc w:val="left"/>
      <w:pPr>
        <w:tabs>
          <w:tab w:val="num" w:pos="3504"/>
        </w:tabs>
        <w:ind w:left="3504" w:hanging="360"/>
      </w:pPr>
      <w:rPr>
        <w:rFonts w:ascii="Symbol" w:hAnsi="Symbol" w:hint="default"/>
      </w:rPr>
    </w:lvl>
    <w:lvl w:ilvl="4" w:tplc="04140003" w:tentative="1">
      <w:start w:val="1"/>
      <w:numFmt w:val="bullet"/>
      <w:lvlText w:val="o"/>
      <w:lvlJc w:val="left"/>
      <w:pPr>
        <w:tabs>
          <w:tab w:val="num" w:pos="4224"/>
        </w:tabs>
        <w:ind w:left="4224" w:hanging="360"/>
      </w:pPr>
      <w:rPr>
        <w:rFonts w:ascii="Courier New" w:hAnsi="Courier New" w:cs="Courier New" w:hint="default"/>
      </w:rPr>
    </w:lvl>
    <w:lvl w:ilvl="5" w:tplc="04140005" w:tentative="1">
      <w:start w:val="1"/>
      <w:numFmt w:val="bullet"/>
      <w:lvlText w:val=""/>
      <w:lvlJc w:val="left"/>
      <w:pPr>
        <w:tabs>
          <w:tab w:val="num" w:pos="4944"/>
        </w:tabs>
        <w:ind w:left="4944" w:hanging="360"/>
      </w:pPr>
      <w:rPr>
        <w:rFonts w:ascii="Wingdings" w:hAnsi="Wingdings" w:hint="default"/>
      </w:rPr>
    </w:lvl>
    <w:lvl w:ilvl="6" w:tplc="04140001" w:tentative="1">
      <w:start w:val="1"/>
      <w:numFmt w:val="bullet"/>
      <w:lvlText w:val=""/>
      <w:lvlJc w:val="left"/>
      <w:pPr>
        <w:tabs>
          <w:tab w:val="num" w:pos="5664"/>
        </w:tabs>
        <w:ind w:left="5664" w:hanging="360"/>
      </w:pPr>
      <w:rPr>
        <w:rFonts w:ascii="Symbol" w:hAnsi="Symbol" w:hint="default"/>
      </w:rPr>
    </w:lvl>
    <w:lvl w:ilvl="7" w:tplc="04140003" w:tentative="1">
      <w:start w:val="1"/>
      <w:numFmt w:val="bullet"/>
      <w:lvlText w:val="o"/>
      <w:lvlJc w:val="left"/>
      <w:pPr>
        <w:tabs>
          <w:tab w:val="num" w:pos="6384"/>
        </w:tabs>
        <w:ind w:left="6384" w:hanging="360"/>
      </w:pPr>
      <w:rPr>
        <w:rFonts w:ascii="Courier New" w:hAnsi="Courier New" w:cs="Courier New" w:hint="default"/>
      </w:rPr>
    </w:lvl>
    <w:lvl w:ilvl="8" w:tplc="04140005" w:tentative="1">
      <w:start w:val="1"/>
      <w:numFmt w:val="bullet"/>
      <w:lvlText w:val=""/>
      <w:lvlJc w:val="left"/>
      <w:pPr>
        <w:tabs>
          <w:tab w:val="num" w:pos="7104"/>
        </w:tabs>
        <w:ind w:left="7104" w:hanging="360"/>
      </w:pPr>
      <w:rPr>
        <w:rFonts w:ascii="Wingdings" w:hAnsi="Wingdings" w:hint="default"/>
      </w:rPr>
    </w:lvl>
  </w:abstractNum>
  <w:abstractNum w:abstractNumId="12">
    <w:nsid w:val="2006371A"/>
    <w:multiLevelType w:val="singleLevel"/>
    <w:tmpl w:val="4B54391C"/>
    <w:lvl w:ilvl="0">
      <w:numFmt w:val="decimal"/>
      <w:lvlText w:val="%1."/>
      <w:lvlJc w:val="left"/>
      <w:pPr>
        <w:tabs>
          <w:tab w:val="num" w:pos="709"/>
        </w:tabs>
        <w:ind w:left="709" w:hanging="709"/>
      </w:pPr>
    </w:lvl>
  </w:abstractNum>
  <w:abstractNum w:abstractNumId="13">
    <w:nsid w:val="20841615"/>
    <w:multiLevelType w:val="hybridMultilevel"/>
    <w:tmpl w:val="25C20458"/>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4">
    <w:nsid w:val="24D949A3"/>
    <w:multiLevelType w:val="hybridMultilevel"/>
    <w:tmpl w:val="7FFEAD7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5">
    <w:nsid w:val="2AC03EE4"/>
    <w:multiLevelType w:val="multilevel"/>
    <w:tmpl w:val="86BE9B74"/>
    <w:styleLink w:val="StyleOutlinenumbered"/>
    <w:lvl w:ilvl="0">
      <w:start w:val="1"/>
      <w:numFmt w:val="bullet"/>
      <w:lvlText w:val=""/>
      <w:lvlJc w:val="left"/>
      <w:pPr>
        <w:tabs>
          <w:tab w:val="num" w:pos="964"/>
        </w:tabs>
        <w:ind w:left="964" w:hanging="360"/>
      </w:pPr>
      <w:rPr>
        <w:rFonts w:ascii="Symbol" w:hAnsi="Symbol"/>
        <w:sz w:val="22"/>
      </w:rPr>
    </w:lvl>
    <w:lvl w:ilvl="1">
      <w:start w:val="1"/>
      <w:numFmt w:val="bullet"/>
      <w:lvlText w:val="o"/>
      <w:lvlJc w:val="left"/>
      <w:pPr>
        <w:tabs>
          <w:tab w:val="num" w:pos="2081"/>
        </w:tabs>
        <w:ind w:left="2081" w:hanging="360"/>
      </w:pPr>
      <w:rPr>
        <w:rFonts w:ascii="Courier New" w:hAnsi="Courier New" w:hint="default"/>
      </w:rPr>
    </w:lvl>
    <w:lvl w:ilvl="2">
      <w:start w:val="1"/>
      <w:numFmt w:val="bullet"/>
      <w:lvlText w:val=""/>
      <w:lvlJc w:val="left"/>
      <w:pPr>
        <w:tabs>
          <w:tab w:val="num" w:pos="2801"/>
        </w:tabs>
        <w:ind w:left="2801" w:hanging="360"/>
      </w:pPr>
      <w:rPr>
        <w:rFonts w:ascii="Wingdings" w:hAnsi="Wingdings" w:hint="default"/>
      </w:rPr>
    </w:lvl>
    <w:lvl w:ilvl="3">
      <w:start w:val="1"/>
      <w:numFmt w:val="bullet"/>
      <w:lvlText w:val=""/>
      <w:lvlJc w:val="left"/>
      <w:pPr>
        <w:tabs>
          <w:tab w:val="num" w:pos="3521"/>
        </w:tabs>
        <w:ind w:left="3521" w:hanging="360"/>
      </w:pPr>
      <w:rPr>
        <w:rFonts w:ascii="Symbol" w:hAnsi="Symbol" w:hint="default"/>
      </w:rPr>
    </w:lvl>
    <w:lvl w:ilvl="4">
      <w:start w:val="1"/>
      <w:numFmt w:val="bullet"/>
      <w:lvlText w:val="o"/>
      <w:lvlJc w:val="left"/>
      <w:pPr>
        <w:tabs>
          <w:tab w:val="num" w:pos="4241"/>
        </w:tabs>
        <w:ind w:left="4241" w:hanging="360"/>
      </w:pPr>
      <w:rPr>
        <w:rFonts w:ascii="Courier New" w:hAnsi="Courier New" w:hint="default"/>
      </w:rPr>
    </w:lvl>
    <w:lvl w:ilvl="5">
      <w:start w:val="1"/>
      <w:numFmt w:val="bullet"/>
      <w:lvlText w:val=""/>
      <w:lvlJc w:val="left"/>
      <w:pPr>
        <w:tabs>
          <w:tab w:val="num" w:pos="4961"/>
        </w:tabs>
        <w:ind w:left="4961" w:hanging="360"/>
      </w:pPr>
      <w:rPr>
        <w:rFonts w:ascii="Wingdings" w:hAnsi="Wingdings" w:hint="default"/>
      </w:rPr>
    </w:lvl>
    <w:lvl w:ilvl="6">
      <w:start w:val="1"/>
      <w:numFmt w:val="bullet"/>
      <w:lvlText w:val=""/>
      <w:lvlJc w:val="left"/>
      <w:pPr>
        <w:tabs>
          <w:tab w:val="num" w:pos="5681"/>
        </w:tabs>
        <w:ind w:left="5681" w:hanging="360"/>
      </w:pPr>
      <w:rPr>
        <w:rFonts w:ascii="Symbol" w:hAnsi="Symbol" w:hint="default"/>
      </w:rPr>
    </w:lvl>
    <w:lvl w:ilvl="7">
      <w:start w:val="1"/>
      <w:numFmt w:val="bullet"/>
      <w:lvlText w:val="o"/>
      <w:lvlJc w:val="left"/>
      <w:pPr>
        <w:tabs>
          <w:tab w:val="num" w:pos="6401"/>
        </w:tabs>
        <w:ind w:left="6401" w:hanging="360"/>
      </w:pPr>
      <w:rPr>
        <w:rFonts w:ascii="Courier New" w:hAnsi="Courier New" w:hint="default"/>
      </w:rPr>
    </w:lvl>
    <w:lvl w:ilvl="8">
      <w:start w:val="1"/>
      <w:numFmt w:val="bullet"/>
      <w:lvlText w:val=""/>
      <w:lvlJc w:val="left"/>
      <w:pPr>
        <w:tabs>
          <w:tab w:val="num" w:pos="7121"/>
        </w:tabs>
        <w:ind w:left="7121" w:hanging="360"/>
      </w:pPr>
      <w:rPr>
        <w:rFonts w:ascii="Wingdings" w:hAnsi="Wingdings" w:hint="default"/>
      </w:rPr>
    </w:lvl>
  </w:abstractNum>
  <w:abstractNum w:abstractNumId="16">
    <w:nsid w:val="2D292F2A"/>
    <w:multiLevelType w:val="multilevel"/>
    <w:tmpl w:val="86BE9B74"/>
    <w:numStyleLink w:val="StyleOutlinenumbered"/>
  </w:abstractNum>
  <w:abstractNum w:abstractNumId="17">
    <w:nsid w:val="33284A03"/>
    <w:multiLevelType w:val="hybridMultilevel"/>
    <w:tmpl w:val="53EC17B4"/>
    <w:lvl w:ilvl="0" w:tplc="04140001">
      <w:start w:val="1"/>
      <w:numFmt w:val="bullet"/>
      <w:lvlText w:val=""/>
      <w:lvlJc w:val="left"/>
      <w:pPr>
        <w:tabs>
          <w:tab w:val="num" w:pos="1146"/>
        </w:tabs>
        <w:ind w:left="1146" w:hanging="360"/>
      </w:pPr>
      <w:rPr>
        <w:rFonts w:ascii="Symbol" w:hAnsi="Symbol" w:hint="default"/>
      </w:rPr>
    </w:lvl>
    <w:lvl w:ilvl="1" w:tplc="04140003" w:tentative="1">
      <w:start w:val="1"/>
      <w:numFmt w:val="bullet"/>
      <w:lvlText w:val="o"/>
      <w:lvlJc w:val="left"/>
      <w:pPr>
        <w:tabs>
          <w:tab w:val="num" w:pos="1866"/>
        </w:tabs>
        <w:ind w:left="1866" w:hanging="360"/>
      </w:pPr>
      <w:rPr>
        <w:rFonts w:ascii="Courier New" w:hAnsi="Courier New" w:cs="Courier New" w:hint="default"/>
      </w:rPr>
    </w:lvl>
    <w:lvl w:ilvl="2" w:tplc="04140005" w:tentative="1">
      <w:start w:val="1"/>
      <w:numFmt w:val="bullet"/>
      <w:lvlText w:val=""/>
      <w:lvlJc w:val="left"/>
      <w:pPr>
        <w:tabs>
          <w:tab w:val="num" w:pos="2586"/>
        </w:tabs>
        <w:ind w:left="2586" w:hanging="360"/>
      </w:pPr>
      <w:rPr>
        <w:rFonts w:ascii="Wingdings" w:hAnsi="Wingdings" w:hint="default"/>
      </w:rPr>
    </w:lvl>
    <w:lvl w:ilvl="3" w:tplc="04140001" w:tentative="1">
      <w:start w:val="1"/>
      <w:numFmt w:val="bullet"/>
      <w:lvlText w:val=""/>
      <w:lvlJc w:val="left"/>
      <w:pPr>
        <w:tabs>
          <w:tab w:val="num" w:pos="3306"/>
        </w:tabs>
        <w:ind w:left="3306" w:hanging="360"/>
      </w:pPr>
      <w:rPr>
        <w:rFonts w:ascii="Symbol" w:hAnsi="Symbol" w:hint="default"/>
      </w:rPr>
    </w:lvl>
    <w:lvl w:ilvl="4" w:tplc="04140003" w:tentative="1">
      <w:start w:val="1"/>
      <w:numFmt w:val="bullet"/>
      <w:lvlText w:val="o"/>
      <w:lvlJc w:val="left"/>
      <w:pPr>
        <w:tabs>
          <w:tab w:val="num" w:pos="4026"/>
        </w:tabs>
        <w:ind w:left="4026" w:hanging="360"/>
      </w:pPr>
      <w:rPr>
        <w:rFonts w:ascii="Courier New" w:hAnsi="Courier New" w:cs="Courier New" w:hint="default"/>
      </w:rPr>
    </w:lvl>
    <w:lvl w:ilvl="5" w:tplc="04140005" w:tentative="1">
      <w:start w:val="1"/>
      <w:numFmt w:val="bullet"/>
      <w:lvlText w:val=""/>
      <w:lvlJc w:val="left"/>
      <w:pPr>
        <w:tabs>
          <w:tab w:val="num" w:pos="4746"/>
        </w:tabs>
        <w:ind w:left="4746" w:hanging="360"/>
      </w:pPr>
      <w:rPr>
        <w:rFonts w:ascii="Wingdings" w:hAnsi="Wingdings" w:hint="default"/>
      </w:rPr>
    </w:lvl>
    <w:lvl w:ilvl="6" w:tplc="04140001" w:tentative="1">
      <w:start w:val="1"/>
      <w:numFmt w:val="bullet"/>
      <w:lvlText w:val=""/>
      <w:lvlJc w:val="left"/>
      <w:pPr>
        <w:tabs>
          <w:tab w:val="num" w:pos="5466"/>
        </w:tabs>
        <w:ind w:left="5466" w:hanging="360"/>
      </w:pPr>
      <w:rPr>
        <w:rFonts w:ascii="Symbol" w:hAnsi="Symbol" w:hint="default"/>
      </w:rPr>
    </w:lvl>
    <w:lvl w:ilvl="7" w:tplc="04140003" w:tentative="1">
      <w:start w:val="1"/>
      <w:numFmt w:val="bullet"/>
      <w:lvlText w:val="o"/>
      <w:lvlJc w:val="left"/>
      <w:pPr>
        <w:tabs>
          <w:tab w:val="num" w:pos="6186"/>
        </w:tabs>
        <w:ind w:left="6186" w:hanging="360"/>
      </w:pPr>
      <w:rPr>
        <w:rFonts w:ascii="Courier New" w:hAnsi="Courier New" w:cs="Courier New" w:hint="default"/>
      </w:rPr>
    </w:lvl>
    <w:lvl w:ilvl="8" w:tplc="04140005" w:tentative="1">
      <w:start w:val="1"/>
      <w:numFmt w:val="bullet"/>
      <w:lvlText w:val=""/>
      <w:lvlJc w:val="left"/>
      <w:pPr>
        <w:tabs>
          <w:tab w:val="num" w:pos="6906"/>
        </w:tabs>
        <w:ind w:left="6906" w:hanging="360"/>
      </w:pPr>
      <w:rPr>
        <w:rFonts w:ascii="Wingdings" w:hAnsi="Wingdings" w:hint="default"/>
      </w:rPr>
    </w:lvl>
  </w:abstractNum>
  <w:abstractNum w:abstractNumId="18">
    <w:nsid w:val="391C2BF8"/>
    <w:multiLevelType w:val="multilevel"/>
    <w:tmpl w:val="86BE9B74"/>
    <w:numStyleLink w:val="StyleOutlinenumbered"/>
  </w:abstractNum>
  <w:abstractNum w:abstractNumId="19">
    <w:nsid w:val="46F565C3"/>
    <w:multiLevelType w:val="hybridMultilevel"/>
    <w:tmpl w:val="738EAA60"/>
    <w:lvl w:ilvl="0" w:tplc="FFFFFFFF">
      <w:start w:val="1"/>
      <w:numFmt w:val="bullet"/>
      <w:lvlText w:val=""/>
      <w:lvlJc w:val="left"/>
      <w:pPr>
        <w:tabs>
          <w:tab w:val="num" w:pos="680"/>
        </w:tabs>
        <w:ind w:left="680" w:firstLine="304"/>
      </w:pPr>
      <w:rPr>
        <w:rFonts w:ascii="Wingdings" w:hAnsi="Wingdings" w:hint="default"/>
      </w:rPr>
    </w:lvl>
    <w:lvl w:ilvl="1" w:tplc="FFFFFFFF">
      <w:start w:val="1"/>
      <w:numFmt w:val="bullet"/>
      <w:lvlText w:val="o"/>
      <w:lvlJc w:val="left"/>
      <w:pPr>
        <w:tabs>
          <w:tab w:val="num" w:pos="2007"/>
        </w:tabs>
        <w:ind w:left="2007" w:hanging="360"/>
      </w:pPr>
      <w:rPr>
        <w:rFonts w:ascii="Courier New" w:hAnsi="Courier New" w:cs="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cs="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cs="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20">
    <w:nsid w:val="4C3E2637"/>
    <w:multiLevelType w:val="multilevel"/>
    <w:tmpl w:val="86BE9B74"/>
    <w:numStyleLink w:val="StyleOutlinenumbered"/>
  </w:abstractNum>
  <w:abstractNum w:abstractNumId="21">
    <w:nsid w:val="5F032DFE"/>
    <w:multiLevelType w:val="singleLevel"/>
    <w:tmpl w:val="4350AB42"/>
    <w:lvl w:ilvl="0">
      <w:start w:val="1"/>
      <w:numFmt w:val="bullet"/>
      <w:pStyle w:val="Bullet"/>
      <w:lvlText w:val=""/>
      <w:lvlJc w:val="left"/>
      <w:pPr>
        <w:tabs>
          <w:tab w:val="num" w:pos="360"/>
        </w:tabs>
        <w:ind w:left="360" w:hanging="360"/>
      </w:pPr>
      <w:rPr>
        <w:rFonts w:ascii="Symbol" w:hAnsi="Symbol" w:hint="default"/>
      </w:rPr>
    </w:lvl>
  </w:abstractNum>
  <w:abstractNum w:abstractNumId="22">
    <w:nsid w:val="60723F6A"/>
    <w:multiLevelType w:val="hybridMultilevel"/>
    <w:tmpl w:val="126E791E"/>
    <w:lvl w:ilvl="0" w:tplc="04090001">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cs="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cs="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cs="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23">
    <w:nsid w:val="67B9015A"/>
    <w:multiLevelType w:val="multilevel"/>
    <w:tmpl w:val="10223D5C"/>
    <w:lvl w:ilvl="0">
      <w:start w:val="1"/>
      <w:numFmt w:val="bullet"/>
      <w:lvlText w:val=""/>
      <w:lvlJc w:val="left"/>
      <w:pPr>
        <w:tabs>
          <w:tab w:val="num" w:pos="502"/>
        </w:tabs>
        <w:ind w:left="502" w:hanging="360"/>
      </w:pPr>
      <w:rPr>
        <w:rFonts w:ascii="Symbol" w:hAnsi="Symbol" w:hint="default"/>
      </w:rPr>
    </w:lvl>
    <w:lvl w:ilvl="1">
      <w:start w:val="1"/>
      <w:numFmt w:val="bullet"/>
      <w:lvlText w:val="o"/>
      <w:lvlJc w:val="left"/>
      <w:pPr>
        <w:tabs>
          <w:tab w:val="num" w:pos="1222"/>
        </w:tabs>
        <w:ind w:left="1222" w:hanging="360"/>
      </w:pPr>
      <w:rPr>
        <w:rFonts w:ascii="Courier New" w:hAnsi="Courier New" w:hint="default"/>
      </w:rPr>
    </w:lvl>
    <w:lvl w:ilvl="2">
      <w:start w:val="1"/>
      <w:numFmt w:val="bullet"/>
      <w:lvlText w:val=""/>
      <w:lvlJc w:val="left"/>
      <w:pPr>
        <w:tabs>
          <w:tab w:val="num" w:pos="1942"/>
        </w:tabs>
        <w:ind w:left="1942" w:hanging="360"/>
      </w:pPr>
      <w:rPr>
        <w:rFonts w:ascii="Wingdings" w:hAnsi="Wingdings" w:hint="default"/>
      </w:rPr>
    </w:lvl>
    <w:lvl w:ilvl="3">
      <w:start w:val="1"/>
      <w:numFmt w:val="bullet"/>
      <w:lvlText w:val=""/>
      <w:lvlJc w:val="left"/>
      <w:pPr>
        <w:tabs>
          <w:tab w:val="num" w:pos="2662"/>
        </w:tabs>
        <w:ind w:left="2662" w:hanging="360"/>
      </w:pPr>
      <w:rPr>
        <w:rFonts w:ascii="Symbol" w:hAnsi="Symbol" w:hint="default"/>
      </w:rPr>
    </w:lvl>
    <w:lvl w:ilvl="4">
      <w:start w:val="1"/>
      <w:numFmt w:val="bullet"/>
      <w:lvlText w:val="o"/>
      <w:lvlJc w:val="left"/>
      <w:pPr>
        <w:tabs>
          <w:tab w:val="num" w:pos="3382"/>
        </w:tabs>
        <w:ind w:left="3382" w:hanging="360"/>
      </w:pPr>
      <w:rPr>
        <w:rFonts w:ascii="Courier New" w:hAnsi="Courier New" w:hint="default"/>
      </w:rPr>
    </w:lvl>
    <w:lvl w:ilvl="5">
      <w:start w:val="1"/>
      <w:numFmt w:val="bullet"/>
      <w:lvlText w:val=""/>
      <w:lvlJc w:val="left"/>
      <w:pPr>
        <w:tabs>
          <w:tab w:val="num" w:pos="4102"/>
        </w:tabs>
        <w:ind w:left="4102" w:hanging="360"/>
      </w:pPr>
      <w:rPr>
        <w:rFonts w:ascii="Wingdings" w:hAnsi="Wingdings" w:hint="default"/>
      </w:rPr>
    </w:lvl>
    <w:lvl w:ilvl="6">
      <w:start w:val="1"/>
      <w:numFmt w:val="bullet"/>
      <w:lvlText w:val=""/>
      <w:lvlJc w:val="left"/>
      <w:pPr>
        <w:tabs>
          <w:tab w:val="num" w:pos="4822"/>
        </w:tabs>
        <w:ind w:left="4822" w:hanging="360"/>
      </w:pPr>
      <w:rPr>
        <w:rFonts w:ascii="Symbol" w:hAnsi="Symbol" w:hint="default"/>
      </w:rPr>
    </w:lvl>
    <w:lvl w:ilvl="7">
      <w:start w:val="1"/>
      <w:numFmt w:val="bullet"/>
      <w:lvlText w:val="o"/>
      <w:lvlJc w:val="left"/>
      <w:pPr>
        <w:tabs>
          <w:tab w:val="num" w:pos="5542"/>
        </w:tabs>
        <w:ind w:left="5542" w:hanging="360"/>
      </w:pPr>
      <w:rPr>
        <w:rFonts w:ascii="Courier New" w:hAnsi="Courier New" w:hint="default"/>
      </w:rPr>
    </w:lvl>
    <w:lvl w:ilvl="8">
      <w:start w:val="1"/>
      <w:numFmt w:val="bullet"/>
      <w:lvlText w:val=""/>
      <w:lvlJc w:val="left"/>
      <w:pPr>
        <w:tabs>
          <w:tab w:val="num" w:pos="6262"/>
        </w:tabs>
        <w:ind w:left="6262" w:hanging="360"/>
      </w:pPr>
      <w:rPr>
        <w:rFonts w:ascii="Wingdings" w:hAnsi="Wingdings" w:hint="default"/>
      </w:rPr>
    </w:lvl>
  </w:abstractNum>
  <w:abstractNum w:abstractNumId="24">
    <w:nsid w:val="70F839C1"/>
    <w:multiLevelType w:val="hybridMultilevel"/>
    <w:tmpl w:val="FA7C1BE8"/>
    <w:lvl w:ilvl="0" w:tplc="04140001">
      <w:start w:val="1"/>
      <w:numFmt w:val="bullet"/>
      <w:lvlText w:val=""/>
      <w:lvlJc w:val="left"/>
      <w:pPr>
        <w:tabs>
          <w:tab w:val="num" w:pos="1270"/>
        </w:tabs>
        <w:ind w:left="1270" w:hanging="360"/>
      </w:pPr>
      <w:rPr>
        <w:rFonts w:ascii="Symbol" w:hAnsi="Symbol" w:hint="default"/>
      </w:rPr>
    </w:lvl>
    <w:lvl w:ilvl="1" w:tplc="04140003">
      <w:start w:val="1"/>
      <w:numFmt w:val="bullet"/>
      <w:lvlText w:val="o"/>
      <w:lvlJc w:val="left"/>
      <w:pPr>
        <w:tabs>
          <w:tab w:val="num" w:pos="1990"/>
        </w:tabs>
        <w:ind w:left="1990" w:hanging="360"/>
      </w:pPr>
      <w:rPr>
        <w:rFonts w:ascii="Courier New" w:hAnsi="Courier New" w:cs="Courier New" w:hint="default"/>
      </w:rPr>
    </w:lvl>
    <w:lvl w:ilvl="2" w:tplc="04140005" w:tentative="1">
      <w:start w:val="1"/>
      <w:numFmt w:val="bullet"/>
      <w:lvlText w:val=""/>
      <w:lvlJc w:val="left"/>
      <w:pPr>
        <w:tabs>
          <w:tab w:val="num" w:pos="2710"/>
        </w:tabs>
        <w:ind w:left="2710" w:hanging="360"/>
      </w:pPr>
      <w:rPr>
        <w:rFonts w:ascii="Wingdings" w:hAnsi="Wingdings" w:hint="default"/>
      </w:rPr>
    </w:lvl>
    <w:lvl w:ilvl="3" w:tplc="04140001" w:tentative="1">
      <w:start w:val="1"/>
      <w:numFmt w:val="bullet"/>
      <w:lvlText w:val=""/>
      <w:lvlJc w:val="left"/>
      <w:pPr>
        <w:tabs>
          <w:tab w:val="num" w:pos="3430"/>
        </w:tabs>
        <w:ind w:left="3430" w:hanging="360"/>
      </w:pPr>
      <w:rPr>
        <w:rFonts w:ascii="Symbol" w:hAnsi="Symbol" w:hint="default"/>
      </w:rPr>
    </w:lvl>
    <w:lvl w:ilvl="4" w:tplc="04140003" w:tentative="1">
      <w:start w:val="1"/>
      <w:numFmt w:val="bullet"/>
      <w:lvlText w:val="o"/>
      <w:lvlJc w:val="left"/>
      <w:pPr>
        <w:tabs>
          <w:tab w:val="num" w:pos="4150"/>
        </w:tabs>
        <w:ind w:left="4150" w:hanging="360"/>
      </w:pPr>
      <w:rPr>
        <w:rFonts w:ascii="Courier New" w:hAnsi="Courier New" w:cs="Courier New" w:hint="default"/>
      </w:rPr>
    </w:lvl>
    <w:lvl w:ilvl="5" w:tplc="04140005" w:tentative="1">
      <w:start w:val="1"/>
      <w:numFmt w:val="bullet"/>
      <w:lvlText w:val=""/>
      <w:lvlJc w:val="left"/>
      <w:pPr>
        <w:tabs>
          <w:tab w:val="num" w:pos="4870"/>
        </w:tabs>
        <w:ind w:left="4870" w:hanging="360"/>
      </w:pPr>
      <w:rPr>
        <w:rFonts w:ascii="Wingdings" w:hAnsi="Wingdings" w:hint="default"/>
      </w:rPr>
    </w:lvl>
    <w:lvl w:ilvl="6" w:tplc="04140001" w:tentative="1">
      <w:start w:val="1"/>
      <w:numFmt w:val="bullet"/>
      <w:lvlText w:val=""/>
      <w:lvlJc w:val="left"/>
      <w:pPr>
        <w:tabs>
          <w:tab w:val="num" w:pos="5590"/>
        </w:tabs>
        <w:ind w:left="5590" w:hanging="360"/>
      </w:pPr>
      <w:rPr>
        <w:rFonts w:ascii="Symbol" w:hAnsi="Symbol" w:hint="default"/>
      </w:rPr>
    </w:lvl>
    <w:lvl w:ilvl="7" w:tplc="04140003" w:tentative="1">
      <w:start w:val="1"/>
      <w:numFmt w:val="bullet"/>
      <w:lvlText w:val="o"/>
      <w:lvlJc w:val="left"/>
      <w:pPr>
        <w:tabs>
          <w:tab w:val="num" w:pos="6310"/>
        </w:tabs>
        <w:ind w:left="6310" w:hanging="360"/>
      </w:pPr>
      <w:rPr>
        <w:rFonts w:ascii="Courier New" w:hAnsi="Courier New" w:cs="Courier New" w:hint="default"/>
      </w:rPr>
    </w:lvl>
    <w:lvl w:ilvl="8" w:tplc="04140005" w:tentative="1">
      <w:start w:val="1"/>
      <w:numFmt w:val="bullet"/>
      <w:lvlText w:val=""/>
      <w:lvlJc w:val="left"/>
      <w:pPr>
        <w:tabs>
          <w:tab w:val="num" w:pos="7030"/>
        </w:tabs>
        <w:ind w:left="7030" w:hanging="360"/>
      </w:pPr>
      <w:rPr>
        <w:rFonts w:ascii="Wingdings" w:hAnsi="Wingdings" w:hint="default"/>
      </w:rPr>
    </w:lvl>
  </w:abstractNum>
  <w:abstractNum w:abstractNumId="25">
    <w:nsid w:val="725B53D1"/>
    <w:multiLevelType w:val="hybridMultilevel"/>
    <w:tmpl w:val="82D0FE08"/>
    <w:lvl w:ilvl="0" w:tplc="69FEA91C">
      <w:start w:val="1"/>
      <w:numFmt w:val="bullet"/>
      <w:lvlText w:val=""/>
      <w:lvlJc w:val="left"/>
      <w:pPr>
        <w:tabs>
          <w:tab w:val="num" w:pos="1911"/>
        </w:tabs>
        <w:ind w:left="1911" w:hanging="360"/>
      </w:pPr>
      <w:rPr>
        <w:rFonts w:ascii="Symbol" w:hAnsi="Symbol" w:hint="default"/>
      </w:rPr>
    </w:lvl>
    <w:lvl w:ilvl="1" w:tplc="04140003" w:tentative="1">
      <w:start w:val="1"/>
      <w:numFmt w:val="bullet"/>
      <w:lvlText w:val="o"/>
      <w:lvlJc w:val="left"/>
      <w:pPr>
        <w:tabs>
          <w:tab w:val="num" w:pos="2007"/>
        </w:tabs>
        <w:ind w:left="2007" w:hanging="360"/>
      </w:pPr>
      <w:rPr>
        <w:rFonts w:ascii="Courier New" w:hAnsi="Courier New" w:cs="Courier New" w:hint="default"/>
      </w:rPr>
    </w:lvl>
    <w:lvl w:ilvl="2" w:tplc="04140005" w:tentative="1">
      <w:start w:val="1"/>
      <w:numFmt w:val="bullet"/>
      <w:lvlText w:val=""/>
      <w:lvlJc w:val="left"/>
      <w:pPr>
        <w:tabs>
          <w:tab w:val="num" w:pos="2727"/>
        </w:tabs>
        <w:ind w:left="2727" w:hanging="360"/>
      </w:pPr>
      <w:rPr>
        <w:rFonts w:ascii="Wingdings" w:hAnsi="Wingdings" w:hint="default"/>
      </w:rPr>
    </w:lvl>
    <w:lvl w:ilvl="3" w:tplc="04140001" w:tentative="1">
      <w:start w:val="1"/>
      <w:numFmt w:val="bullet"/>
      <w:lvlText w:val=""/>
      <w:lvlJc w:val="left"/>
      <w:pPr>
        <w:tabs>
          <w:tab w:val="num" w:pos="3447"/>
        </w:tabs>
        <w:ind w:left="3447" w:hanging="360"/>
      </w:pPr>
      <w:rPr>
        <w:rFonts w:ascii="Symbol" w:hAnsi="Symbol" w:hint="default"/>
      </w:rPr>
    </w:lvl>
    <w:lvl w:ilvl="4" w:tplc="04140003" w:tentative="1">
      <w:start w:val="1"/>
      <w:numFmt w:val="bullet"/>
      <w:lvlText w:val="o"/>
      <w:lvlJc w:val="left"/>
      <w:pPr>
        <w:tabs>
          <w:tab w:val="num" w:pos="4167"/>
        </w:tabs>
        <w:ind w:left="4167" w:hanging="360"/>
      </w:pPr>
      <w:rPr>
        <w:rFonts w:ascii="Courier New" w:hAnsi="Courier New" w:cs="Courier New" w:hint="default"/>
      </w:rPr>
    </w:lvl>
    <w:lvl w:ilvl="5" w:tplc="04140005" w:tentative="1">
      <w:start w:val="1"/>
      <w:numFmt w:val="bullet"/>
      <w:lvlText w:val=""/>
      <w:lvlJc w:val="left"/>
      <w:pPr>
        <w:tabs>
          <w:tab w:val="num" w:pos="4887"/>
        </w:tabs>
        <w:ind w:left="4887" w:hanging="360"/>
      </w:pPr>
      <w:rPr>
        <w:rFonts w:ascii="Wingdings" w:hAnsi="Wingdings" w:hint="default"/>
      </w:rPr>
    </w:lvl>
    <w:lvl w:ilvl="6" w:tplc="04140001" w:tentative="1">
      <w:start w:val="1"/>
      <w:numFmt w:val="bullet"/>
      <w:lvlText w:val=""/>
      <w:lvlJc w:val="left"/>
      <w:pPr>
        <w:tabs>
          <w:tab w:val="num" w:pos="5607"/>
        </w:tabs>
        <w:ind w:left="5607" w:hanging="360"/>
      </w:pPr>
      <w:rPr>
        <w:rFonts w:ascii="Symbol" w:hAnsi="Symbol" w:hint="default"/>
      </w:rPr>
    </w:lvl>
    <w:lvl w:ilvl="7" w:tplc="04140003" w:tentative="1">
      <w:start w:val="1"/>
      <w:numFmt w:val="bullet"/>
      <w:lvlText w:val="o"/>
      <w:lvlJc w:val="left"/>
      <w:pPr>
        <w:tabs>
          <w:tab w:val="num" w:pos="6327"/>
        </w:tabs>
        <w:ind w:left="6327" w:hanging="360"/>
      </w:pPr>
      <w:rPr>
        <w:rFonts w:ascii="Courier New" w:hAnsi="Courier New" w:cs="Courier New" w:hint="default"/>
      </w:rPr>
    </w:lvl>
    <w:lvl w:ilvl="8" w:tplc="04140005" w:tentative="1">
      <w:start w:val="1"/>
      <w:numFmt w:val="bullet"/>
      <w:lvlText w:val=""/>
      <w:lvlJc w:val="left"/>
      <w:pPr>
        <w:tabs>
          <w:tab w:val="num" w:pos="7047"/>
        </w:tabs>
        <w:ind w:left="7047" w:hanging="360"/>
      </w:pPr>
      <w:rPr>
        <w:rFonts w:ascii="Wingdings" w:hAnsi="Wingdings" w:hint="default"/>
      </w:rPr>
    </w:lvl>
  </w:abstractNum>
  <w:abstractNum w:abstractNumId="26">
    <w:nsid w:val="739602DB"/>
    <w:multiLevelType w:val="hybridMultilevel"/>
    <w:tmpl w:val="B54C9318"/>
    <w:lvl w:ilvl="0" w:tplc="FFFFFFFF">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nsid w:val="788B4AC9"/>
    <w:multiLevelType w:val="hybridMultilevel"/>
    <w:tmpl w:val="AF82B712"/>
    <w:lvl w:ilvl="0" w:tplc="04140001">
      <w:start w:val="1"/>
      <w:numFmt w:val="bullet"/>
      <w:lvlText w:val=""/>
      <w:lvlJc w:val="left"/>
      <w:pPr>
        <w:ind w:left="1146" w:hanging="360"/>
      </w:pPr>
      <w:rPr>
        <w:rFonts w:ascii="Symbol" w:hAnsi="Symbol" w:hint="default"/>
      </w:rPr>
    </w:lvl>
    <w:lvl w:ilvl="1" w:tplc="04140003">
      <w:start w:val="1"/>
      <w:numFmt w:val="bullet"/>
      <w:lvlText w:val="o"/>
      <w:lvlJc w:val="left"/>
      <w:pPr>
        <w:ind w:left="1866" w:hanging="360"/>
      </w:pPr>
      <w:rPr>
        <w:rFonts w:ascii="Courier New" w:hAnsi="Courier New" w:cs="Courier New" w:hint="default"/>
      </w:rPr>
    </w:lvl>
    <w:lvl w:ilvl="2" w:tplc="04140005" w:tentative="1">
      <w:start w:val="1"/>
      <w:numFmt w:val="bullet"/>
      <w:lvlText w:val=""/>
      <w:lvlJc w:val="left"/>
      <w:pPr>
        <w:ind w:left="2586" w:hanging="360"/>
      </w:pPr>
      <w:rPr>
        <w:rFonts w:ascii="Wingdings" w:hAnsi="Wingdings" w:hint="default"/>
      </w:rPr>
    </w:lvl>
    <w:lvl w:ilvl="3" w:tplc="04140001" w:tentative="1">
      <w:start w:val="1"/>
      <w:numFmt w:val="bullet"/>
      <w:lvlText w:val=""/>
      <w:lvlJc w:val="left"/>
      <w:pPr>
        <w:ind w:left="3306" w:hanging="360"/>
      </w:pPr>
      <w:rPr>
        <w:rFonts w:ascii="Symbol" w:hAnsi="Symbol" w:hint="default"/>
      </w:rPr>
    </w:lvl>
    <w:lvl w:ilvl="4" w:tplc="04140003" w:tentative="1">
      <w:start w:val="1"/>
      <w:numFmt w:val="bullet"/>
      <w:lvlText w:val="o"/>
      <w:lvlJc w:val="left"/>
      <w:pPr>
        <w:ind w:left="4026" w:hanging="360"/>
      </w:pPr>
      <w:rPr>
        <w:rFonts w:ascii="Courier New" w:hAnsi="Courier New" w:cs="Courier New" w:hint="default"/>
      </w:rPr>
    </w:lvl>
    <w:lvl w:ilvl="5" w:tplc="04140005" w:tentative="1">
      <w:start w:val="1"/>
      <w:numFmt w:val="bullet"/>
      <w:lvlText w:val=""/>
      <w:lvlJc w:val="left"/>
      <w:pPr>
        <w:ind w:left="4746" w:hanging="360"/>
      </w:pPr>
      <w:rPr>
        <w:rFonts w:ascii="Wingdings" w:hAnsi="Wingdings" w:hint="default"/>
      </w:rPr>
    </w:lvl>
    <w:lvl w:ilvl="6" w:tplc="04140001" w:tentative="1">
      <w:start w:val="1"/>
      <w:numFmt w:val="bullet"/>
      <w:lvlText w:val=""/>
      <w:lvlJc w:val="left"/>
      <w:pPr>
        <w:ind w:left="5466" w:hanging="360"/>
      </w:pPr>
      <w:rPr>
        <w:rFonts w:ascii="Symbol" w:hAnsi="Symbol" w:hint="default"/>
      </w:rPr>
    </w:lvl>
    <w:lvl w:ilvl="7" w:tplc="04140003" w:tentative="1">
      <w:start w:val="1"/>
      <w:numFmt w:val="bullet"/>
      <w:lvlText w:val="o"/>
      <w:lvlJc w:val="left"/>
      <w:pPr>
        <w:ind w:left="6186" w:hanging="360"/>
      </w:pPr>
      <w:rPr>
        <w:rFonts w:ascii="Courier New" w:hAnsi="Courier New" w:cs="Courier New" w:hint="default"/>
      </w:rPr>
    </w:lvl>
    <w:lvl w:ilvl="8" w:tplc="04140005" w:tentative="1">
      <w:start w:val="1"/>
      <w:numFmt w:val="bullet"/>
      <w:lvlText w:val=""/>
      <w:lvlJc w:val="left"/>
      <w:pPr>
        <w:ind w:left="6906" w:hanging="360"/>
      </w:pPr>
      <w:rPr>
        <w:rFonts w:ascii="Wingdings" w:hAnsi="Wingdings" w:hint="default"/>
      </w:rPr>
    </w:lvl>
  </w:abstractNum>
  <w:abstractNum w:abstractNumId="28">
    <w:nsid w:val="7CBD3255"/>
    <w:multiLevelType w:val="multilevel"/>
    <w:tmpl w:val="369EDB30"/>
    <w:lvl w:ilvl="0">
      <w:start w:val="1"/>
      <w:numFmt w:val="bullet"/>
      <w:pStyle w:val="Punktliste"/>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28"/>
  </w:num>
  <w:num w:numId="3">
    <w:abstractNumId w:val="3"/>
  </w:num>
  <w:num w:numId="4">
    <w:abstractNumId w:val="10"/>
  </w:num>
  <w:num w:numId="5">
    <w:abstractNumId w:val="23"/>
  </w:num>
  <w:num w:numId="6">
    <w:abstractNumId w:val="2"/>
  </w:num>
  <w:num w:numId="7">
    <w:abstractNumId w:val="1"/>
  </w:num>
  <w:num w:numId="8">
    <w:abstractNumId w:val="26"/>
  </w:num>
  <w:num w:numId="9">
    <w:abstractNumId w:val="17"/>
  </w:num>
  <w:num w:numId="10">
    <w:abstractNumId w:val="11"/>
  </w:num>
  <w:num w:numId="11">
    <w:abstractNumId w:val="24"/>
  </w:num>
  <w:num w:numId="12">
    <w:abstractNumId w:val="19"/>
  </w:num>
  <w:num w:numId="13">
    <w:abstractNumId w:val="25"/>
  </w:num>
  <w:num w:numId="14">
    <w:abstractNumId w:val="12"/>
  </w:num>
  <w:num w:numId="15">
    <w:abstractNumId w:val="22"/>
  </w:num>
  <w:num w:numId="16">
    <w:abstractNumId w:val="5"/>
  </w:num>
  <w:num w:numId="17">
    <w:abstractNumId w:val="15"/>
  </w:num>
  <w:num w:numId="18">
    <w:abstractNumId w:val="20"/>
  </w:num>
  <w:num w:numId="19">
    <w:abstractNumId w:val="18"/>
  </w:num>
  <w:num w:numId="20">
    <w:abstractNumId w:val="9"/>
  </w:num>
  <w:num w:numId="21">
    <w:abstractNumId w:val="16"/>
  </w:num>
  <w:num w:numId="22">
    <w:abstractNumId w:val="8"/>
  </w:num>
  <w:num w:numId="23">
    <w:abstractNumId w:val="0"/>
  </w:num>
  <w:num w:numId="24">
    <w:abstractNumId w:val="0"/>
  </w:num>
  <w:num w:numId="25">
    <w:abstractNumId w:val="27"/>
  </w:num>
  <w:num w:numId="26">
    <w:abstractNumId w:val="4"/>
  </w:num>
  <w:num w:numId="27">
    <w:abstractNumId w:val="21"/>
  </w:num>
  <w:num w:numId="28">
    <w:abstractNumId w:val="7"/>
  </w:num>
  <w:num w:numId="29">
    <w:abstractNumId w:val="0"/>
  </w:num>
  <w:num w:numId="30">
    <w:abstractNumId w:val="6"/>
  </w:num>
  <w:num w:numId="31">
    <w:abstractNumId w:val="13"/>
  </w:num>
  <w:num w:numId="32">
    <w:abstractNumId w:val="0"/>
  </w:num>
  <w:num w:numId="33">
    <w:abstractNumId w:val="0"/>
  </w:num>
  <w:num w:numId="3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8" w:nlCheck="1" w:checkStyle="1"/>
  <w:activeWritingStyle w:appName="MSWord" w:lang="en-US"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fr-FR" w:vendorID="64" w:dllVersion="131078" w:nlCheck="1" w:checkStyle="1"/>
  <w:proofState w:grammar="clean"/>
  <w:stylePaneFormatFilter w:val="3F01"/>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numRestart w:val="eachPage"/>
    <w:footnote w:id="-1"/>
    <w:footnote w:id="0"/>
  </w:footnotePr>
  <w:endnotePr>
    <w:endnote w:id="-1"/>
    <w:endnote w:id="0"/>
  </w:endnotePr>
  <w:compat/>
  <w:rsids>
    <w:rsidRoot w:val="007545D4"/>
    <w:rsid w:val="000051E5"/>
    <w:rsid w:val="00016C21"/>
    <w:rsid w:val="0002174B"/>
    <w:rsid w:val="000218D2"/>
    <w:rsid w:val="0002296D"/>
    <w:rsid w:val="00031405"/>
    <w:rsid w:val="00032BFA"/>
    <w:rsid w:val="000405B1"/>
    <w:rsid w:val="000445D6"/>
    <w:rsid w:val="00063D24"/>
    <w:rsid w:val="000647AD"/>
    <w:rsid w:val="00066599"/>
    <w:rsid w:val="00080938"/>
    <w:rsid w:val="000829AD"/>
    <w:rsid w:val="000960CE"/>
    <w:rsid w:val="000975F6"/>
    <w:rsid w:val="000A14D8"/>
    <w:rsid w:val="000A6BB5"/>
    <w:rsid w:val="000B2DC8"/>
    <w:rsid w:val="000B510C"/>
    <w:rsid w:val="000B6299"/>
    <w:rsid w:val="000C3AE9"/>
    <w:rsid w:val="000C7B0B"/>
    <w:rsid w:val="000D3A5F"/>
    <w:rsid w:val="000D4260"/>
    <w:rsid w:val="000D7797"/>
    <w:rsid w:val="000F332B"/>
    <w:rsid w:val="000F487C"/>
    <w:rsid w:val="00102E8E"/>
    <w:rsid w:val="00104B10"/>
    <w:rsid w:val="00114206"/>
    <w:rsid w:val="0012203A"/>
    <w:rsid w:val="001253E4"/>
    <w:rsid w:val="00126010"/>
    <w:rsid w:val="0012622A"/>
    <w:rsid w:val="00132AB5"/>
    <w:rsid w:val="0015037C"/>
    <w:rsid w:val="00154E40"/>
    <w:rsid w:val="00163E88"/>
    <w:rsid w:val="001930BB"/>
    <w:rsid w:val="00194A44"/>
    <w:rsid w:val="001A1838"/>
    <w:rsid w:val="001A1CDD"/>
    <w:rsid w:val="001A1F56"/>
    <w:rsid w:val="001A4344"/>
    <w:rsid w:val="001A4631"/>
    <w:rsid w:val="001A4D8E"/>
    <w:rsid w:val="001B6A69"/>
    <w:rsid w:val="001C3F3E"/>
    <w:rsid w:val="001C521E"/>
    <w:rsid w:val="001C7772"/>
    <w:rsid w:val="001D16D7"/>
    <w:rsid w:val="001D2AE4"/>
    <w:rsid w:val="001D4224"/>
    <w:rsid w:val="001D4BA6"/>
    <w:rsid w:val="001E1152"/>
    <w:rsid w:val="001E39A7"/>
    <w:rsid w:val="001E42CD"/>
    <w:rsid w:val="001F0393"/>
    <w:rsid w:val="001F2C77"/>
    <w:rsid w:val="001F6302"/>
    <w:rsid w:val="00204782"/>
    <w:rsid w:val="002047BD"/>
    <w:rsid w:val="002109C2"/>
    <w:rsid w:val="00220293"/>
    <w:rsid w:val="00223705"/>
    <w:rsid w:val="002257AD"/>
    <w:rsid w:val="00227D99"/>
    <w:rsid w:val="0026542D"/>
    <w:rsid w:val="00265E67"/>
    <w:rsid w:val="002700EE"/>
    <w:rsid w:val="002757FE"/>
    <w:rsid w:val="00277C68"/>
    <w:rsid w:val="0028152B"/>
    <w:rsid w:val="00285E5B"/>
    <w:rsid w:val="002930F1"/>
    <w:rsid w:val="00295AEF"/>
    <w:rsid w:val="0029796F"/>
    <w:rsid w:val="002A4622"/>
    <w:rsid w:val="002A51C4"/>
    <w:rsid w:val="002B4779"/>
    <w:rsid w:val="002B7161"/>
    <w:rsid w:val="002C4282"/>
    <w:rsid w:val="002C532F"/>
    <w:rsid w:val="002C5391"/>
    <w:rsid w:val="002C61F6"/>
    <w:rsid w:val="002E6277"/>
    <w:rsid w:val="002F3FFE"/>
    <w:rsid w:val="00301F1B"/>
    <w:rsid w:val="00303EFA"/>
    <w:rsid w:val="0031013F"/>
    <w:rsid w:val="003161FF"/>
    <w:rsid w:val="00342B5D"/>
    <w:rsid w:val="00342E5E"/>
    <w:rsid w:val="00352C40"/>
    <w:rsid w:val="00356915"/>
    <w:rsid w:val="00363F28"/>
    <w:rsid w:val="00364BD7"/>
    <w:rsid w:val="0036783E"/>
    <w:rsid w:val="00367D75"/>
    <w:rsid w:val="003711F7"/>
    <w:rsid w:val="00374565"/>
    <w:rsid w:val="00376E0B"/>
    <w:rsid w:val="00377D57"/>
    <w:rsid w:val="003853FB"/>
    <w:rsid w:val="003901F5"/>
    <w:rsid w:val="00390B4C"/>
    <w:rsid w:val="003917BB"/>
    <w:rsid w:val="00391EC0"/>
    <w:rsid w:val="003A45CE"/>
    <w:rsid w:val="003A46E5"/>
    <w:rsid w:val="003A7E19"/>
    <w:rsid w:val="003B0D6B"/>
    <w:rsid w:val="003C0A81"/>
    <w:rsid w:val="003C1B89"/>
    <w:rsid w:val="003E1609"/>
    <w:rsid w:val="003E39A4"/>
    <w:rsid w:val="003F2477"/>
    <w:rsid w:val="004047B0"/>
    <w:rsid w:val="004051D1"/>
    <w:rsid w:val="004056FE"/>
    <w:rsid w:val="00410399"/>
    <w:rsid w:val="0042577F"/>
    <w:rsid w:val="004340B4"/>
    <w:rsid w:val="00437D74"/>
    <w:rsid w:val="00442527"/>
    <w:rsid w:val="00443013"/>
    <w:rsid w:val="00445CBC"/>
    <w:rsid w:val="004468A5"/>
    <w:rsid w:val="00454099"/>
    <w:rsid w:val="00454753"/>
    <w:rsid w:val="00455B8C"/>
    <w:rsid w:val="0046158C"/>
    <w:rsid w:val="00461ED7"/>
    <w:rsid w:val="00481ED5"/>
    <w:rsid w:val="004866C3"/>
    <w:rsid w:val="00490456"/>
    <w:rsid w:val="0049244A"/>
    <w:rsid w:val="00495E31"/>
    <w:rsid w:val="004A5CD3"/>
    <w:rsid w:val="004B032C"/>
    <w:rsid w:val="004B1417"/>
    <w:rsid w:val="004B3EA7"/>
    <w:rsid w:val="004B7AEA"/>
    <w:rsid w:val="004D02ED"/>
    <w:rsid w:val="004D17AA"/>
    <w:rsid w:val="004D3B2F"/>
    <w:rsid w:val="00500EAF"/>
    <w:rsid w:val="005056EF"/>
    <w:rsid w:val="00515E03"/>
    <w:rsid w:val="00520B2F"/>
    <w:rsid w:val="00521474"/>
    <w:rsid w:val="005346B9"/>
    <w:rsid w:val="005443F1"/>
    <w:rsid w:val="00544CFC"/>
    <w:rsid w:val="00563A45"/>
    <w:rsid w:val="00565353"/>
    <w:rsid w:val="00566F51"/>
    <w:rsid w:val="0057293A"/>
    <w:rsid w:val="00573B5C"/>
    <w:rsid w:val="005755FE"/>
    <w:rsid w:val="0058187C"/>
    <w:rsid w:val="005823C4"/>
    <w:rsid w:val="00583DF0"/>
    <w:rsid w:val="00592F09"/>
    <w:rsid w:val="00593984"/>
    <w:rsid w:val="005A1889"/>
    <w:rsid w:val="005A7A9E"/>
    <w:rsid w:val="005B496B"/>
    <w:rsid w:val="005B6BB9"/>
    <w:rsid w:val="005D7B19"/>
    <w:rsid w:val="005E419C"/>
    <w:rsid w:val="005E6D57"/>
    <w:rsid w:val="005F0175"/>
    <w:rsid w:val="005F0E74"/>
    <w:rsid w:val="005F0E95"/>
    <w:rsid w:val="005F11E9"/>
    <w:rsid w:val="006067F9"/>
    <w:rsid w:val="00610487"/>
    <w:rsid w:val="00624025"/>
    <w:rsid w:val="00624A5C"/>
    <w:rsid w:val="00635A3F"/>
    <w:rsid w:val="006374C9"/>
    <w:rsid w:val="00637B30"/>
    <w:rsid w:val="00643A15"/>
    <w:rsid w:val="00644D26"/>
    <w:rsid w:val="00645199"/>
    <w:rsid w:val="00650463"/>
    <w:rsid w:val="00667616"/>
    <w:rsid w:val="00695DC7"/>
    <w:rsid w:val="006A1380"/>
    <w:rsid w:val="006B1A29"/>
    <w:rsid w:val="006B2C6D"/>
    <w:rsid w:val="006B307D"/>
    <w:rsid w:val="006B54AC"/>
    <w:rsid w:val="006C59B3"/>
    <w:rsid w:val="006D2DF0"/>
    <w:rsid w:val="006E558B"/>
    <w:rsid w:val="006F3422"/>
    <w:rsid w:val="006F5050"/>
    <w:rsid w:val="006F7702"/>
    <w:rsid w:val="0070121D"/>
    <w:rsid w:val="0070335D"/>
    <w:rsid w:val="0072298D"/>
    <w:rsid w:val="0072391C"/>
    <w:rsid w:val="007545D4"/>
    <w:rsid w:val="00767684"/>
    <w:rsid w:val="0078561A"/>
    <w:rsid w:val="00785B09"/>
    <w:rsid w:val="00795110"/>
    <w:rsid w:val="007A163B"/>
    <w:rsid w:val="007A716B"/>
    <w:rsid w:val="007A77C7"/>
    <w:rsid w:val="007B01BD"/>
    <w:rsid w:val="007B419F"/>
    <w:rsid w:val="007C5AAA"/>
    <w:rsid w:val="007D1F43"/>
    <w:rsid w:val="007D4F81"/>
    <w:rsid w:val="007D7A5D"/>
    <w:rsid w:val="007F4D28"/>
    <w:rsid w:val="008001BB"/>
    <w:rsid w:val="00807F6D"/>
    <w:rsid w:val="0081545D"/>
    <w:rsid w:val="0081720F"/>
    <w:rsid w:val="008254F3"/>
    <w:rsid w:val="0084034E"/>
    <w:rsid w:val="00844CDE"/>
    <w:rsid w:val="0084648C"/>
    <w:rsid w:val="00846E40"/>
    <w:rsid w:val="008504EB"/>
    <w:rsid w:val="008508FD"/>
    <w:rsid w:val="00861CD1"/>
    <w:rsid w:val="00861E18"/>
    <w:rsid w:val="00877423"/>
    <w:rsid w:val="00883AF3"/>
    <w:rsid w:val="00890F29"/>
    <w:rsid w:val="008915EF"/>
    <w:rsid w:val="00892003"/>
    <w:rsid w:val="008B36D6"/>
    <w:rsid w:val="008D2005"/>
    <w:rsid w:val="008D7298"/>
    <w:rsid w:val="008E0A12"/>
    <w:rsid w:val="008E4307"/>
    <w:rsid w:val="008E5211"/>
    <w:rsid w:val="008F70F1"/>
    <w:rsid w:val="00904759"/>
    <w:rsid w:val="009176AB"/>
    <w:rsid w:val="00937322"/>
    <w:rsid w:val="00952015"/>
    <w:rsid w:val="00952F11"/>
    <w:rsid w:val="00985E43"/>
    <w:rsid w:val="00994D8B"/>
    <w:rsid w:val="0099714A"/>
    <w:rsid w:val="00997D76"/>
    <w:rsid w:val="009B32E2"/>
    <w:rsid w:val="009B53F6"/>
    <w:rsid w:val="009B58EC"/>
    <w:rsid w:val="009C10B0"/>
    <w:rsid w:val="009C462F"/>
    <w:rsid w:val="009D433C"/>
    <w:rsid w:val="009D4FAA"/>
    <w:rsid w:val="009D7AB0"/>
    <w:rsid w:val="009F02EC"/>
    <w:rsid w:val="009F3320"/>
    <w:rsid w:val="009F3CB9"/>
    <w:rsid w:val="00A03A04"/>
    <w:rsid w:val="00A21A9B"/>
    <w:rsid w:val="00A245E9"/>
    <w:rsid w:val="00A25410"/>
    <w:rsid w:val="00A27DF2"/>
    <w:rsid w:val="00A342F6"/>
    <w:rsid w:val="00A53E31"/>
    <w:rsid w:val="00A56D9E"/>
    <w:rsid w:val="00A574F4"/>
    <w:rsid w:val="00A665BD"/>
    <w:rsid w:val="00A675BB"/>
    <w:rsid w:val="00A702EC"/>
    <w:rsid w:val="00A72477"/>
    <w:rsid w:val="00A75CFC"/>
    <w:rsid w:val="00A814E7"/>
    <w:rsid w:val="00A867BB"/>
    <w:rsid w:val="00AD2333"/>
    <w:rsid w:val="00AD2C01"/>
    <w:rsid w:val="00AD4112"/>
    <w:rsid w:val="00AD78CA"/>
    <w:rsid w:val="00AE2783"/>
    <w:rsid w:val="00AE755A"/>
    <w:rsid w:val="00AF5B3B"/>
    <w:rsid w:val="00B02AB1"/>
    <w:rsid w:val="00B0451F"/>
    <w:rsid w:val="00B14E5A"/>
    <w:rsid w:val="00B233FF"/>
    <w:rsid w:val="00B26132"/>
    <w:rsid w:val="00B308C8"/>
    <w:rsid w:val="00B336B5"/>
    <w:rsid w:val="00B33FA9"/>
    <w:rsid w:val="00B3607A"/>
    <w:rsid w:val="00B36569"/>
    <w:rsid w:val="00B456B9"/>
    <w:rsid w:val="00B501AE"/>
    <w:rsid w:val="00B5114F"/>
    <w:rsid w:val="00B545CD"/>
    <w:rsid w:val="00B54F58"/>
    <w:rsid w:val="00B65238"/>
    <w:rsid w:val="00B66919"/>
    <w:rsid w:val="00B715D0"/>
    <w:rsid w:val="00B7614B"/>
    <w:rsid w:val="00B769AB"/>
    <w:rsid w:val="00B86FB7"/>
    <w:rsid w:val="00BA389E"/>
    <w:rsid w:val="00BA4870"/>
    <w:rsid w:val="00BB2628"/>
    <w:rsid w:val="00BB32D8"/>
    <w:rsid w:val="00BC5D0B"/>
    <w:rsid w:val="00BC65FA"/>
    <w:rsid w:val="00BD0711"/>
    <w:rsid w:val="00BD6B60"/>
    <w:rsid w:val="00BE511A"/>
    <w:rsid w:val="00BE5B0A"/>
    <w:rsid w:val="00BF0850"/>
    <w:rsid w:val="00BF6AC7"/>
    <w:rsid w:val="00C017C5"/>
    <w:rsid w:val="00C2764F"/>
    <w:rsid w:val="00C30D4C"/>
    <w:rsid w:val="00C37529"/>
    <w:rsid w:val="00C5258C"/>
    <w:rsid w:val="00C54654"/>
    <w:rsid w:val="00C61D6B"/>
    <w:rsid w:val="00C6314C"/>
    <w:rsid w:val="00C825E3"/>
    <w:rsid w:val="00C849E7"/>
    <w:rsid w:val="00C8716F"/>
    <w:rsid w:val="00C9342F"/>
    <w:rsid w:val="00C94C39"/>
    <w:rsid w:val="00C957C2"/>
    <w:rsid w:val="00CA7A95"/>
    <w:rsid w:val="00CB28B9"/>
    <w:rsid w:val="00CC19F7"/>
    <w:rsid w:val="00CC3237"/>
    <w:rsid w:val="00CC41A3"/>
    <w:rsid w:val="00CC73A4"/>
    <w:rsid w:val="00CC7A45"/>
    <w:rsid w:val="00CD1BA1"/>
    <w:rsid w:val="00CD55C7"/>
    <w:rsid w:val="00CE0C3B"/>
    <w:rsid w:val="00CE1EA1"/>
    <w:rsid w:val="00CE7818"/>
    <w:rsid w:val="00CF6796"/>
    <w:rsid w:val="00D12E66"/>
    <w:rsid w:val="00D21F3B"/>
    <w:rsid w:val="00D256AA"/>
    <w:rsid w:val="00D30BBB"/>
    <w:rsid w:val="00D30CF5"/>
    <w:rsid w:val="00D35874"/>
    <w:rsid w:val="00D376B4"/>
    <w:rsid w:val="00D42433"/>
    <w:rsid w:val="00D46066"/>
    <w:rsid w:val="00D51E52"/>
    <w:rsid w:val="00D52EC0"/>
    <w:rsid w:val="00D56156"/>
    <w:rsid w:val="00D663DF"/>
    <w:rsid w:val="00D70DDE"/>
    <w:rsid w:val="00D71562"/>
    <w:rsid w:val="00D72279"/>
    <w:rsid w:val="00D72446"/>
    <w:rsid w:val="00D81E33"/>
    <w:rsid w:val="00D913EC"/>
    <w:rsid w:val="00D91F57"/>
    <w:rsid w:val="00D96008"/>
    <w:rsid w:val="00DA3D75"/>
    <w:rsid w:val="00DB181D"/>
    <w:rsid w:val="00DC0DF8"/>
    <w:rsid w:val="00DC31D6"/>
    <w:rsid w:val="00DD3247"/>
    <w:rsid w:val="00DE77E3"/>
    <w:rsid w:val="00E01775"/>
    <w:rsid w:val="00E11330"/>
    <w:rsid w:val="00E11519"/>
    <w:rsid w:val="00E11EF8"/>
    <w:rsid w:val="00E16B5A"/>
    <w:rsid w:val="00E17CDB"/>
    <w:rsid w:val="00E33FDF"/>
    <w:rsid w:val="00E36ADD"/>
    <w:rsid w:val="00E47616"/>
    <w:rsid w:val="00E53061"/>
    <w:rsid w:val="00E54F48"/>
    <w:rsid w:val="00E56E91"/>
    <w:rsid w:val="00E63DF6"/>
    <w:rsid w:val="00E814BA"/>
    <w:rsid w:val="00E84A63"/>
    <w:rsid w:val="00E87251"/>
    <w:rsid w:val="00E90D2C"/>
    <w:rsid w:val="00E92C89"/>
    <w:rsid w:val="00E96BCC"/>
    <w:rsid w:val="00E97A46"/>
    <w:rsid w:val="00EA1997"/>
    <w:rsid w:val="00EB1F86"/>
    <w:rsid w:val="00EB4DE2"/>
    <w:rsid w:val="00EC5176"/>
    <w:rsid w:val="00ED2DA9"/>
    <w:rsid w:val="00EE1879"/>
    <w:rsid w:val="00EE268B"/>
    <w:rsid w:val="00EF53E8"/>
    <w:rsid w:val="00F03691"/>
    <w:rsid w:val="00F063AE"/>
    <w:rsid w:val="00F06FDA"/>
    <w:rsid w:val="00F1033F"/>
    <w:rsid w:val="00F11824"/>
    <w:rsid w:val="00F15F05"/>
    <w:rsid w:val="00F24ED6"/>
    <w:rsid w:val="00F25E39"/>
    <w:rsid w:val="00F3306C"/>
    <w:rsid w:val="00F36265"/>
    <w:rsid w:val="00F4117B"/>
    <w:rsid w:val="00F45F91"/>
    <w:rsid w:val="00F53A6A"/>
    <w:rsid w:val="00F56E2F"/>
    <w:rsid w:val="00F57065"/>
    <w:rsid w:val="00F60B03"/>
    <w:rsid w:val="00F62AF0"/>
    <w:rsid w:val="00F63C13"/>
    <w:rsid w:val="00F67750"/>
    <w:rsid w:val="00F75E39"/>
    <w:rsid w:val="00F80DA3"/>
    <w:rsid w:val="00F8503B"/>
    <w:rsid w:val="00F93B09"/>
    <w:rsid w:val="00FA2E0B"/>
    <w:rsid w:val="00FA4379"/>
    <w:rsid w:val="00FA612D"/>
    <w:rsid w:val="00FB1147"/>
    <w:rsid w:val="00FB42B8"/>
    <w:rsid w:val="00FC27DD"/>
    <w:rsid w:val="00FC7EBE"/>
    <w:rsid w:val="00FD5F9A"/>
    <w:rsid w:val="00FD61A1"/>
    <w:rsid w:val="00FE3A40"/>
    <w:rsid w:val="00FE5561"/>
    <w:rsid w:val="00FE7F1E"/>
    <w:rsid w:val="00FF2357"/>
  </w:rsids>
  <m:mathPr>
    <m:mathFont m:val="Cambria Math"/>
    <m:brkBin m:val="before"/>
    <m:brkBinSub m:val="--"/>
    <m:smallFrac m:val="off"/>
    <m:dispDef/>
    <m:lMargin m:val="0"/>
    <m:rMargin m:val="0"/>
    <m:defJc m:val="centerGroup"/>
    <m:wrapIndent m:val="1440"/>
    <m:intLim m:val="subSup"/>
    <m:naryLim m:val="undOvr"/>
  </m:mathPr>
  <w:themeFontLang w:val="nb-NO"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b-NO"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298D"/>
    <w:pPr>
      <w:spacing w:before="60" w:after="60"/>
      <w:ind w:left="397"/>
    </w:pPr>
    <w:rPr>
      <w:rFonts w:ascii="Arial" w:hAnsi="Arial"/>
      <w:sz w:val="22"/>
      <w:lang w:eastAsia="nb-NO"/>
    </w:rPr>
  </w:style>
  <w:style w:type="paragraph" w:styleId="Overskrift1">
    <w:name w:val="heading 1"/>
    <w:basedOn w:val="HeadingBase"/>
    <w:next w:val="Normal"/>
    <w:qFormat/>
    <w:rsid w:val="007A77C7"/>
    <w:pPr>
      <w:pageBreakBefore/>
      <w:numPr>
        <w:numId w:val="1"/>
      </w:numPr>
      <w:spacing w:after="240"/>
      <w:outlineLvl w:val="0"/>
    </w:pPr>
    <w:rPr>
      <w:sz w:val="28"/>
    </w:rPr>
  </w:style>
  <w:style w:type="paragraph" w:styleId="Overskrift2">
    <w:name w:val="heading 2"/>
    <w:basedOn w:val="HeadingBase"/>
    <w:next w:val="Normal"/>
    <w:link w:val="Overskrift2Tegn"/>
    <w:qFormat/>
    <w:rsid w:val="00CF6796"/>
    <w:pPr>
      <w:numPr>
        <w:ilvl w:val="1"/>
        <w:numId w:val="1"/>
      </w:numPr>
      <w:spacing w:before="240" w:line="280" w:lineRule="exact"/>
      <w:outlineLvl w:val="1"/>
    </w:pPr>
    <w:rPr>
      <w:sz w:val="24"/>
    </w:rPr>
  </w:style>
  <w:style w:type="paragraph" w:styleId="Overskrift3">
    <w:name w:val="heading 3"/>
    <w:basedOn w:val="HeadingBase"/>
    <w:next w:val="Normal"/>
    <w:qFormat/>
    <w:rsid w:val="007A77C7"/>
    <w:pPr>
      <w:numPr>
        <w:ilvl w:val="2"/>
        <w:numId w:val="1"/>
      </w:numPr>
      <w:spacing w:line="280" w:lineRule="exact"/>
      <w:outlineLvl w:val="2"/>
    </w:pPr>
    <w:rPr>
      <w:sz w:val="24"/>
    </w:rPr>
  </w:style>
  <w:style w:type="paragraph" w:styleId="Overskrift4">
    <w:name w:val="heading 4"/>
    <w:basedOn w:val="Overskrift3"/>
    <w:next w:val="Normal"/>
    <w:qFormat/>
    <w:rsid w:val="007A77C7"/>
    <w:pPr>
      <w:numPr>
        <w:ilvl w:val="3"/>
      </w:numPr>
      <w:spacing w:before="240"/>
      <w:outlineLvl w:val="3"/>
    </w:pPr>
    <w:rPr>
      <w:sz w:val="22"/>
    </w:rPr>
  </w:style>
  <w:style w:type="paragraph" w:styleId="Overskrift5">
    <w:name w:val="heading 5"/>
    <w:basedOn w:val="HeadingBase"/>
    <w:next w:val="Normal"/>
    <w:qFormat/>
    <w:rsid w:val="007A77C7"/>
    <w:pPr>
      <w:spacing w:before="240" w:line="280" w:lineRule="exact"/>
      <w:ind w:left="284"/>
      <w:outlineLvl w:val="4"/>
    </w:pPr>
  </w:style>
  <w:style w:type="paragraph" w:styleId="Overskrift6">
    <w:name w:val="heading 6"/>
    <w:basedOn w:val="HeadingBase"/>
    <w:next w:val="Brdtekst"/>
    <w:qFormat/>
    <w:rsid w:val="007A77C7"/>
    <w:pPr>
      <w:numPr>
        <w:ilvl w:val="5"/>
        <w:numId w:val="1"/>
      </w:numPr>
      <w:spacing w:before="240" w:line="280" w:lineRule="exact"/>
      <w:outlineLvl w:val="5"/>
    </w:pPr>
  </w:style>
  <w:style w:type="paragraph" w:styleId="Overskrift7">
    <w:name w:val="heading 7"/>
    <w:basedOn w:val="HeadingBase"/>
    <w:next w:val="Brdtekst"/>
    <w:qFormat/>
    <w:rsid w:val="007A77C7"/>
    <w:pPr>
      <w:numPr>
        <w:ilvl w:val="6"/>
        <w:numId w:val="1"/>
      </w:numPr>
      <w:spacing w:before="240" w:line="280" w:lineRule="exact"/>
      <w:outlineLvl w:val="6"/>
    </w:pPr>
    <w:rPr>
      <w:b w:val="0"/>
    </w:rPr>
  </w:style>
  <w:style w:type="paragraph" w:styleId="Overskrift8">
    <w:name w:val="heading 8"/>
    <w:basedOn w:val="HeadingBase"/>
    <w:next w:val="Brdtekst"/>
    <w:qFormat/>
    <w:rsid w:val="007A77C7"/>
    <w:pPr>
      <w:numPr>
        <w:ilvl w:val="7"/>
        <w:numId w:val="1"/>
      </w:numPr>
      <w:spacing w:before="240" w:line="280" w:lineRule="exact"/>
      <w:outlineLvl w:val="7"/>
    </w:pPr>
    <w:rPr>
      <w:b w:val="0"/>
      <w:i/>
    </w:rPr>
  </w:style>
  <w:style w:type="paragraph" w:styleId="Overskrift9">
    <w:name w:val="heading 9"/>
    <w:basedOn w:val="HeadingBase"/>
    <w:next w:val="Brdtekst"/>
    <w:qFormat/>
    <w:rsid w:val="007A77C7"/>
    <w:pPr>
      <w:numPr>
        <w:ilvl w:val="8"/>
        <w:numId w:val="1"/>
      </w:numPr>
      <w:spacing w:before="240" w:line="280" w:lineRule="exact"/>
      <w:outlineLvl w:val="8"/>
    </w:pPr>
    <w:rPr>
      <w:b w:val="0"/>
      <w:i/>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customStyle="1" w:styleId="HeadingBase">
    <w:name w:val="Heading Base"/>
    <w:basedOn w:val="Normal"/>
    <w:next w:val="Brdtekst"/>
    <w:link w:val="HeadingBaseTegn"/>
    <w:rsid w:val="007A77C7"/>
    <w:pPr>
      <w:keepNext/>
      <w:keepLines/>
      <w:spacing w:before="120"/>
      <w:ind w:left="0"/>
    </w:pPr>
    <w:rPr>
      <w:b/>
      <w:snapToGrid w:val="0"/>
      <w:kern w:val="28"/>
    </w:rPr>
  </w:style>
  <w:style w:type="paragraph" w:styleId="Brdtekst">
    <w:name w:val="Body Text"/>
    <w:basedOn w:val="Normal"/>
    <w:rsid w:val="007A77C7"/>
  </w:style>
  <w:style w:type="paragraph" w:customStyle="1" w:styleId="FootnoteBase">
    <w:name w:val="Footnote Base"/>
    <w:basedOn w:val="Normal"/>
    <w:link w:val="FootnoteBaseTegn"/>
    <w:rsid w:val="007A77C7"/>
    <w:pPr>
      <w:keepLines/>
      <w:tabs>
        <w:tab w:val="left" w:pos="187"/>
      </w:tabs>
      <w:spacing w:line="220" w:lineRule="exact"/>
      <w:ind w:left="187" w:hanging="187"/>
    </w:pPr>
    <w:rPr>
      <w:sz w:val="18"/>
    </w:rPr>
  </w:style>
  <w:style w:type="paragraph" w:styleId="Meldingshode">
    <w:name w:val="Message Header"/>
    <w:basedOn w:val="Brdtekst"/>
    <w:rsid w:val="007A77C7"/>
    <w:pPr>
      <w:keepLines/>
      <w:tabs>
        <w:tab w:val="left" w:pos="3600"/>
        <w:tab w:val="left" w:pos="4680"/>
      </w:tabs>
      <w:ind w:left="1080" w:right="2160" w:hanging="1080"/>
    </w:pPr>
  </w:style>
  <w:style w:type="paragraph" w:customStyle="1" w:styleId="BlockQuotation">
    <w:name w:val="Block Quotation"/>
    <w:basedOn w:val="Brdtekst"/>
    <w:rsid w:val="007A77C7"/>
    <w:pPr>
      <w:keepLines/>
      <w:ind w:left="1080" w:right="720"/>
    </w:pPr>
    <w:rPr>
      <w:i/>
    </w:rPr>
  </w:style>
  <w:style w:type="paragraph" w:customStyle="1" w:styleId="BodyTextKeep">
    <w:name w:val="Body Text Keep"/>
    <w:basedOn w:val="Brdtekst"/>
    <w:rsid w:val="007A77C7"/>
    <w:pPr>
      <w:keepNext/>
    </w:pPr>
  </w:style>
  <w:style w:type="paragraph" w:styleId="Bildetekst">
    <w:name w:val="caption"/>
    <w:basedOn w:val="Picture"/>
    <w:next w:val="Brdtekst"/>
    <w:qFormat/>
    <w:rsid w:val="007A77C7"/>
    <w:pPr>
      <w:spacing w:after="240"/>
    </w:pPr>
    <w:rPr>
      <w:i/>
      <w:sz w:val="20"/>
    </w:rPr>
  </w:style>
  <w:style w:type="paragraph" w:customStyle="1" w:styleId="Picture">
    <w:name w:val="Picture"/>
    <w:basedOn w:val="Brdtekst"/>
    <w:next w:val="Bildetekst"/>
    <w:rsid w:val="007A77C7"/>
    <w:pPr>
      <w:keepNext/>
      <w:spacing w:before="120"/>
    </w:pPr>
  </w:style>
  <w:style w:type="paragraph" w:styleId="Dato">
    <w:name w:val="Date"/>
    <w:basedOn w:val="Brdtekst"/>
    <w:rsid w:val="007A77C7"/>
    <w:pPr>
      <w:spacing w:before="480" w:after="0"/>
    </w:pPr>
  </w:style>
  <w:style w:type="paragraph" w:customStyle="1" w:styleId="DocumentLabel">
    <w:name w:val="Document Label"/>
    <w:basedOn w:val="HeadingBase"/>
    <w:next w:val="Brdtekst"/>
    <w:rsid w:val="007A77C7"/>
    <w:pPr>
      <w:spacing w:after="480"/>
    </w:pPr>
    <w:rPr>
      <w:caps/>
      <w:spacing w:val="180"/>
      <w:sz w:val="32"/>
    </w:rPr>
  </w:style>
  <w:style w:type="character" w:styleId="Sluttnotereferanse">
    <w:name w:val="endnote reference"/>
    <w:basedOn w:val="Standardskriftforavsnitt"/>
    <w:semiHidden/>
    <w:rsid w:val="007A77C7"/>
    <w:rPr>
      <w:b/>
      <w:vertAlign w:val="superscript"/>
    </w:rPr>
  </w:style>
  <w:style w:type="paragraph" w:styleId="Sluttnotetekst">
    <w:name w:val="endnote text"/>
    <w:basedOn w:val="FootnoteBase"/>
    <w:semiHidden/>
    <w:rsid w:val="007A77C7"/>
  </w:style>
  <w:style w:type="paragraph" w:styleId="Bunntekst">
    <w:name w:val="footer"/>
    <w:basedOn w:val="HeaderBase"/>
    <w:rsid w:val="007A77C7"/>
    <w:pPr>
      <w:pBdr>
        <w:top w:val="single" w:sz="6" w:space="4" w:color="auto"/>
        <w:bottom w:val="none" w:sz="0" w:space="0" w:color="auto"/>
      </w:pBdr>
      <w:tabs>
        <w:tab w:val="clear" w:pos="4320"/>
        <w:tab w:val="center" w:pos="4680"/>
      </w:tabs>
    </w:pPr>
  </w:style>
  <w:style w:type="paragraph" w:customStyle="1" w:styleId="HeaderBase">
    <w:name w:val="Header Base"/>
    <w:basedOn w:val="Normal"/>
    <w:next w:val="Normal"/>
    <w:rsid w:val="007A77C7"/>
    <w:pPr>
      <w:keepLines/>
      <w:pBdr>
        <w:bottom w:val="single" w:sz="6" w:space="4" w:color="auto"/>
      </w:pBdr>
      <w:tabs>
        <w:tab w:val="center" w:pos="4320"/>
        <w:tab w:val="right" w:pos="8640"/>
      </w:tabs>
    </w:pPr>
    <w:rPr>
      <w:b/>
      <w:caps/>
      <w:spacing w:val="20"/>
      <w:sz w:val="18"/>
    </w:rPr>
  </w:style>
  <w:style w:type="character" w:styleId="Fotnotereferanse">
    <w:name w:val="footnote reference"/>
    <w:basedOn w:val="Standardskriftforavsnitt"/>
    <w:semiHidden/>
    <w:rsid w:val="007A77C7"/>
    <w:rPr>
      <w:b/>
      <w:vertAlign w:val="superscript"/>
    </w:rPr>
  </w:style>
  <w:style w:type="paragraph" w:styleId="Fotnotetekst">
    <w:name w:val="footnote text"/>
    <w:basedOn w:val="FootnoteBase"/>
    <w:semiHidden/>
    <w:rsid w:val="007A77C7"/>
  </w:style>
  <w:style w:type="paragraph" w:styleId="Topptekst">
    <w:name w:val="header"/>
    <w:basedOn w:val="HeaderBase"/>
    <w:rsid w:val="007A77C7"/>
    <w:pPr>
      <w:ind w:left="0"/>
    </w:pPr>
  </w:style>
  <w:style w:type="paragraph" w:styleId="Indeks1">
    <w:name w:val="index 1"/>
    <w:basedOn w:val="IndexBase"/>
    <w:autoRedefine/>
    <w:semiHidden/>
    <w:rsid w:val="007A77C7"/>
  </w:style>
  <w:style w:type="paragraph" w:customStyle="1" w:styleId="IndexBase">
    <w:name w:val="Index Base"/>
    <w:basedOn w:val="Normal"/>
    <w:rsid w:val="007A77C7"/>
    <w:pPr>
      <w:ind w:hanging="720"/>
    </w:pPr>
  </w:style>
  <w:style w:type="paragraph" w:styleId="Indeks2">
    <w:name w:val="index 2"/>
    <w:basedOn w:val="IndexBase"/>
    <w:autoRedefine/>
    <w:semiHidden/>
    <w:rsid w:val="007A77C7"/>
    <w:pPr>
      <w:ind w:left="1080"/>
    </w:pPr>
  </w:style>
  <w:style w:type="paragraph" w:styleId="Indeks3">
    <w:name w:val="index 3"/>
    <w:basedOn w:val="IndexBase"/>
    <w:autoRedefine/>
    <w:semiHidden/>
    <w:rsid w:val="007A77C7"/>
    <w:pPr>
      <w:ind w:left="1440"/>
    </w:pPr>
  </w:style>
  <w:style w:type="paragraph" w:styleId="Indeks4">
    <w:name w:val="index 4"/>
    <w:basedOn w:val="IndexBase"/>
    <w:autoRedefine/>
    <w:semiHidden/>
    <w:rsid w:val="007A77C7"/>
    <w:pPr>
      <w:ind w:left="1800"/>
    </w:pPr>
  </w:style>
  <w:style w:type="paragraph" w:styleId="Indeks5">
    <w:name w:val="index 5"/>
    <w:basedOn w:val="IndexBase"/>
    <w:autoRedefine/>
    <w:semiHidden/>
    <w:rsid w:val="007A77C7"/>
    <w:pPr>
      <w:ind w:left="2160"/>
    </w:pPr>
  </w:style>
  <w:style w:type="paragraph" w:styleId="Indeks6">
    <w:name w:val="index 6"/>
    <w:basedOn w:val="IndexBase"/>
    <w:autoRedefine/>
    <w:semiHidden/>
    <w:rsid w:val="007A77C7"/>
    <w:pPr>
      <w:ind w:left="2520"/>
    </w:pPr>
  </w:style>
  <w:style w:type="paragraph" w:styleId="Indeks7">
    <w:name w:val="index 7"/>
    <w:basedOn w:val="IndexBase"/>
    <w:autoRedefine/>
    <w:semiHidden/>
    <w:rsid w:val="007A77C7"/>
    <w:pPr>
      <w:ind w:left="2880"/>
    </w:pPr>
  </w:style>
  <w:style w:type="paragraph" w:styleId="Indeks8">
    <w:name w:val="index 8"/>
    <w:basedOn w:val="IndexBase"/>
    <w:autoRedefine/>
    <w:semiHidden/>
    <w:rsid w:val="007A77C7"/>
    <w:pPr>
      <w:ind w:left="3240"/>
    </w:pPr>
  </w:style>
  <w:style w:type="paragraph" w:styleId="Indeks9">
    <w:name w:val="index 9"/>
    <w:basedOn w:val="IndexBase"/>
    <w:autoRedefine/>
    <w:semiHidden/>
    <w:rsid w:val="007A77C7"/>
    <w:pPr>
      <w:ind w:left="3600"/>
    </w:pPr>
  </w:style>
  <w:style w:type="paragraph" w:styleId="Stikkordregisteroverskrift">
    <w:name w:val="index heading"/>
    <w:basedOn w:val="SectionHeading"/>
    <w:next w:val="Indeks1"/>
    <w:semiHidden/>
    <w:rsid w:val="007A77C7"/>
  </w:style>
  <w:style w:type="paragraph" w:customStyle="1" w:styleId="SectionHeading">
    <w:name w:val="Section Heading"/>
    <w:basedOn w:val="HeadingBase"/>
    <w:rsid w:val="007A77C7"/>
    <w:pPr>
      <w:spacing w:before="240"/>
    </w:pPr>
  </w:style>
  <w:style w:type="character" w:customStyle="1" w:styleId="Lead-inEmphasis">
    <w:name w:val="Lead-in Emphasis"/>
    <w:rsid w:val="007A77C7"/>
    <w:rPr>
      <w:b/>
      <w:i/>
    </w:rPr>
  </w:style>
  <w:style w:type="character" w:styleId="Linjenummer">
    <w:name w:val="line number"/>
    <w:basedOn w:val="Standardskriftforavsnitt"/>
    <w:rsid w:val="007A77C7"/>
    <w:rPr>
      <w:sz w:val="18"/>
    </w:rPr>
  </w:style>
  <w:style w:type="paragraph" w:styleId="Liste">
    <w:name w:val="List"/>
    <w:basedOn w:val="Brdtekst"/>
    <w:rsid w:val="007A77C7"/>
    <w:pPr>
      <w:tabs>
        <w:tab w:val="left" w:pos="1440"/>
      </w:tabs>
      <w:ind w:left="1440" w:hanging="360"/>
    </w:pPr>
  </w:style>
  <w:style w:type="paragraph" w:styleId="Punktmerketliste">
    <w:name w:val="List Bullet"/>
    <w:basedOn w:val="Liste"/>
    <w:autoRedefine/>
    <w:rsid w:val="007A77C7"/>
    <w:pPr>
      <w:tabs>
        <w:tab w:val="clear" w:pos="1440"/>
      </w:tabs>
      <w:spacing w:after="120"/>
    </w:pPr>
  </w:style>
  <w:style w:type="paragraph" w:styleId="Nummerertliste">
    <w:name w:val="List Number"/>
    <w:basedOn w:val="Liste"/>
    <w:rsid w:val="007A77C7"/>
    <w:pPr>
      <w:tabs>
        <w:tab w:val="clear" w:pos="1440"/>
      </w:tabs>
      <w:spacing w:after="120"/>
    </w:pPr>
  </w:style>
  <w:style w:type="paragraph" w:styleId="Makrotekst">
    <w:name w:val="macro"/>
    <w:basedOn w:val="Brdtekst"/>
    <w:semiHidden/>
    <w:rsid w:val="007A77C7"/>
    <w:pPr>
      <w:ind w:left="0"/>
    </w:pPr>
    <w:rPr>
      <w:rFonts w:ascii="Courier New" w:hAnsi="Courier New"/>
      <w:sz w:val="20"/>
    </w:rPr>
  </w:style>
  <w:style w:type="character" w:styleId="Sidetall">
    <w:name w:val="page number"/>
    <w:basedOn w:val="Standardskriftforavsnitt"/>
    <w:rsid w:val="007A77C7"/>
    <w:rPr>
      <w:b/>
    </w:rPr>
  </w:style>
  <w:style w:type="paragraph" w:customStyle="1" w:styleId="SubtitleCover">
    <w:name w:val="Subtitle Cover"/>
    <w:basedOn w:val="TitleCover"/>
    <w:next w:val="Brdtekst"/>
    <w:rsid w:val="007A77C7"/>
    <w:pPr>
      <w:pBdr>
        <w:bottom w:val="none" w:sz="0" w:space="0" w:color="auto"/>
      </w:pBdr>
      <w:spacing w:before="120" w:after="480" w:line="480" w:lineRule="exact"/>
    </w:pPr>
    <w:rPr>
      <w:i/>
      <w:sz w:val="36"/>
    </w:rPr>
  </w:style>
  <w:style w:type="paragraph" w:customStyle="1" w:styleId="TitleCover">
    <w:name w:val="Title Cover"/>
    <w:basedOn w:val="HeadingBase"/>
    <w:next w:val="SubtitleCover"/>
    <w:rsid w:val="007A77C7"/>
    <w:pPr>
      <w:pBdr>
        <w:bottom w:val="single" w:sz="18" w:space="20" w:color="auto"/>
      </w:pBdr>
      <w:spacing w:before="480" w:after="240" w:line="560" w:lineRule="exact"/>
      <w:jc w:val="center"/>
    </w:pPr>
    <w:rPr>
      <w:sz w:val="56"/>
    </w:rPr>
  </w:style>
  <w:style w:type="character" w:customStyle="1" w:styleId="Superscript">
    <w:name w:val="Superscript"/>
    <w:rsid w:val="007A77C7"/>
    <w:rPr>
      <w:b/>
      <w:vertAlign w:val="superscript"/>
    </w:rPr>
  </w:style>
  <w:style w:type="paragraph" w:styleId="Kildeliste">
    <w:name w:val="table of authorities"/>
    <w:basedOn w:val="TOCBase"/>
    <w:semiHidden/>
    <w:rsid w:val="007A77C7"/>
    <w:pPr>
      <w:ind w:left="360" w:right="0" w:hanging="360"/>
    </w:pPr>
  </w:style>
  <w:style w:type="paragraph" w:customStyle="1" w:styleId="TOCBase">
    <w:name w:val="TOC Base"/>
    <w:basedOn w:val="Normal"/>
    <w:rsid w:val="007A77C7"/>
    <w:pPr>
      <w:tabs>
        <w:tab w:val="right" w:leader="dot" w:pos="8640"/>
      </w:tabs>
      <w:ind w:left="0" w:right="1440"/>
    </w:pPr>
  </w:style>
  <w:style w:type="paragraph" w:styleId="Figurliste">
    <w:name w:val="table of figures"/>
    <w:basedOn w:val="TOCBase"/>
    <w:semiHidden/>
    <w:rsid w:val="007A77C7"/>
    <w:pPr>
      <w:ind w:left="720" w:right="0" w:hanging="720"/>
    </w:pPr>
  </w:style>
  <w:style w:type="paragraph" w:styleId="Kildelisteoverskrift">
    <w:name w:val="toa heading"/>
    <w:basedOn w:val="SectionHeading"/>
    <w:next w:val="Kildeliste"/>
    <w:semiHidden/>
    <w:rsid w:val="007A77C7"/>
  </w:style>
  <w:style w:type="paragraph" w:styleId="INNH1">
    <w:name w:val="toc 1"/>
    <w:basedOn w:val="TOCBase"/>
    <w:autoRedefine/>
    <w:uiPriority w:val="39"/>
    <w:rsid w:val="007A77C7"/>
    <w:pPr>
      <w:tabs>
        <w:tab w:val="clear" w:pos="8640"/>
        <w:tab w:val="left" w:pos="440"/>
        <w:tab w:val="right" w:leader="dot" w:pos="9061"/>
      </w:tabs>
      <w:spacing w:before="120" w:after="120"/>
      <w:ind w:right="0"/>
    </w:pPr>
    <w:rPr>
      <w:b/>
    </w:rPr>
  </w:style>
  <w:style w:type="paragraph" w:styleId="INNH2">
    <w:name w:val="toc 2"/>
    <w:basedOn w:val="TOCBase"/>
    <w:autoRedefine/>
    <w:uiPriority w:val="39"/>
    <w:rsid w:val="007A77C7"/>
    <w:pPr>
      <w:tabs>
        <w:tab w:val="clear" w:pos="8640"/>
      </w:tabs>
      <w:spacing w:before="0" w:after="0"/>
      <w:ind w:left="220" w:right="0"/>
    </w:pPr>
    <w:rPr>
      <w:rFonts w:ascii="Times New Roman" w:hAnsi="Times New Roman"/>
      <w:smallCaps/>
    </w:rPr>
  </w:style>
  <w:style w:type="paragraph" w:styleId="INNH3">
    <w:name w:val="toc 3"/>
    <w:basedOn w:val="TOCBase"/>
    <w:autoRedefine/>
    <w:uiPriority w:val="39"/>
    <w:rsid w:val="007A77C7"/>
    <w:pPr>
      <w:tabs>
        <w:tab w:val="clear" w:pos="8640"/>
      </w:tabs>
      <w:spacing w:before="0" w:after="0"/>
      <w:ind w:left="440" w:right="0"/>
    </w:pPr>
    <w:rPr>
      <w:rFonts w:ascii="Times New Roman" w:hAnsi="Times New Roman"/>
      <w:i/>
    </w:rPr>
  </w:style>
  <w:style w:type="paragraph" w:styleId="INNH4">
    <w:name w:val="toc 4"/>
    <w:basedOn w:val="TOCBase"/>
    <w:autoRedefine/>
    <w:semiHidden/>
    <w:rsid w:val="007A77C7"/>
    <w:pPr>
      <w:tabs>
        <w:tab w:val="clear" w:pos="8640"/>
      </w:tabs>
      <w:spacing w:before="0" w:after="0"/>
      <w:ind w:left="660" w:right="0"/>
    </w:pPr>
    <w:rPr>
      <w:rFonts w:ascii="Times New Roman" w:hAnsi="Times New Roman"/>
    </w:rPr>
  </w:style>
  <w:style w:type="paragraph" w:styleId="INNH5">
    <w:name w:val="toc 5"/>
    <w:basedOn w:val="TOCBase"/>
    <w:autoRedefine/>
    <w:semiHidden/>
    <w:rsid w:val="007A77C7"/>
    <w:pPr>
      <w:tabs>
        <w:tab w:val="clear" w:pos="8640"/>
      </w:tabs>
      <w:spacing w:before="0" w:after="0"/>
      <w:ind w:left="880" w:right="0"/>
    </w:pPr>
    <w:rPr>
      <w:rFonts w:ascii="Times New Roman" w:hAnsi="Times New Roman"/>
    </w:rPr>
  </w:style>
  <w:style w:type="paragraph" w:styleId="INNH6">
    <w:name w:val="toc 6"/>
    <w:basedOn w:val="TOCBase"/>
    <w:autoRedefine/>
    <w:semiHidden/>
    <w:rsid w:val="007A77C7"/>
    <w:pPr>
      <w:tabs>
        <w:tab w:val="clear" w:pos="8640"/>
      </w:tabs>
      <w:spacing w:before="0" w:after="0"/>
      <w:ind w:left="1100" w:right="0"/>
    </w:pPr>
    <w:rPr>
      <w:rFonts w:ascii="Times New Roman" w:hAnsi="Times New Roman"/>
    </w:rPr>
  </w:style>
  <w:style w:type="paragraph" w:styleId="INNH7">
    <w:name w:val="toc 7"/>
    <w:basedOn w:val="TOCBase"/>
    <w:autoRedefine/>
    <w:semiHidden/>
    <w:rsid w:val="007A77C7"/>
    <w:pPr>
      <w:tabs>
        <w:tab w:val="clear" w:pos="8640"/>
      </w:tabs>
      <w:spacing w:before="0" w:after="0"/>
      <w:ind w:left="1320" w:right="0"/>
    </w:pPr>
    <w:rPr>
      <w:rFonts w:ascii="Times New Roman" w:hAnsi="Times New Roman"/>
    </w:rPr>
  </w:style>
  <w:style w:type="paragraph" w:styleId="INNH8">
    <w:name w:val="toc 8"/>
    <w:basedOn w:val="TOCBase"/>
    <w:autoRedefine/>
    <w:semiHidden/>
    <w:rsid w:val="007A77C7"/>
    <w:pPr>
      <w:tabs>
        <w:tab w:val="clear" w:pos="8640"/>
      </w:tabs>
      <w:spacing w:before="0" w:after="0"/>
      <w:ind w:left="1540" w:right="0"/>
    </w:pPr>
    <w:rPr>
      <w:rFonts w:ascii="Times New Roman" w:hAnsi="Times New Roman"/>
    </w:rPr>
  </w:style>
  <w:style w:type="paragraph" w:styleId="INNH9">
    <w:name w:val="toc 9"/>
    <w:basedOn w:val="TOCBase"/>
    <w:autoRedefine/>
    <w:semiHidden/>
    <w:rsid w:val="007A77C7"/>
    <w:pPr>
      <w:tabs>
        <w:tab w:val="clear" w:pos="8640"/>
      </w:tabs>
      <w:spacing w:before="0" w:after="0"/>
      <w:ind w:left="1760" w:right="0"/>
    </w:pPr>
    <w:rPr>
      <w:rFonts w:ascii="Times New Roman" w:hAnsi="Times New Roman"/>
    </w:rPr>
  </w:style>
  <w:style w:type="paragraph" w:customStyle="1" w:styleId="AttentionLine">
    <w:name w:val="Attention Line"/>
    <w:basedOn w:val="Brdtekst"/>
    <w:rsid w:val="007A77C7"/>
    <w:pPr>
      <w:spacing w:before="120"/>
      <w:ind w:left="0"/>
    </w:pPr>
    <w:rPr>
      <w:i/>
    </w:rPr>
  </w:style>
  <w:style w:type="paragraph" w:customStyle="1" w:styleId="ListNumberLast">
    <w:name w:val="List Number Last"/>
    <w:basedOn w:val="Nummerertliste"/>
    <w:next w:val="Brdtekst"/>
    <w:rsid w:val="007A77C7"/>
    <w:pPr>
      <w:spacing w:after="240"/>
    </w:pPr>
  </w:style>
  <w:style w:type="paragraph" w:customStyle="1" w:styleId="ListNumberFirst">
    <w:name w:val="List Number First"/>
    <w:basedOn w:val="Nummerertliste"/>
    <w:next w:val="Nummerertliste"/>
    <w:rsid w:val="007A77C7"/>
  </w:style>
  <w:style w:type="paragraph" w:customStyle="1" w:styleId="SubjectLine">
    <w:name w:val="Subject Line"/>
    <w:basedOn w:val="Brdtekst"/>
    <w:next w:val="Brdtekst"/>
    <w:rsid w:val="007A77C7"/>
    <w:pPr>
      <w:spacing w:before="120"/>
    </w:pPr>
    <w:rPr>
      <w:b/>
      <w:i/>
    </w:rPr>
  </w:style>
  <w:style w:type="paragraph" w:customStyle="1" w:styleId="SectionLabel">
    <w:name w:val="Section Label"/>
    <w:basedOn w:val="HeadingBase"/>
    <w:next w:val="Brdtekst"/>
    <w:rsid w:val="007A77C7"/>
    <w:pPr>
      <w:pBdr>
        <w:bottom w:val="single" w:sz="12" w:space="8" w:color="auto"/>
      </w:pBdr>
      <w:spacing w:after="240"/>
    </w:pPr>
    <w:rPr>
      <w:caps/>
    </w:rPr>
  </w:style>
  <w:style w:type="paragraph" w:customStyle="1" w:styleId="PartLabel">
    <w:name w:val="Part Label"/>
    <w:basedOn w:val="HeadingBase"/>
    <w:next w:val="PartTitle"/>
    <w:rsid w:val="007A77C7"/>
    <w:pPr>
      <w:spacing w:before="480" w:after="0"/>
      <w:jc w:val="center"/>
    </w:pPr>
    <w:rPr>
      <w:caps/>
    </w:rPr>
  </w:style>
  <w:style w:type="paragraph" w:customStyle="1" w:styleId="PartTitle">
    <w:name w:val="Part Title"/>
    <w:basedOn w:val="HeadingBase"/>
    <w:next w:val="PartSubtitle"/>
    <w:rsid w:val="007A77C7"/>
    <w:pPr>
      <w:pBdr>
        <w:bottom w:val="single" w:sz="6" w:space="6" w:color="auto"/>
      </w:pBdr>
      <w:spacing w:before="480" w:line="480" w:lineRule="exact"/>
      <w:jc w:val="center"/>
    </w:pPr>
    <w:rPr>
      <w:caps/>
      <w:sz w:val="44"/>
    </w:rPr>
  </w:style>
  <w:style w:type="paragraph" w:customStyle="1" w:styleId="PartSubtitle">
    <w:name w:val="Part Subtitle"/>
    <w:basedOn w:val="PartTitle"/>
    <w:next w:val="Brdtekst"/>
    <w:rsid w:val="007A77C7"/>
    <w:pPr>
      <w:pBdr>
        <w:bottom w:val="none" w:sz="0" w:space="0" w:color="auto"/>
      </w:pBdr>
      <w:spacing w:before="0" w:after="480" w:line="240" w:lineRule="auto"/>
    </w:pPr>
    <w:rPr>
      <w:i/>
      <w:caps w:val="0"/>
      <w:sz w:val="32"/>
    </w:rPr>
  </w:style>
  <w:style w:type="paragraph" w:customStyle="1" w:styleId="BlockQuotationFirst">
    <w:name w:val="Block Quotation First"/>
    <w:basedOn w:val="BlockQuotation"/>
    <w:next w:val="BlockQuotation"/>
    <w:rsid w:val="007A77C7"/>
  </w:style>
  <w:style w:type="paragraph" w:customStyle="1" w:styleId="BlockQuotationLast">
    <w:name w:val="Block Quotation Last"/>
    <w:basedOn w:val="BlockQuotation"/>
    <w:next w:val="Brdtekst"/>
    <w:rsid w:val="007A77C7"/>
    <w:pPr>
      <w:spacing w:after="240"/>
    </w:pPr>
  </w:style>
  <w:style w:type="paragraph" w:customStyle="1" w:styleId="FooterFirst">
    <w:name w:val="Footer First"/>
    <w:basedOn w:val="Bunntekst"/>
    <w:rsid w:val="007A77C7"/>
    <w:pPr>
      <w:tabs>
        <w:tab w:val="clear" w:pos="8640"/>
      </w:tabs>
      <w:jc w:val="center"/>
    </w:pPr>
  </w:style>
  <w:style w:type="paragraph" w:customStyle="1" w:styleId="FooterEven">
    <w:name w:val="Footer Even"/>
    <w:basedOn w:val="Bunntekst"/>
    <w:rsid w:val="007A77C7"/>
  </w:style>
  <w:style w:type="paragraph" w:customStyle="1" w:styleId="FooterOdd">
    <w:name w:val="Footer Odd"/>
    <w:basedOn w:val="Bunntekst"/>
    <w:rsid w:val="007A77C7"/>
    <w:pPr>
      <w:tabs>
        <w:tab w:val="right" w:pos="0"/>
      </w:tabs>
      <w:jc w:val="right"/>
    </w:pPr>
  </w:style>
  <w:style w:type="paragraph" w:customStyle="1" w:styleId="HeaderFirst">
    <w:name w:val="Header First"/>
    <w:basedOn w:val="Topptekst"/>
    <w:rsid w:val="007A77C7"/>
    <w:pPr>
      <w:tabs>
        <w:tab w:val="clear" w:pos="8640"/>
      </w:tabs>
      <w:jc w:val="center"/>
    </w:pPr>
  </w:style>
  <w:style w:type="paragraph" w:customStyle="1" w:styleId="HeaderEven">
    <w:name w:val="Header Even"/>
    <w:basedOn w:val="Topptekst"/>
    <w:rsid w:val="007A77C7"/>
  </w:style>
  <w:style w:type="paragraph" w:customStyle="1" w:styleId="HeaderOdd">
    <w:name w:val="Header Odd"/>
    <w:basedOn w:val="Topptekst"/>
    <w:rsid w:val="007A77C7"/>
    <w:pPr>
      <w:tabs>
        <w:tab w:val="right" w:pos="0"/>
      </w:tabs>
      <w:jc w:val="right"/>
    </w:pPr>
  </w:style>
  <w:style w:type="paragraph" w:customStyle="1" w:styleId="ListBulletFirst">
    <w:name w:val="List Bullet First"/>
    <w:basedOn w:val="Punktmerketliste"/>
    <w:next w:val="Punktmerketliste"/>
    <w:rsid w:val="007A77C7"/>
  </w:style>
  <w:style w:type="paragraph" w:customStyle="1" w:styleId="ListBulletLast">
    <w:name w:val="List Bullet Last"/>
    <w:basedOn w:val="Punktmerketliste"/>
    <w:next w:val="Brdtekst"/>
    <w:rsid w:val="007A77C7"/>
    <w:pPr>
      <w:spacing w:after="240"/>
    </w:pPr>
  </w:style>
  <w:style w:type="paragraph" w:customStyle="1" w:styleId="ListFirst">
    <w:name w:val="List First"/>
    <w:basedOn w:val="Liste"/>
    <w:next w:val="Liste"/>
    <w:rsid w:val="007A77C7"/>
  </w:style>
  <w:style w:type="paragraph" w:customStyle="1" w:styleId="ListLast">
    <w:name w:val="List Last"/>
    <w:basedOn w:val="Liste"/>
    <w:next w:val="Brdtekst"/>
    <w:rsid w:val="007A77C7"/>
    <w:pPr>
      <w:spacing w:after="240"/>
    </w:pPr>
  </w:style>
  <w:style w:type="paragraph" w:customStyle="1" w:styleId="ChapterLabel">
    <w:name w:val="Chapter Label"/>
    <w:basedOn w:val="HeadingBase"/>
    <w:next w:val="ChapterTitle"/>
    <w:rsid w:val="007A77C7"/>
    <w:pPr>
      <w:spacing w:before="480" w:after="0" w:line="480" w:lineRule="exact"/>
      <w:jc w:val="center"/>
    </w:pPr>
  </w:style>
  <w:style w:type="paragraph" w:customStyle="1" w:styleId="ChapterTitle">
    <w:name w:val="Chapter Title"/>
    <w:basedOn w:val="HeadingBase"/>
    <w:next w:val="ChapterSubtitle"/>
    <w:rsid w:val="007A77C7"/>
    <w:pPr>
      <w:spacing w:before="480" w:after="240" w:line="480" w:lineRule="exact"/>
      <w:jc w:val="center"/>
    </w:pPr>
    <w:rPr>
      <w:sz w:val="36"/>
    </w:rPr>
  </w:style>
  <w:style w:type="paragraph" w:customStyle="1" w:styleId="ChapterSubtitle">
    <w:name w:val="Chapter Subtitle"/>
    <w:basedOn w:val="ChapterTitle"/>
    <w:next w:val="Brdtekst"/>
    <w:rsid w:val="007A77C7"/>
    <w:pPr>
      <w:spacing w:before="0" w:after="480" w:line="240" w:lineRule="auto"/>
    </w:pPr>
    <w:rPr>
      <w:i/>
      <w:sz w:val="24"/>
    </w:rPr>
  </w:style>
  <w:style w:type="paragraph" w:styleId="Brdtekstinnrykk">
    <w:name w:val="Body Text Indent"/>
    <w:basedOn w:val="Brdtekst"/>
    <w:rsid w:val="007A77C7"/>
    <w:pPr>
      <w:ind w:left="1080"/>
    </w:pPr>
  </w:style>
  <w:style w:type="paragraph" w:styleId="Undertittel">
    <w:name w:val="Subtitle"/>
    <w:basedOn w:val="Tittel"/>
    <w:next w:val="Brdtekst"/>
    <w:qFormat/>
    <w:rsid w:val="007A77C7"/>
    <w:pPr>
      <w:spacing w:before="0" w:line="240" w:lineRule="auto"/>
    </w:pPr>
    <w:rPr>
      <w:b w:val="0"/>
      <w:i/>
      <w:sz w:val="28"/>
    </w:rPr>
  </w:style>
  <w:style w:type="paragraph" w:styleId="Tittel">
    <w:name w:val="Title"/>
    <w:basedOn w:val="HeadingBase"/>
    <w:next w:val="Undertittel"/>
    <w:qFormat/>
    <w:rsid w:val="007A77C7"/>
    <w:pPr>
      <w:spacing w:after="240" w:line="560" w:lineRule="exact"/>
      <w:jc w:val="center"/>
    </w:pPr>
    <w:rPr>
      <w:sz w:val="40"/>
    </w:rPr>
  </w:style>
  <w:style w:type="paragraph" w:styleId="Nummerertliste5">
    <w:name w:val="List Number 5"/>
    <w:basedOn w:val="Nummerertliste"/>
    <w:rsid w:val="007A77C7"/>
    <w:pPr>
      <w:ind w:left="2880"/>
    </w:pPr>
  </w:style>
  <w:style w:type="paragraph" w:styleId="Nummerertliste4">
    <w:name w:val="List Number 4"/>
    <w:basedOn w:val="Nummerertliste"/>
    <w:rsid w:val="007A77C7"/>
    <w:pPr>
      <w:ind w:left="2520"/>
    </w:pPr>
  </w:style>
  <w:style w:type="paragraph" w:styleId="Nummerertliste3">
    <w:name w:val="List Number 3"/>
    <w:basedOn w:val="Nummerertliste"/>
    <w:rsid w:val="007A77C7"/>
    <w:pPr>
      <w:ind w:left="2160"/>
    </w:pPr>
  </w:style>
  <w:style w:type="paragraph" w:styleId="Punktmerketliste5">
    <w:name w:val="List Bullet 5"/>
    <w:basedOn w:val="Punktmerketliste"/>
    <w:autoRedefine/>
    <w:rsid w:val="007A77C7"/>
    <w:pPr>
      <w:ind w:left="2880"/>
    </w:pPr>
  </w:style>
  <w:style w:type="paragraph" w:styleId="Punktmerketliste4">
    <w:name w:val="List Bullet 4"/>
    <w:basedOn w:val="Punktmerketliste"/>
    <w:autoRedefine/>
    <w:rsid w:val="007A77C7"/>
    <w:pPr>
      <w:ind w:left="2520"/>
    </w:pPr>
  </w:style>
  <w:style w:type="paragraph" w:styleId="Punktmerketliste3">
    <w:name w:val="List Bullet 3"/>
    <w:basedOn w:val="Punktmerketliste"/>
    <w:autoRedefine/>
    <w:rsid w:val="007A77C7"/>
    <w:pPr>
      <w:ind w:left="2160"/>
    </w:pPr>
  </w:style>
  <w:style w:type="paragraph" w:styleId="Punktmerketliste2">
    <w:name w:val="List Bullet 2"/>
    <w:basedOn w:val="Punktmerketliste"/>
    <w:autoRedefine/>
    <w:rsid w:val="007A77C7"/>
    <w:pPr>
      <w:ind w:left="1800"/>
    </w:pPr>
  </w:style>
  <w:style w:type="paragraph" w:styleId="Liste5">
    <w:name w:val="List 5"/>
    <w:basedOn w:val="Liste"/>
    <w:rsid w:val="007A77C7"/>
    <w:pPr>
      <w:tabs>
        <w:tab w:val="clear" w:pos="1440"/>
        <w:tab w:val="left" w:pos="2880"/>
      </w:tabs>
      <w:ind w:left="2880"/>
    </w:pPr>
  </w:style>
  <w:style w:type="paragraph" w:styleId="Liste4">
    <w:name w:val="List 4"/>
    <w:basedOn w:val="Liste"/>
    <w:rsid w:val="007A77C7"/>
    <w:pPr>
      <w:tabs>
        <w:tab w:val="clear" w:pos="1440"/>
        <w:tab w:val="left" w:pos="2520"/>
      </w:tabs>
      <w:ind w:left="2520"/>
    </w:pPr>
  </w:style>
  <w:style w:type="paragraph" w:styleId="Liste3">
    <w:name w:val="List 3"/>
    <w:basedOn w:val="Liste"/>
    <w:rsid w:val="007A77C7"/>
    <w:pPr>
      <w:tabs>
        <w:tab w:val="clear" w:pos="1440"/>
        <w:tab w:val="left" w:pos="2160"/>
      </w:tabs>
      <w:ind w:left="2160"/>
    </w:pPr>
  </w:style>
  <w:style w:type="paragraph" w:styleId="Liste2">
    <w:name w:val="List 2"/>
    <w:basedOn w:val="Liste"/>
    <w:rsid w:val="007A77C7"/>
    <w:pPr>
      <w:tabs>
        <w:tab w:val="clear" w:pos="1440"/>
        <w:tab w:val="left" w:pos="1800"/>
      </w:tabs>
      <w:ind w:left="1800"/>
    </w:pPr>
  </w:style>
  <w:style w:type="character" w:styleId="Utheving">
    <w:name w:val="Emphasis"/>
    <w:basedOn w:val="Standardskriftforavsnitt"/>
    <w:qFormat/>
    <w:rsid w:val="007A77C7"/>
    <w:rPr>
      <w:i/>
    </w:rPr>
  </w:style>
  <w:style w:type="character" w:styleId="Merknadsreferanse">
    <w:name w:val="annotation reference"/>
    <w:basedOn w:val="Standardskriftforavsnitt"/>
    <w:semiHidden/>
    <w:rsid w:val="007A77C7"/>
    <w:rPr>
      <w:sz w:val="16"/>
    </w:rPr>
  </w:style>
  <w:style w:type="paragraph" w:styleId="Merknadstekst">
    <w:name w:val="annotation text"/>
    <w:basedOn w:val="FootnoteBase"/>
    <w:link w:val="MerknadstekstTegn"/>
    <w:semiHidden/>
    <w:rsid w:val="007A77C7"/>
  </w:style>
  <w:style w:type="paragraph" w:styleId="Nummerertliste2">
    <w:name w:val="List Number 2"/>
    <w:basedOn w:val="Nummerertliste"/>
    <w:rsid w:val="007A77C7"/>
    <w:pPr>
      <w:ind w:left="1800"/>
    </w:pPr>
  </w:style>
  <w:style w:type="paragraph" w:styleId="Liste-forts">
    <w:name w:val="List Continue"/>
    <w:basedOn w:val="Liste"/>
    <w:rsid w:val="007A77C7"/>
    <w:pPr>
      <w:tabs>
        <w:tab w:val="clear" w:pos="1440"/>
      </w:tabs>
      <w:spacing w:after="120"/>
      <w:ind w:firstLine="0"/>
    </w:pPr>
  </w:style>
  <w:style w:type="paragraph" w:styleId="Liste-forts2">
    <w:name w:val="List Continue 2"/>
    <w:basedOn w:val="Liste-forts"/>
    <w:rsid w:val="007A77C7"/>
    <w:pPr>
      <w:ind w:left="1800"/>
    </w:pPr>
  </w:style>
  <w:style w:type="paragraph" w:styleId="Liste-forts3">
    <w:name w:val="List Continue 3"/>
    <w:basedOn w:val="Liste-forts"/>
    <w:rsid w:val="007A77C7"/>
    <w:pPr>
      <w:ind w:left="2160"/>
    </w:pPr>
  </w:style>
  <w:style w:type="paragraph" w:styleId="Liste-forts4">
    <w:name w:val="List Continue 4"/>
    <w:basedOn w:val="Liste-forts"/>
    <w:rsid w:val="007A77C7"/>
    <w:pPr>
      <w:ind w:left="2520"/>
    </w:pPr>
  </w:style>
  <w:style w:type="paragraph" w:styleId="Liste-forts5">
    <w:name w:val="List Continue 5"/>
    <w:basedOn w:val="Liste-forts"/>
    <w:rsid w:val="007A77C7"/>
    <w:pPr>
      <w:ind w:left="2880"/>
    </w:pPr>
  </w:style>
  <w:style w:type="paragraph" w:styleId="Vanliginnrykk">
    <w:name w:val="Normal Indent"/>
    <w:basedOn w:val="Normal"/>
    <w:rsid w:val="007A77C7"/>
    <w:pPr>
      <w:ind w:left="1080"/>
    </w:pPr>
  </w:style>
  <w:style w:type="paragraph" w:customStyle="1" w:styleId="tabletext">
    <w:name w:val="tabletext"/>
    <w:basedOn w:val="Normal"/>
    <w:rsid w:val="007A77C7"/>
    <w:pPr>
      <w:spacing w:line="260" w:lineRule="atLeast"/>
      <w:ind w:left="0" w:right="4"/>
    </w:pPr>
    <w:rPr>
      <w:color w:val="000000"/>
      <w:sz w:val="20"/>
    </w:rPr>
  </w:style>
  <w:style w:type="paragraph" w:customStyle="1" w:styleId="Kommentarer">
    <w:name w:val="Kommentarer"/>
    <w:basedOn w:val="Brdtekst"/>
    <w:rsid w:val="007A77C7"/>
    <w:pPr>
      <w:ind w:left="2160"/>
    </w:pPr>
    <w:rPr>
      <w:i/>
    </w:rPr>
  </w:style>
  <w:style w:type="paragraph" w:customStyle="1" w:styleId="Punktliste">
    <w:name w:val="Punktliste"/>
    <w:basedOn w:val="Normal"/>
    <w:rsid w:val="007A77C7"/>
    <w:pPr>
      <w:numPr>
        <w:numId w:val="2"/>
      </w:numPr>
      <w:tabs>
        <w:tab w:val="left" w:pos="1134"/>
      </w:tabs>
      <w:ind w:left="1134" w:hanging="414"/>
    </w:pPr>
  </w:style>
  <w:style w:type="paragraph" w:customStyle="1" w:styleId="Sprsmlspunkt">
    <w:name w:val="Spørsmålspunkt"/>
    <w:basedOn w:val="Brdtekst"/>
    <w:next w:val="Kommentarer"/>
    <w:rsid w:val="007A77C7"/>
    <w:pPr>
      <w:numPr>
        <w:numId w:val="3"/>
      </w:numPr>
      <w:spacing w:before="120"/>
    </w:pPr>
  </w:style>
  <w:style w:type="paragraph" w:styleId="HTML-forhndsformatert">
    <w:name w:val="HTML Preformatted"/>
    <w:basedOn w:val="Normal"/>
    <w:rsid w:val="007A77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pPr>
    <w:rPr>
      <w:rFonts w:ascii="Courier New" w:hAnsi="Courier New"/>
      <w:sz w:val="20"/>
      <w:lang w:val="en-GB"/>
    </w:rPr>
  </w:style>
  <w:style w:type="character" w:styleId="Hyperkobling">
    <w:name w:val="Hyperlink"/>
    <w:basedOn w:val="Standardskriftforavsnitt"/>
    <w:uiPriority w:val="99"/>
    <w:rsid w:val="007A77C7"/>
    <w:rPr>
      <w:color w:val="0000FF"/>
      <w:u w:val="single"/>
    </w:rPr>
  </w:style>
  <w:style w:type="character" w:styleId="Fulgthyperkobling">
    <w:name w:val="FollowedHyperlink"/>
    <w:basedOn w:val="Standardskriftforavsnitt"/>
    <w:rsid w:val="007A77C7"/>
    <w:rPr>
      <w:color w:val="800080"/>
      <w:u w:val="single"/>
    </w:rPr>
  </w:style>
  <w:style w:type="paragraph" w:customStyle="1" w:styleId="DokumentHeading2">
    <w:name w:val="Dokument_Heading2"/>
    <w:basedOn w:val="Normal"/>
    <w:rsid w:val="007A77C7"/>
    <w:pPr>
      <w:ind w:left="0"/>
    </w:pPr>
    <w:rPr>
      <w:rFonts w:ascii="Times New Roman" w:hAnsi="Times New Roman"/>
      <w:b/>
      <w:smallCaps/>
      <w:color w:val="0000FF"/>
      <w:sz w:val="24"/>
    </w:rPr>
  </w:style>
  <w:style w:type="paragraph" w:customStyle="1" w:styleId="Tabelloverskrift">
    <w:name w:val="Tabell_overskrift"/>
    <w:basedOn w:val="Normal"/>
    <w:rsid w:val="007A77C7"/>
    <w:pPr>
      <w:ind w:left="0"/>
    </w:pPr>
    <w:rPr>
      <w:rFonts w:ascii="Times New Roman" w:hAnsi="Times New Roman"/>
      <w:b/>
      <w:smallCaps/>
    </w:rPr>
  </w:style>
  <w:style w:type="paragraph" w:customStyle="1" w:styleId="Normalutenluft">
    <w:name w:val="Normal uten luft"/>
    <w:basedOn w:val="Normal"/>
    <w:link w:val="NormalutenluftChar"/>
    <w:rsid w:val="001D4224"/>
    <w:pPr>
      <w:keepLines/>
      <w:tabs>
        <w:tab w:val="left" w:pos="2277"/>
      </w:tabs>
      <w:spacing w:after="0"/>
      <w:ind w:left="0"/>
    </w:pPr>
  </w:style>
  <w:style w:type="paragraph" w:styleId="Brdtekstinnrykk2">
    <w:name w:val="Body Text Indent 2"/>
    <w:basedOn w:val="Normal"/>
    <w:rsid w:val="007A77C7"/>
    <w:pPr>
      <w:ind w:left="927"/>
    </w:pPr>
  </w:style>
  <w:style w:type="paragraph" w:styleId="Brdtekstinnrykk3">
    <w:name w:val="Body Text Indent 3"/>
    <w:basedOn w:val="Normal"/>
    <w:rsid w:val="007A77C7"/>
    <w:pPr>
      <w:ind w:left="426"/>
    </w:pPr>
  </w:style>
  <w:style w:type="paragraph" w:styleId="Bobletekst">
    <w:name w:val="Balloon Text"/>
    <w:basedOn w:val="Normal"/>
    <w:rsid w:val="007A77C7"/>
    <w:rPr>
      <w:rFonts w:ascii="Tahoma" w:hAnsi="Tahoma"/>
      <w:sz w:val="16"/>
    </w:rPr>
  </w:style>
  <w:style w:type="paragraph" w:customStyle="1" w:styleId="BalloonText1">
    <w:name w:val="Balloon Text1"/>
    <w:basedOn w:val="Normal"/>
    <w:rsid w:val="007A77C7"/>
    <w:rPr>
      <w:rFonts w:ascii="Tahoma" w:hAnsi="Tahoma"/>
      <w:sz w:val="16"/>
    </w:rPr>
  </w:style>
  <w:style w:type="paragraph" w:styleId="Brdtekst2">
    <w:name w:val="Body Text 2"/>
    <w:basedOn w:val="Normal"/>
    <w:rsid w:val="007A77C7"/>
    <w:pPr>
      <w:spacing w:after="0"/>
      <w:ind w:left="0"/>
    </w:pPr>
    <w:rPr>
      <w:snapToGrid w:val="0"/>
      <w:color w:val="000000"/>
      <w:sz w:val="20"/>
    </w:rPr>
  </w:style>
  <w:style w:type="paragraph" w:styleId="Blokktekst">
    <w:name w:val="Block Text"/>
    <w:basedOn w:val="Normal"/>
    <w:rsid w:val="007A77C7"/>
    <w:pPr>
      <w:ind w:left="1440" w:right="1440"/>
    </w:pPr>
  </w:style>
  <w:style w:type="paragraph" w:styleId="Brdtekst3">
    <w:name w:val="Body Text 3"/>
    <w:basedOn w:val="Normal"/>
    <w:rsid w:val="007A77C7"/>
    <w:rPr>
      <w:sz w:val="16"/>
      <w:szCs w:val="16"/>
    </w:rPr>
  </w:style>
  <w:style w:type="paragraph" w:styleId="Brdtekst-frsteinnrykk">
    <w:name w:val="Body Text First Indent"/>
    <w:basedOn w:val="Brdtekst"/>
    <w:rsid w:val="007A77C7"/>
    <w:pPr>
      <w:ind w:firstLine="210"/>
    </w:pPr>
  </w:style>
  <w:style w:type="paragraph" w:styleId="Brdtekst-frsteinnrykk2">
    <w:name w:val="Body Text First Indent 2"/>
    <w:basedOn w:val="Brdtekstinnrykk"/>
    <w:rsid w:val="007A77C7"/>
    <w:pPr>
      <w:ind w:left="283" w:firstLine="210"/>
    </w:pPr>
  </w:style>
  <w:style w:type="paragraph" w:styleId="Hilsen">
    <w:name w:val="Closing"/>
    <w:basedOn w:val="Normal"/>
    <w:rsid w:val="007A77C7"/>
    <w:pPr>
      <w:ind w:left="4252"/>
    </w:pPr>
  </w:style>
  <w:style w:type="paragraph" w:styleId="Dokumentkart">
    <w:name w:val="Document Map"/>
    <w:basedOn w:val="Normal"/>
    <w:semiHidden/>
    <w:rsid w:val="007A77C7"/>
    <w:pPr>
      <w:shd w:val="clear" w:color="auto" w:fill="000080"/>
    </w:pPr>
    <w:rPr>
      <w:rFonts w:ascii="Tahoma" w:hAnsi="Tahoma" w:cs="Tahoma"/>
    </w:rPr>
  </w:style>
  <w:style w:type="paragraph" w:styleId="E-postsignatur">
    <w:name w:val="E-mail Signature"/>
    <w:basedOn w:val="Normal"/>
    <w:rsid w:val="007A77C7"/>
  </w:style>
  <w:style w:type="paragraph" w:styleId="Konvoluttadresse">
    <w:name w:val="envelope address"/>
    <w:basedOn w:val="Normal"/>
    <w:rsid w:val="007A77C7"/>
    <w:pPr>
      <w:framePr w:w="7920" w:h="1980" w:hRule="exact" w:hSpace="180" w:wrap="auto" w:hAnchor="page" w:xAlign="center" w:yAlign="bottom"/>
      <w:ind w:left="2880"/>
    </w:pPr>
    <w:rPr>
      <w:rFonts w:cs="Arial"/>
      <w:sz w:val="24"/>
      <w:szCs w:val="24"/>
    </w:rPr>
  </w:style>
  <w:style w:type="paragraph" w:styleId="Avsenderadresse">
    <w:name w:val="envelope return"/>
    <w:basedOn w:val="Normal"/>
    <w:rsid w:val="007A77C7"/>
    <w:rPr>
      <w:rFonts w:cs="Arial"/>
      <w:sz w:val="20"/>
    </w:rPr>
  </w:style>
  <w:style w:type="paragraph" w:styleId="HTML-adresse">
    <w:name w:val="HTML Address"/>
    <w:basedOn w:val="Normal"/>
    <w:rsid w:val="007A77C7"/>
    <w:rPr>
      <w:i/>
      <w:iCs/>
    </w:rPr>
  </w:style>
  <w:style w:type="paragraph" w:styleId="NormalWeb">
    <w:name w:val="Normal (Web)"/>
    <w:basedOn w:val="Normal"/>
    <w:rsid w:val="007A77C7"/>
    <w:rPr>
      <w:rFonts w:ascii="Times New Roman" w:hAnsi="Times New Roman"/>
      <w:sz w:val="24"/>
      <w:szCs w:val="24"/>
    </w:rPr>
  </w:style>
  <w:style w:type="paragraph" w:styleId="Notatoverskrift">
    <w:name w:val="Note Heading"/>
    <w:basedOn w:val="Normal"/>
    <w:next w:val="Normal"/>
    <w:rsid w:val="007A77C7"/>
  </w:style>
  <w:style w:type="paragraph" w:styleId="Rentekst">
    <w:name w:val="Plain Text"/>
    <w:basedOn w:val="Normal"/>
    <w:rsid w:val="007A77C7"/>
    <w:rPr>
      <w:rFonts w:ascii="Courier New" w:hAnsi="Courier New" w:cs="Courier New"/>
      <w:sz w:val="20"/>
    </w:rPr>
  </w:style>
  <w:style w:type="paragraph" w:styleId="Innledendehilsen">
    <w:name w:val="Salutation"/>
    <w:basedOn w:val="Normal"/>
    <w:next w:val="Normal"/>
    <w:rsid w:val="007A77C7"/>
  </w:style>
  <w:style w:type="paragraph" w:styleId="Underskrift">
    <w:name w:val="Signature"/>
    <w:basedOn w:val="Normal"/>
    <w:rsid w:val="007A77C7"/>
    <w:pPr>
      <w:ind w:left="4252"/>
    </w:pPr>
  </w:style>
  <w:style w:type="character" w:customStyle="1" w:styleId="TOCBaseChar">
    <w:name w:val="TOC Base Char"/>
    <w:basedOn w:val="Standardskriftforavsnitt"/>
    <w:rsid w:val="007A77C7"/>
    <w:rPr>
      <w:rFonts w:ascii="Arial" w:hAnsi="Arial"/>
      <w:sz w:val="22"/>
      <w:lang w:val="nb-NO" w:eastAsia="nb-NO" w:bidi="ar-SA"/>
    </w:rPr>
  </w:style>
  <w:style w:type="character" w:customStyle="1" w:styleId="HeadingBaseTegn">
    <w:name w:val="Heading Base Tegn"/>
    <w:basedOn w:val="Standardskriftforavsnitt"/>
    <w:link w:val="HeadingBase"/>
    <w:rsid w:val="00301F1B"/>
    <w:rPr>
      <w:rFonts w:ascii="Arial" w:hAnsi="Arial"/>
      <w:b/>
      <w:snapToGrid w:val="0"/>
      <w:kern w:val="28"/>
      <w:sz w:val="22"/>
      <w:lang w:val="nb-NO" w:eastAsia="nb-NO" w:bidi="ar-SA"/>
    </w:rPr>
  </w:style>
  <w:style w:type="character" w:customStyle="1" w:styleId="Overskrift2Tegn">
    <w:name w:val="Overskrift 2 Tegn"/>
    <w:basedOn w:val="HeadingBaseTegn"/>
    <w:link w:val="Overskrift2"/>
    <w:rsid w:val="00CF6796"/>
    <w:rPr>
      <w:b/>
      <w:sz w:val="24"/>
    </w:rPr>
  </w:style>
  <w:style w:type="paragraph" w:customStyle="1" w:styleId="Tabell">
    <w:name w:val="Tabell"/>
    <w:next w:val="Normal"/>
    <w:rsid w:val="00E814BA"/>
    <w:rPr>
      <w:rFonts w:ascii="Arial" w:hAnsi="Arial"/>
      <w:lang w:val="en-GB" w:eastAsia="nb-NO"/>
    </w:rPr>
  </w:style>
  <w:style w:type="numbering" w:customStyle="1" w:styleId="StyleOutlinenumbered">
    <w:name w:val="Style Outline numbered"/>
    <w:basedOn w:val="Ingenliste"/>
    <w:rsid w:val="00E63DF6"/>
    <w:pPr>
      <w:numPr>
        <w:numId w:val="17"/>
      </w:numPr>
    </w:pPr>
  </w:style>
  <w:style w:type="character" w:customStyle="1" w:styleId="NormalutenluftChar">
    <w:name w:val="Normal uten luft Char"/>
    <w:basedOn w:val="Standardskriftforavsnitt"/>
    <w:link w:val="Normalutenluft"/>
    <w:rsid w:val="001D4224"/>
    <w:rPr>
      <w:rFonts w:ascii="Arial" w:hAnsi="Arial"/>
      <w:sz w:val="22"/>
      <w:lang w:val="nb-NO" w:eastAsia="nb-NO" w:bidi="ar-SA"/>
    </w:rPr>
  </w:style>
  <w:style w:type="paragraph" w:customStyle="1" w:styleId="Bullet">
    <w:name w:val="Bullet"/>
    <w:basedOn w:val="Normalutenluft"/>
    <w:rsid w:val="00CF6796"/>
    <w:pPr>
      <w:numPr>
        <w:numId w:val="27"/>
      </w:numPr>
      <w:tabs>
        <w:tab w:val="left" w:pos="2322"/>
      </w:tabs>
      <w:spacing w:before="0"/>
    </w:pPr>
    <w:rPr>
      <w:rFonts w:ascii="Times New Roman" w:hAnsi="Times New Roman"/>
      <w:lang w:eastAsia="en-US"/>
    </w:rPr>
  </w:style>
  <w:style w:type="paragraph" w:styleId="Kommentaremne">
    <w:name w:val="annotation subject"/>
    <w:basedOn w:val="Merknadstekst"/>
    <w:next w:val="Merknadstekst"/>
    <w:link w:val="KommentaremneTegn"/>
    <w:rsid w:val="00B86FB7"/>
    <w:pPr>
      <w:keepLines w:val="0"/>
      <w:tabs>
        <w:tab w:val="clear" w:pos="187"/>
      </w:tabs>
      <w:spacing w:line="240" w:lineRule="auto"/>
      <w:ind w:left="397" w:firstLine="0"/>
    </w:pPr>
    <w:rPr>
      <w:b/>
      <w:bCs/>
      <w:sz w:val="20"/>
    </w:rPr>
  </w:style>
  <w:style w:type="character" w:customStyle="1" w:styleId="FootnoteBaseTegn">
    <w:name w:val="Footnote Base Tegn"/>
    <w:basedOn w:val="Standardskriftforavsnitt"/>
    <w:link w:val="FootnoteBase"/>
    <w:rsid w:val="00B86FB7"/>
    <w:rPr>
      <w:rFonts w:ascii="Arial" w:hAnsi="Arial"/>
      <w:sz w:val="18"/>
      <w:lang w:eastAsia="nb-NO"/>
    </w:rPr>
  </w:style>
  <w:style w:type="character" w:customStyle="1" w:styleId="MerknadstekstTegn">
    <w:name w:val="Merknadstekst Tegn"/>
    <w:basedOn w:val="FootnoteBaseTegn"/>
    <w:link w:val="Merknadstekst"/>
    <w:rsid w:val="00B86FB7"/>
  </w:style>
  <w:style w:type="character" w:customStyle="1" w:styleId="KommentaremneTegn">
    <w:name w:val="Kommentaremne Tegn"/>
    <w:basedOn w:val="MerknadstekstTegn"/>
    <w:link w:val="Kommentaremne"/>
    <w:rsid w:val="00B86FB7"/>
  </w:style>
</w:styles>
</file>

<file path=word/webSettings.xml><?xml version="1.0" encoding="utf-8"?>
<w:webSettings xmlns:r="http://schemas.openxmlformats.org/officeDocument/2006/relationships" xmlns:w="http://schemas.openxmlformats.org/wordprocessingml/2006/main">
  <w:divs>
    <w:div w:id="449475187">
      <w:bodyDiv w:val="1"/>
      <w:marLeft w:val="0"/>
      <w:marRight w:val="0"/>
      <w:marTop w:val="0"/>
      <w:marBottom w:val="0"/>
      <w:divBdr>
        <w:top w:val="none" w:sz="0" w:space="0" w:color="auto"/>
        <w:left w:val="none" w:sz="0" w:space="0" w:color="auto"/>
        <w:bottom w:val="none" w:sz="0" w:space="0" w:color="auto"/>
        <w:right w:val="none" w:sz="0" w:space="0" w:color="auto"/>
      </w:divBdr>
    </w:div>
    <w:div w:id="214469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emf"/><Relationship Id="rId18" Type="http://schemas.openxmlformats.org/officeDocument/2006/relationships/header" Target="header3.xml"/><Relationship Id="rId26"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6.emf"/><Relationship Id="rId25"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header" Target="header4.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8.e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image" Target="media/image7.emf"/><Relationship Id="rId28" Type="http://schemas.openxmlformats.org/officeDocument/2006/relationships/image" Target="media/image12.emf"/><Relationship Id="rId10" Type="http://schemas.openxmlformats.org/officeDocument/2006/relationships/footer" Target="footer1.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emf"/><Relationship Id="rId22" Type="http://schemas.openxmlformats.org/officeDocument/2006/relationships/comments" Target="comments.xml"/><Relationship Id="rId27" Type="http://schemas.openxmlformats.org/officeDocument/2006/relationships/image" Target="media/image11.emf"/><Relationship Id="rId30"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21C37-E9EA-4EB6-9A74-252F534D1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53</Pages>
  <Words>7209</Words>
  <Characters>61118</Characters>
  <Application>Microsoft Office Word</Application>
  <DocSecurity>0</DocSecurity>
  <Lines>509</Lines>
  <Paragraphs>136</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eGet Fakturaformat Brukerdokumentasjon</vt:lpstr>
      <vt:lpstr>eGet Fakturaformat Brukerdokumentasjon</vt:lpstr>
    </vt:vector>
  </TitlesOfParts>
  <Company>eGet Forum</Company>
  <LinksUpToDate>false</LinksUpToDate>
  <CharactersWithSpaces>68191</CharactersWithSpaces>
  <SharedDoc>false</SharedDoc>
  <HLinks>
    <vt:vector size="192" baseType="variant">
      <vt:variant>
        <vt:i4>1245242</vt:i4>
      </vt:variant>
      <vt:variant>
        <vt:i4>191</vt:i4>
      </vt:variant>
      <vt:variant>
        <vt:i4>0</vt:i4>
      </vt:variant>
      <vt:variant>
        <vt:i4>5</vt:i4>
      </vt:variant>
      <vt:variant>
        <vt:lpwstr/>
      </vt:variant>
      <vt:variant>
        <vt:lpwstr>_Toc166044965</vt:lpwstr>
      </vt:variant>
      <vt:variant>
        <vt:i4>1245242</vt:i4>
      </vt:variant>
      <vt:variant>
        <vt:i4>185</vt:i4>
      </vt:variant>
      <vt:variant>
        <vt:i4>0</vt:i4>
      </vt:variant>
      <vt:variant>
        <vt:i4>5</vt:i4>
      </vt:variant>
      <vt:variant>
        <vt:lpwstr/>
      </vt:variant>
      <vt:variant>
        <vt:lpwstr>_Toc166044964</vt:lpwstr>
      </vt:variant>
      <vt:variant>
        <vt:i4>1245242</vt:i4>
      </vt:variant>
      <vt:variant>
        <vt:i4>179</vt:i4>
      </vt:variant>
      <vt:variant>
        <vt:i4>0</vt:i4>
      </vt:variant>
      <vt:variant>
        <vt:i4>5</vt:i4>
      </vt:variant>
      <vt:variant>
        <vt:lpwstr/>
      </vt:variant>
      <vt:variant>
        <vt:lpwstr>_Toc166044963</vt:lpwstr>
      </vt:variant>
      <vt:variant>
        <vt:i4>1245242</vt:i4>
      </vt:variant>
      <vt:variant>
        <vt:i4>173</vt:i4>
      </vt:variant>
      <vt:variant>
        <vt:i4>0</vt:i4>
      </vt:variant>
      <vt:variant>
        <vt:i4>5</vt:i4>
      </vt:variant>
      <vt:variant>
        <vt:lpwstr/>
      </vt:variant>
      <vt:variant>
        <vt:lpwstr>_Toc166044962</vt:lpwstr>
      </vt:variant>
      <vt:variant>
        <vt:i4>1245242</vt:i4>
      </vt:variant>
      <vt:variant>
        <vt:i4>167</vt:i4>
      </vt:variant>
      <vt:variant>
        <vt:i4>0</vt:i4>
      </vt:variant>
      <vt:variant>
        <vt:i4>5</vt:i4>
      </vt:variant>
      <vt:variant>
        <vt:lpwstr/>
      </vt:variant>
      <vt:variant>
        <vt:lpwstr>_Toc166044961</vt:lpwstr>
      </vt:variant>
      <vt:variant>
        <vt:i4>1245242</vt:i4>
      </vt:variant>
      <vt:variant>
        <vt:i4>161</vt:i4>
      </vt:variant>
      <vt:variant>
        <vt:i4>0</vt:i4>
      </vt:variant>
      <vt:variant>
        <vt:i4>5</vt:i4>
      </vt:variant>
      <vt:variant>
        <vt:lpwstr/>
      </vt:variant>
      <vt:variant>
        <vt:lpwstr>_Toc166044960</vt:lpwstr>
      </vt:variant>
      <vt:variant>
        <vt:i4>1048634</vt:i4>
      </vt:variant>
      <vt:variant>
        <vt:i4>155</vt:i4>
      </vt:variant>
      <vt:variant>
        <vt:i4>0</vt:i4>
      </vt:variant>
      <vt:variant>
        <vt:i4>5</vt:i4>
      </vt:variant>
      <vt:variant>
        <vt:lpwstr/>
      </vt:variant>
      <vt:variant>
        <vt:lpwstr>_Toc166044959</vt:lpwstr>
      </vt:variant>
      <vt:variant>
        <vt:i4>1048634</vt:i4>
      </vt:variant>
      <vt:variant>
        <vt:i4>149</vt:i4>
      </vt:variant>
      <vt:variant>
        <vt:i4>0</vt:i4>
      </vt:variant>
      <vt:variant>
        <vt:i4>5</vt:i4>
      </vt:variant>
      <vt:variant>
        <vt:lpwstr/>
      </vt:variant>
      <vt:variant>
        <vt:lpwstr>_Toc166044958</vt:lpwstr>
      </vt:variant>
      <vt:variant>
        <vt:i4>1048634</vt:i4>
      </vt:variant>
      <vt:variant>
        <vt:i4>143</vt:i4>
      </vt:variant>
      <vt:variant>
        <vt:i4>0</vt:i4>
      </vt:variant>
      <vt:variant>
        <vt:i4>5</vt:i4>
      </vt:variant>
      <vt:variant>
        <vt:lpwstr/>
      </vt:variant>
      <vt:variant>
        <vt:lpwstr>_Toc166044957</vt:lpwstr>
      </vt:variant>
      <vt:variant>
        <vt:i4>1048634</vt:i4>
      </vt:variant>
      <vt:variant>
        <vt:i4>137</vt:i4>
      </vt:variant>
      <vt:variant>
        <vt:i4>0</vt:i4>
      </vt:variant>
      <vt:variant>
        <vt:i4>5</vt:i4>
      </vt:variant>
      <vt:variant>
        <vt:lpwstr/>
      </vt:variant>
      <vt:variant>
        <vt:lpwstr>_Toc166044956</vt:lpwstr>
      </vt:variant>
      <vt:variant>
        <vt:i4>1048634</vt:i4>
      </vt:variant>
      <vt:variant>
        <vt:i4>131</vt:i4>
      </vt:variant>
      <vt:variant>
        <vt:i4>0</vt:i4>
      </vt:variant>
      <vt:variant>
        <vt:i4>5</vt:i4>
      </vt:variant>
      <vt:variant>
        <vt:lpwstr/>
      </vt:variant>
      <vt:variant>
        <vt:lpwstr>_Toc166044955</vt:lpwstr>
      </vt:variant>
      <vt:variant>
        <vt:i4>1048634</vt:i4>
      </vt:variant>
      <vt:variant>
        <vt:i4>125</vt:i4>
      </vt:variant>
      <vt:variant>
        <vt:i4>0</vt:i4>
      </vt:variant>
      <vt:variant>
        <vt:i4>5</vt:i4>
      </vt:variant>
      <vt:variant>
        <vt:lpwstr/>
      </vt:variant>
      <vt:variant>
        <vt:lpwstr>_Toc166044954</vt:lpwstr>
      </vt:variant>
      <vt:variant>
        <vt:i4>1048634</vt:i4>
      </vt:variant>
      <vt:variant>
        <vt:i4>119</vt:i4>
      </vt:variant>
      <vt:variant>
        <vt:i4>0</vt:i4>
      </vt:variant>
      <vt:variant>
        <vt:i4>5</vt:i4>
      </vt:variant>
      <vt:variant>
        <vt:lpwstr/>
      </vt:variant>
      <vt:variant>
        <vt:lpwstr>_Toc166044953</vt:lpwstr>
      </vt:variant>
      <vt:variant>
        <vt:i4>1048634</vt:i4>
      </vt:variant>
      <vt:variant>
        <vt:i4>113</vt:i4>
      </vt:variant>
      <vt:variant>
        <vt:i4>0</vt:i4>
      </vt:variant>
      <vt:variant>
        <vt:i4>5</vt:i4>
      </vt:variant>
      <vt:variant>
        <vt:lpwstr/>
      </vt:variant>
      <vt:variant>
        <vt:lpwstr>_Toc166044952</vt:lpwstr>
      </vt:variant>
      <vt:variant>
        <vt:i4>1048634</vt:i4>
      </vt:variant>
      <vt:variant>
        <vt:i4>107</vt:i4>
      </vt:variant>
      <vt:variant>
        <vt:i4>0</vt:i4>
      </vt:variant>
      <vt:variant>
        <vt:i4>5</vt:i4>
      </vt:variant>
      <vt:variant>
        <vt:lpwstr/>
      </vt:variant>
      <vt:variant>
        <vt:lpwstr>_Toc166044951</vt:lpwstr>
      </vt:variant>
      <vt:variant>
        <vt:i4>1048634</vt:i4>
      </vt:variant>
      <vt:variant>
        <vt:i4>101</vt:i4>
      </vt:variant>
      <vt:variant>
        <vt:i4>0</vt:i4>
      </vt:variant>
      <vt:variant>
        <vt:i4>5</vt:i4>
      </vt:variant>
      <vt:variant>
        <vt:lpwstr/>
      </vt:variant>
      <vt:variant>
        <vt:lpwstr>_Toc166044950</vt:lpwstr>
      </vt:variant>
      <vt:variant>
        <vt:i4>1114170</vt:i4>
      </vt:variant>
      <vt:variant>
        <vt:i4>95</vt:i4>
      </vt:variant>
      <vt:variant>
        <vt:i4>0</vt:i4>
      </vt:variant>
      <vt:variant>
        <vt:i4>5</vt:i4>
      </vt:variant>
      <vt:variant>
        <vt:lpwstr/>
      </vt:variant>
      <vt:variant>
        <vt:lpwstr>_Toc166044949</vt:lpwstr>
      </vt:variant>
      <vt:variant>
        <vt:i4>1114170</vt:i4>
      </vt:variant>
      <vt:variant>
        <vt:i4>89</vt:i4>
      </vt:variant>
      <vt:variant>
        <vt:i4>0</vt:i4>
      </vt:variant>
      <vt:variant>
        <vt:i4>5</vt:i4>
      </vt:variant>
      <vt:variant>
        <vt:lpwstr/>
      </vt:variant>
      <vt:variant>
        <vt:lpwstr>_Toc166044948</vt:lpwstr>
      </vt:variant>
      <vt:variant>
        <vt:i4>1114170</vt:i4>
      </vt:variant>
      <vt:variant>
        <vt:i4>83</vt:i4>
      </vt:variant>
      <vt:variant>
        <vt:i4>0</vt:i4>
      </vt:variant>
      <vt:variant>
        <vt:i4>5</vt:i4>
      </vt:variant>
      <vt:variant>
        <vt:lpwstr/>
      </vt:variant>
      <vt:variant>
        <vt:lpwstr>_Toc166044947</vt:lpwstr>
      </vt:variant>
      <vt:variant>
        <vt:i4>1114170</vt:i4>
      </vt:variant>
      <vt:variant>
        <vt:i4>77</vt:i4>
      </vt:variant>
      <vt:variant>
        <vt:i4>0</vt:i4>
      </vt:variant>
      <vt:variant>
        <vt:i4>5</vt:i4>
      </vt:variant>
      <vt:variant>
        <vt:lpwstr/>
      </vt:variant>
      <vt:variant>
        <vt:lpwstr>_Toc166044946</vt:lpwstr>
      </vt:variant>
      <vt:variant>
        <vt:i4>1114170</vt:i4>
      </vt:variant>
      <vt:variant>
        <vt:i4>71</vt:i4>
      </vt:variant>
      <vt:variant>
        <vt:i4>0</vt:i4>
      </vt:variant>
      <vt:variant>
        <vt:i4>5</vt:i4>
      </vt:variant>
      <vt:variant>
        <vt:lpwstr/>
      </vt:variant>
      <vt:variant>
        <vt:lpwstr>_Toc166044945</vt:lpwstr>
      </vt:variant>
      <vt:variant>
        <vt:i4>1114170</vt:i4>
      </vt:variant>
      <vt:variant>
        <vt:i4>65</vt:i4>
      </vt:variant>
      <vt:variant>
        <vt:i4>0</vt:i4>
      </vt:variant>
      <vt:variant>
        <vt:i4>5</vt:i4>
      </vt:variant>
      <vt:variant>
        <vt:lpwstr/>
      </vt:variant>
      <vt:variant>
        <vt:lpwstr>_Toc166044944</vt:lpwstr>
      </vt:variant>
      <vt:variant>
        <vt:i4>1114170</vt:i4>
      </vt:variant>
      <vt:variant>
        <vt:i4>59</vt:i4>
      </vt:variant>
      <vt:variant>
        <vt:i4>0</vt:i4>
      </vt:variant>
      <vt:variant>
        <vt:i4>5</vt:i4>
      </vt:variant>
      <vt:variant>
        <vt:lpwstr/>
      </vt:variant>
      <vt:variant>
        <vt:lpwstr>_Toc166044943</vt:lpwstr>
      </vt:variant>
      <vt:variant>
        <vt:i4>1114170</vt:i4>
      </vt:variant>
      <vt:variant>
        <vt:i4>53</vt:i4>
      </vt:variant>
      <vt:variant>
        <vt:i4>0</vt:i4>
      </vt:variant>
      <vt:variant>
        <vt:i4>5</vt:i4>
      </vt:variant>
      <vt:variant>
        <vt:lpwstr/>
      </vt:variant>
      <vt:variant>
        <vt:lpwstr>_Toc166044942</vt:lpwstr>
      </vt:variant>
      <vt:variant>
        <vt:i4>1114170</vt:i4>
      </vt:variant>
      <vt:variant>
        <vt:i4>47</vt:i4>
      </vt:variant>
      <vt:variant>
        <vt:i4>0</vt:i4>
      </vt:variant>
      <vt:variant>
        <vt:i4>5</vt:i4>
      </vt:variant>
      <vt:variant>
        <vt:lpwstr/>
      </vt:variant>
      <vt:variant>
        <vt:lpwstr>_Toc166044941</vt:lpwstr>
      </vt:variant>
      <vt:variant>
        <vt:i4>1114170</vt:i4>
      </vt:variant>
      <vt:variant>
        <vt:i4>41</vt:i4>
      </vt:variant>
      <vt:variant>
        <vt:i4>0</vt:i4>
      </vt:variant>
      <vt:variant>
        <vt:i4>5</vt:i4>
      </vt:variant>
      <vt:variant>
        <vt:lpwstr/>
      </vt:variant>
      <vt:variant>
        <vt:lpwstr>_Toc166044940</vt:lpwstr>
      </vt:variant>
      <vt:variant>
        <vt:i4>1441850</vt:i4>
      </vt:variant>
      <vt:variant>
        <vt:i4>35</vt:i4>
      </vt:variant>
      <vt:variant>
        <vt:i4>0</vt:i4>
      </vt:variant>
      <vt:variant>
        <vt:i4>5</vt:i4>
      </vt:variant>
      <vt:variant>
        <vt:lpwstr/>
      </vt:variant>
      <vt:variant>
        <vt:lpwstr>_Toc166044939</vt:lpwstr>
      </vt:variant>
      <vt:variant>
        <vt:i4>1441850</vt:i4>
      </vt:variant>
      <vt:variant>
        <vt:i4>29</vt:i4>
      </vt:variant>
      <vt:variant>
        <vt:i4>0</vt:i4>
      </vt:variant>
      <vt:variant>
        <vt:i4>5</vt:i4>
      </vt:variant>
      <vt:variant>
        <vt:lpwstr/>
      </vt:variant>
      <vt:variant>
        <vt:lpwstr>_Toc166044938</vt:lpwstr>
      </vt:variant>
      <vt:variant>
        <vt:i4>1441850</vt:i4>
      </vt:variant>
      <vt:variant>
        <vt:i4>23</vt:i4>
      </vt:variant>
      <vt:variant>
        <vt:i4>0</vt:i4>
      </vt:variant>
      <vt:variant>
        <vt:i4>5</vt:i4>
      </vt:variant>
      <vt:variant>
        <vt:lpwstr/>
      </vt:variant>
      <vt:variant>
        <vt:lpwstr>_Toc166044937</vt:lpwstr>
      </vt:variant>
      <vt:variant>
        <vt:i4>1441850</vt:i4>
      </vt:variant>
      <vt:variant>
        <vt:i4>17</vt:i4>
      </vt:variant>
      <vt:variant>
        <vt:i4>0</vt:i4>
      </vt:variant>
      <vt:variant>
        <vt:i4>5</vt:i4>
      </vt:variant>
      <vt:variant>
        <vt:lpwstr/>
      </vt:variant>
      <vt:variant>
        <vt:lpwstr>_Toc166044936</vt:lpwstr>
      </vt:variant>
      <vt:variant>
        <vt:i4>1441850</vt:i4>
      </vt:variant>
      <vt:variant>
        <vt:i4>11</vt:i4>
      </vt:variant>
      <vt:variant>
        <vt:i4>0</vt:i4>
      </vt:variant>
      <vt:variant>
        <vt:i4>5</vt:i4>
      </vt:variant>
      <vt:variant>
        <vt:lpwstr/>
      </vt:variant>
      <vt:variant>
        <vt:lpwstr>_Toc166044935</vt:lpwstr>
      </vt:variant>
      <vt:variant>
        <vt:i4>1441850</vt:i4>
      </vt:variant>
      <vt:variant>
        <vt:i4>5</vt:i4>
      </vt:variant>
      <vt:variant>
        <vt:i4>0</vt:i4>
      </vt:variant>
      <vt:variant>
        <vt:i4>5</vt:i4>
      </vt:variant>
      <vt:variant>
        <vt:lpwstr/>
      </vt:variant>
      <vt:variant>
        <vt:lpwstr>_Toc166044934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eGet Fakturaformat Brukerdokumentasjon</dc:title>
  <dc:subject>Dokumentasjon</dc:subject>
  <dc:creator>Are Berg, EdiSys AS</dc:creator>
  <cp:lastModifiedBy>anne</cp:lastModifiedBy>
  <cp:revision>3</cp:revision>
  <cp:lastPrinted>2005-11-03T08:41:00Z</cp:lastPrinted>
  <dcterms:created xsi:type="dcterms:W3CDTF">2013-07-09T11:24:00Z</dcterms:created>
  <dcterms:modified xsi:type="dcterms:W3CDTF">2013-07-16T11:49:00Z</dcterms:modified>
</cp:coreProperties>
</file>